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Extensible.xml" ContentType="application/vnd.openxmlformats-officedocument.wordprocessingml.commentsExtensible+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10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105"/>
      </w:tblGrid>
      <w:tr w:rsidR="000110D9" w:rsidRPr="0001609E" w14:paraId="67BD4DD1" w14:textId="77777777" w:rsidTr="008C3009">
        <w:trPr>
          <w:cantSplit/>
          <w:trHeight w:hRule="exact" w:val="1833"/>
          <w:jc w:val="right"/>
        </w:trPr>
        <w:tc>
          <w:tcPr>
            <w:tcW w:w="9105" w:type="dxa"/>
            <w:shd w:val="clear" w:color="auto" w:fill="8DC63F"/>
            <w:vAlign w:val="center"/>
          </w:tcPr>
          <w:p w14:paraId="3EF67A49" w14:textId="503B14A1" w:rsidR="00BD221D" w:rsidRPr="00A107E7" w:rsidRDefault="00456B09" w:rsidP="003D5E1D">
            <w:pPr>
              <w:pStyle w:val="eTRMHeading1"/>
            </w:pPr>
            <w:ins w:id="1" w:author="Akhilesh Endurthy" w:date="2020-10-08T15:16:00Z">
              <w:r>
                <w:t>hi</w:t>
              </w:r>
            </w:ins>
            <w:r w:rsidR="003D70D3" w:rsidRPr="00A107E7">
              <w:t>HVAC</w:t>
            </w:r>
          </w:p>
          <w:p w14:paraId="0AF6E009" w14:textId="6F2F9A33" w:rsidR="00BD221D" w:rsidRPr="00344F30" w:rsidRDefault="000439F2" w:rsidP="002129BA">
            <w:pPr>
              <w:pStyle w:val="eTRMHeading2"/>
            </w:pPr>
            <w:commentRangeStart w:id="2"/>
            <w:commentRangeStart w:id="3"/>
            <w:ins w:id="4" w:author="Ramirez, Bob" w:date="2020-09-10T19:55:00Z">
              <w:r>
                <w:t xml:space="preserve">Conversion to </w:t>
              </w:r>
              <w:commentRangeEnd w:id="2"/>
              <w:r>
                <w:rPr>
                  <w:rStyle w:val="CommentReference"/>
                  <w:rFonts w:eastAsiaTheme="minorEastAsia" w:cstheme="minorBidi"/>
                  <w:caps w:val="0"/>
                  <w:color w:val="auto"/>
                  <w:spacing w:val="0"/>
                </w:rPr>
                <w:commentReference w:id="2"/>
              </w:r>
            </w:ins>
            <w:commentRangeEnd w:id="3"/>
            <w:r w:rsidR="00A439CA">
              <w:rPr>
                <w:rStyle w:val="CommentReference"/>
                <w:rFonts w:eastAsiaTheme="minorEastAsia" w:cstheme="minorBidi"/>
                <w:caps w:val="0"/>
                <w:color w:val="auto"/>
                <w:spacing w:val="0"/>
              </w:rPr>
              <w:commentReference w:id="3"/>
            </w:r>
            <w:r w:rsidR="00D75BD4">
              <w:t>Ductless heat pump</w:t>
            </w:r>
            <w:r w:rsidR="00745E60" w:rsidRPr="00745E60">
              <w:t>, Residential</w:t>
            </w:r>
          </w:p>
          <w:p w14:paraId="6FC2A0C4" w14:textId="377906DE" w:rsidR="006D5145" w:rsidRDefault="00745E60" w:rsidP="002129BA">
            <w:pPr>
              <w:pStyle w:val="eTRMHeading2"/>
            </w:pPr>
            <w:r>
              <w:t>SWHC0</w:t>
            </w:r>
            <w:r w:rsidR="00D75BD4">
              <w:t>50</w:t>
            </w:r>
            <w:r>
              <w:t>-01</w:t>
            </w:r>
          </w:p>
          <w:p w14:paraId="10BE1877" w14:textId="6B171662" w:rsidR="006D5145" w:rsidRPr="00A107E7" w:rsidRDefault="006D5145" w:rsidP="002129BA">
            <w:pPr>
              <w:pStyle w:val="eTRMHeading2"/>
            </w:pPr>
          </w:p>
        </w:tc>
      </w:tr>
    </w:tbl>
    <w:p w14:paraId="645F3ACB" w14:textId="77777777" w:rsidR="00BD221D" w:rsidRPr="0001609E" w:rsidRDefault="00BD221D" w:rsidP="00BD221D"/>
    <w:p w14:paraId="31745A8D" w14:textId="45DC1270" w:rsidR="00D12B8C" w:rsidRPr="0001609E" w:rsidRDefault="007E1F66" w:rsidP="0053748E">
      <w:pPr>
        <w:jc w:val="center"/>
        <w:rPr>
          <w:spacing w:val="80"/>
          <w:sz w:val="28"/>
        </w:rPr>
      </w:pPr>
      <w:r w:rsidRPr="0001609E">
        <w:rPr>
          <w:spacing w:val="80"/>
          <w:sz w:val="28"/>
        </w:rPr>
        <w:t>CONTENTS</w:t>
      </w:r>
    </w:p>
    <w:p w14:paraId="7F0D8F06" w14:textId="27B351C9" w:rsidR="006A4B84" w:rsidRDefault="001C6C9B">
      <w:pPr>
        <w:pStyle w:val="TOC3"/>
        <w:rPr>
          <w:rFonts w:asciiTheme="minorHAnsi" w:hAnsiTheme="minorHAnsi"/>
          <w:noProof/>
          <w:szCs w:val="22"/>
        </w:rPr>
      </w:pPr>
      <w:r w:rsidRPr="0001609E">
        <w:fldChar w:fldCharType="begin"/>
      </w:r>
      <w:r w:rsidRPr="0001609E">
        <w:instrText xml:space="preserve"> TOC \t "eTRM Heading 3,3" </w:instrText>
      </w:r>
      <w:r w:rsidRPr="0001609E">
        <w:fldChar w:fldCharType="separate"/>
      </w:r>
      <w:r w:rsidR="006A4B84">
        <w:rPr>
          <w:noProof/>
        </w:rPr>
        <w:t>Measure Name</w:t>
      </w:r>
      <w:r w:rsidR="006A4B84">
        <w:rPr>
          <w:noProof/>
        </w:rPr>
        <w:tab/>
      </w:r>
      <w:r w:rsidR="006A4B84">
        <w:rPr>
          <w:noProof/>
        </w:rPr>
        <w:fldChar w:fldCharType="begin"/>
      </w:r>
      <w:r w:rsidR="006A4B84">
        <w:rPr>
          <w:noProof/>
        </w:rPr>
        <w:instrText xml:space="preserve"> PAGEREF _Toc48723520 \h </w:instrText>
      </w:r>
      <w:r w:rsidR="006A4B84">
        <w:rPr>
          <w:noProof/>
        </w:rPr>
      </w:r>
      <w:r w:rsidR="006A4B84">
        <w:rPr>
          <w:noProof/>
        </w:rPr>
        <w:fldChar w:fldCharType="separate"/>
      </w:r>
      <w:r w:rsidR="009D46FD">
        <w:rPr>
          <w:noProof/>
        </w:rPr>
        <w:t>2</w:t>
      </w:r>
      <w:r w:rsidR="006A4B84">
        <w:rPr>
          <w:noProof/>
        </w:rPr>
        <w:fldChar w:fldCharType="end"/>
      </w:r>
    </w:p>
    <w:p w14:paraId="4634D6AF" w14:textId="56880DBC" w:rsidR="006A4B84" w:rsidRDefault="006A4B84">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_Toc48723521 \h </w:instrText>
      </w:r>
      <w:r>
        <w:rPr>
          <w:noProof/>
        </w:rPr>
      </w:r>
      <w:r>
        <w:rPr>
          <w:noProof/>
        </w:rPr>
        <w:fldChar w:fldCharType="separate"/>
      </w:r>
      <w:r w:rsidR="009D46FD">
        <w:rPr>
          <w:noProof/>
        </w:rPr>
        <w:t>2</w:t>
      </w:r>
      <w:r>
        <w:rPr>
          <w:noProof/>
        </w:rPr>
        <w:fldChar w:fldCharType="end"/>
      </w:r>
    </w:p>
    <w:p w14:paraId="741CDB00" w14:textId="24A1BAE4" w:rsidR="006A4B84" w:rsidRDefault="006A4B84">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_Toc48723522 \h </w:instrText>
      </w:r>
      <w:r>
        <w:rPr>
          <w:noProof/>
        </w:rPr>
      </w:r>
      <w:r>
        <w:rPr>
          <w:noProof/>
        </w:rPr>
        <w:fldChar w:fldCharType="separate"/>
      </w:r>
      <w:r w:rsidR="009D46FD">
        <w:rPr>
          <w:noProof/>
        </w:rPr>
        <w:t>2</w:t>
      </w:r>
      <w:r>
        <w:rPr>
          <w:noProof/>
        </w:rPr>
        <w:fldChar w:fldCharType="end"/>
      </w:r>
    </w:p>
    <w:p w14:paraId="120A90A1" w14:textId="60A22386" w:rsidR="006A4B84" w:rsidRDefault="006A4B84">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_Toc48723523 \h </w:instrText>
      </w:r>
      <w:r>
        <w:rPr>
          <w:noProof/>
        </w:rPr>
      </w:r>
      <w:r>
        <w:rPr>
          <w:noProof/>
        </w:rPr>
        <w:fldChar w:fldCharType="separate"/>
      </w:r>
      <w:r w:rsidR="009D46FD">
        <w:rPr>
          <w:noProof/>
        </w:rPr>
        <w:t>3</w:t>
      </w:r>
      <w:r>
        <w:rPr>
          <w:noProof/>
        </w:rPr>
        <w:fldChar w:fldCharType="end"/>
      </w:r>
    </w:p>
    <w:p w14:paraId="3A5B2D41" w14:textId="09563394" w:rsidR="006A4B84" w:rsidRDefault="006A4B84">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_Toc48723524 \h </w:instrText>
      </w:r>
      <w:r>
        <w:rPr>
          <w:noProof/>
        </w:rPr>
      </w:r>
      <w:r>
        <w:rPr>
          <w:noProof/>
        </w:rPr>
        <w:fldChar w:fldCharType="separate"/>
      </w:r>
      <w:r w:rsidR="009D46FD">
        <w:rPr>
          <w:noProof/>
        </w:rPr>
        <w:t>5</w:t>
      </w:r>
      <w:r>
        <w:rPr>
          <w:noProof/>
        </w:rPr>
        <w:fldChar w:fldCharType="end"/>
      </w:r>
    </w:p>
    <w:p w14:paraId="56E3FC5D" w14:textId="2A461B25" w:rsidR="006A4B84" w:rsidRDefault="006A4B84">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_Toc48723525 \h </w:instrText>
      </w:r>
      <w:r>
        <w:rPr>
          <w:noProof/>
        </w:rPr>
      </w:r>
      <w:r>
        <w:rPr>
          <w:noProof/>
        </w:rPr>
        <w:fldChar w:fldCharType="separate"/>
      </w:r>
      <w:r w:rsidR="009D46FD">
        <w:rPr>
          <w:noProof/>
        </w:rPr>
        <w:t>5</w:t>
      </w:r>
      <w:r>
        <w:rPr>
          <w:noProof/>
        </w:rPr>
        <w:fldChar w:fldCharType="end"/>
      </w:r>
    </w:p>
    <w:p w14:paraId="03556F41" w14:textId="40B0A301" w:rsidR="006A4B84" w:rsidRDefault="006A4B84">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_Toc48723526 \h </w:instrText>
      </w:r>
      <w:r>
        <w:rPr>
          <w:noProof/>
        </w:rPr>
      </w:r>
      <w:r>
        <w:rPr>
          <w:noProof/>
        </w:rPr>
        <w:fldChar w:fldCharType="separate"/>
      </w:r>
      <w:r w:rsidR="009D46FD">
        <w:rPr>
          <w:noProof/>
        </w:rPr>
        <w:t>9</w:t>
      </w:r>
      <w:r>
        <w:rPr>
          <w:noProof/>
        </w:rPr>
        <w:fldChar w:fldCharType="end"/>
      </w:r>
    </w:p>
    <w:p w14:paraId="7F99C090" w14:textId="2E0549DB" w:rsidR="006A4B84" w:rsidRDefault="006A4B84">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_Toc48723527 \h </w:instrText>
      </w:r>
      <w:r>
        <w:rPr>
          <w:noProof/>
        </w:rPr>
      </w:r>
      <w:r>
        <w:rPr>
          <w:noProof/>
        </w:rPr>
        <w:fldChar w:fldCharType="separate"/>
      </w:r>
      <w:r w:rsidR="009D46FD">
        <w:rPr>
          <w:noProof/>
        </w:rPr>
        <w:t>9</w:t>
      </w:r>
      <w:r>
        <w:rPr>
          <w:noProof/>
        </w:rPr>
        <w:fldChar w:fldCharType="end"/>
      </w:r>
    </w:p>
    <w:p w14:paraId="487D5E1C" w14:textId="3FD6251C" w:rsidR="006A4B84" w:rsidRDefault="006A4B84">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_Toc48723528 \h </w:instrText>
      </w:r>
      <w:r>
        <w:rPr>
          <w:noProof/>
        </w:rPr>
      </w:r>
      <w:r>
        <w:rPr>
          <w:noProof/>
        </w:rPr>
        <w:fldChar w:fldCharType="separate"/>
      </w:r>
      <w:r w:rsidR="009D46FD">
        <w:rPr>
          <w:noProof/>
        </w:rPr>
        <w:t>10</w:t>
      </w:r>
      <w:r>
        <w:rPr>
          <w:noProof/>
        </w:rPr>
        <w:fldChar w:fldCharType="end"/>
      </w:r>
    </w:p>
    <w:p w14:paraId="0C902414" w14:textId="4AEAF43A" w:rsidR="006A4B84" w:rsidRDefault="006A4B84">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_Toc48723529 \h </w:instrText>
      </w:r>
      <w:r>
        <w:rPr>
          <w:noProof/>
        </w:rPr>
      </w:r>
      <w:r>
        <w:rPr>
          <w:noProof/>
        </w:rPr>
        <w:fldChar w:fldCharType="separate"/>
      </w:r>
      <w:r w:rsidR="009D46FD">
        <w:rPr>
          <w:noProof/>
        </w:rPr>
        <w:t>10</w:t>
      </w:r>
      <w:r>
        <w:rPr>
          <w:noProof/>
        </w:rPr>
        <w:fldChar w:fldCharType="end"/>
      </w:r>
    </w:p>
    <w:p w14:paraId="10C4C6D2" w14:textId="7B2D5A84" w:rsidR="006A4B84" w:rsidRDefault="006A4B84">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_Toc48723530 \h </w:instrText>
      </w:r>
      <w:r>
        <w:rPr>
          <w:noProof/>
        </w:rPr>
      </w:r>
      <w:r>
        <w:rPr>
          <w:noProof/>
        </w:rPr>
        <w:fldChar w:fldCharType="separate"/>
      </w:r>
      <w:r w:rsidR="009D46FD">
        <w:rPr>
          <w:noProof/>
        </w:rPr>
        <w:t>11</w:t>
      </w:r>
      <w:r>
        <w:rPr>
          <w:noProof/>
        </w:rPr>
        <w:fldChar w:fldCharType="end"/>
      </w:r>
    </w:p>
    <w:p w14:paraId="680C1890" w14:textId="2D00D389" w:rsidR="006A4B84" w:rsidRDefault="006A4B84">
      <w:pPr>
        <w:pStyle w:val="TOC3"/>
        <w:rPr>
          <w:rFonts w:asciiTheme="minorHAnsi" w:hAnsiTheme="minorHAnsi"/>
          <w:noProof/>
          <w:szCs w:val="22"/>
        </w:rPr>
      </w:pPr>
      <w:r>
        <w:rPr>
          <w:noProof/>
        </w:rPr>
        <w:t>Electric Savings (kWh)</w:t>
      </w:r>
      <w:r>
        <w:rPr>
          <w:noProof/>
        </w:rPr>
        <w:tab/>
      </w:r>
      <w:r>
        <w:rPr>
          <w:noProof/>
        </w:rPr>
        <w:fldChar w:fldCharType="begin"/>
      </w:r>
      <w:r>
        <w:rPr>
          <w:noProof/>
        </w:rPr>
        <w:instrText xml:space="preserve"> PAGEREF _Toc48723531 \h </w:instrText>
      </w:r>
      <w:r>
        <w:rPr>
          <w:noProof/>
        </w:rPr>
      </w:r>
      <w:r>
        <w:rPr>
          <w:noProof/>
        </w:rPr>
        <w:fldChar w:fldCharType="separate"/>
      </w:r>
      <w:r w:rsidR="009D46FD">
        <w:rPr>
          <w:noProof/>
        </w:rPr>
        <w:t>11</w:t>
      </w:r>
      <w:r>
        <w:rPr>
          <w:noProof/>
        </w:rPr>
        <w:fldChar w:fldCharType="end"/>
      </w:r>
    </w:p>
    <w:p w14:paraId="331747F2" w14:textId="48A6FF63" w:rsidR="006A4B84" w:rsidRDefault="006A4B84">
      <w:pPr>
        <w:pStyle w:val="TOC3"/>
        <w:rPr>
          <w:rFonts w:asciiTheme="minorHAnsi" w:hAnsiTheme="minorHAnsi"/>
          <w:noProof/>
          <w:szCs w:val="22"/>
        </w:rPr>
      </w:pPr>
      <w:r>
        <w:rPr>
          <w:noProof/>
        </w:rPr>
        <w:t>Peak Electric Demand Reduction (kW)</w:t>
      </w:r>
      <w:r>
        <w:rPr>
          <w:noProof/>
        </w:rPr>
        <w:tab/>
      </w:r>
      <w:r>
        <w:rPr>
          <w:noProof/>
        </w:rPr>
        <w:fldChar w:fldCharType="begin"/>
      </w:r>
      <w:r>
        <w:rPr>
          <w:noProof/>
        </w:rPr>
        <w:instrText xml:space="preserve"> PAGEREF _Toc48723532 \h </w:instrText>
      </w:r>
      <w:r>
        <w:rPr>
          <w:noProof/>
        </w:rPr>
      </w:r>
      <w:r>
        <w:rPr>
          <w:noProof/>
        </w:rPr>
        <w:fldChar w:fldCharType="separate"/>
      </w:r>
      <w:r w:rsidR="009D46FD">
        <w:rPr>
          <w:noProof/>
        </w:rPr>
        <w:t>14</w:t>
      </w:r>
      <w:r>
        <w:rPr>
          <w:noProof/>
        </w:rPr>
        <w:fldChar w:fldCharType="end"/>
      </w:r>
    </w:p>
    <w:p w14:paraId="1F2FDD84" w14:textId="279B0EBE" w:rsidR="006A4B84" w:rsidRDefault="006A4B84">
      <w:pPr>
        <w:pStyle w:val="TOC3"/>
        <w:rPr>
          <w:rFonts w:asciiTheme="minorHAnsi" w:hAnsiTheme="minorHAnsi"/>
          <w:noProof/>
          <w:szCs w:val="22"/>
        </w:rPr>
      </w:pPr>
      <w:r>
        <w:rPr>
          <w:noProof/>
        </w:rPr>
        <w:t>Gas Savings (Therms)</w:t>
      </w:r>
      <w:r>
        <w:rPr>
          <w:noProof/>
        </w:rPr>
        <w:tab/>
      </w:r>
      <w:r>
        <w:rPr>
          <w:noProof/>
        </w:rPr>
        <w:fldChar w:fldCharType="begin"/>
      </w:r>
      <w:r>
        <w:rPr>
          <w:noProof/>
        </w:rPr>
        <w:instrText xml:space="preserve"> PAGEREF _Toc48723533 \h </w:instrText>
      </w:r>
      <w:r>
        <w:rPr>
          <w:noProof/>
        </w:rPr>
      </w:r>
      <w:r>
        <w:rPr>
          <w:noProof/>
        </w:rPr>
        <w:fldChar w:fldCharType="separate"/>
      </w:r>
      <w:r w:rsidR="009D46FD">
        <w:rPr>
          <w:noProof/>
        </w:rPr>
        <w:t>14</w:t>
      </w:r>
      <w:r>
        <w:rPr>
          <w:noProof/>
        </w:rPr>
        <w:fldChar w:fldCharType="end"/>
      </w:r>
    </w:p>
    <w:p w14:paraId="0A51D930" w14:textId="1AEA4C14" w:rsidR="006A4B84" w:rsidRDefault="006A4B84">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_Toc48723534 \h </w:instrText>
      </w:r>
      <w:r>
        <w:rPr>
          <w:noProof/>
        </w:rPr>
      </w:r>
      <w:r>
        <w:rPr>
          <w:noProof/>
        </w:rPr>
        <w:fldChar w:fldCharType="separate"/>
      </w:r>
      <w:r w:rsidR="009D46FD">
        <w:rPr>
          <w:noProof/>
        </w:rPr>
        <w:t>14</w:t>
      </w:r>
      <w:r>
        <w:rPr>
          <w:noProof/>
        </w:rPr>
        <w:fldChar w:fldCharType="end"/>
      </w:r>
    </w:p>
    <w:p w14:paraId="0105BDD0" w14:textId="15F5C535" w:rsidR="006A4B84" w:rsidRDefault="006A4B84">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_Toc48723535 \h </w:instrText>
      </w:r>
      <w:r>
        <w:rPr>
          <w:noProof/>
        </w:rPr>
      </w:r>
      <w:r>
        <w:rPr>
          <w:noProof/>
        </w:rPr>
        <w:fldChar w:fldCharType="separate"/>
      </w:r>
      <w:r w:rsidR="009D46FD">
        <w:rPr>
          <w:noProof/>
        </w:rPr>
        <w:t>16</w:t>
      </w:r>
      <w:r>
        <w:rPr>
          <w:noProof/>
        </w:rPr>
        <w:fldChar w:fldCharType="end"/>
      </w:r>
    </w:p>
    <w:p w14:paraId="544F90F4" w14:textId="2FA7FEBE" w:rsidR="006A4B84" w:rsidRDefault="006A4B84">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_Toc48723536 \h </w:instrText>
      </w:r>
      <w:r>
        <w:rPr>
          <w:noProof/>
        </w:rPr>
      </w:r>
      <w:r>
        <w:rPr>
          <w:noProof/>
        </w:rPr>
        <w:fldChar w:fldCharType="separate"/>
      </w:r>
      <w:r w:rsidR="009D46FD">
        <w:rPr>
          <w:noProof/>
        </w:rPr>
        <w:t>16</w:t>
      </w:r>
      <w:r>
        <w:rPr>
          <w:noProof/>
        </w:rPr>
        <w:fldChar w:fldCharType="end"/>
      </w:r>
    </w:p>
    <w:p w14:paraId="0B78C9EB" w14:textId="0BEF08CF" w:rsidR="006A4B84" w:rsidRDefault="006A4B84">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_Toc48723537 \h </w:instrText>
      </w:r>
      <w:r>
        <w:rPr>
          <w:noProof/>
        </w:rPr>
      </w:r>
      <w:r>
        <w:rPr>
          <w:noProof/>
        </w:rPr>
        <w:fldChar w:fldCharType="separate"/>
      </w:r>
      <w:r w:rsidR="009D46FD">
        <w:rPr>
          <w:noProof/>
        </w:rPr>
        <w:t>16</w:t>
      </w:r>
      <w:r>
        <w:rPr>
          <w:noProof/>
        </w:rPr>
        <w:fldChar w:fldCharType="end"/>
      </w:r>
    </w:p>
    <w:p w14:paraId="33E7032E" w14:textId="48804C6A" w:rsidR="006A4B84" w:rsidRDefault="006A4B84">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_Toc48723538 \h </w:instrText>
      </w:r>
      <w:r>
        <w:rPr>
          <w:noProof/>
        </w:rPr>
      </w:r>
      <w:r>
        <w:rPr>
          <w:noProof/>
        </w:rPr>
        <w:fldChar w:fldCharType="separate"/>
      </w:r>
      <w:r w:rsidR="009D46FD">
        <w:rPr>
          <w:noProof/>
        </w:rPr>
        <w:t>17</w:t>
      </w:r>
      <w:r>
        <w:rPr>
          <w:noProof/>
        </w:rPr>
        <w:fldChar w:fldCharType="end"/>
      </w:r>
    </w:p>
    <w:p w14:paraId="4071C823" w14:textId="1105231C" w:rsidR="006A4B84" w:rsidRDefault="006A4B84">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_Toc48723539 \h </w:instrText>
      </w:r>
      <w:r>
        <w:rPr>
          <w:noProof/>
        </w:rPr>
      </w:r>
      <w:r>
        <w:rPr>
          <w:noProof/>
        </w:rPr>
        <w:fldChar w:fldCharType="separate"/>
      </w:r>
      <w:r w:rsidR="009D46FD">
        <w:rPr>
          <w:noProof/>
        </w:rPr>
        <w:t>17</w:t>
      </w:r>
      <w:r>
        <w:rPr>
          <w:noProof/>
        </w:rPr>
        <w:fldChar w:fldCharType="end"/>
      </w:r>
    </w:p>
    <w:p w14:paraId="6817CB0B" w14:textId="3A6DB837" w:rsidR="006A4B84" w:rsidRDefault="006A4B84">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_Toc48723540 \h </w:instrText>
      </w:r>
      <w:r>
        <w:rPr>
          <w:noProof/>
        </w:rPr>
      </w:r>
      <w:r>
        <w:rPr>
          <w:noProof/>
        </w:rPr>
        <w:fldChar w:fldCharType="separate"/>
      </w:r>
      <w:r w:rsidR="009D46FD">
        <w:rPr>
          <w:noProof/>
        </w:rPr>
        <w:t>17</w:t>
      </w:r>
      <w:r>
        <w:rPr>
          <w:noProof/>
        </w:rPr>
        <w:fldChar w:fldCharType="end"/>
      </w:r>
    </w:p>
    <w:p w14:paraId="73D54726" w14:textId="3A0F760D" w:rsidR="006A4B84" w:rsidRDefault="006A4B84">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_Toc48723541 \h </w:instrText>
      </w:r>
      <w:r>
        <w:rPr>
          <w:noProof/>
        </w:rPr>
      </w:r>
      <w:r>
        <w:rPr>
          <w:noProof/>
        </w:rPr>
        <w:fldChar w:fldCharType="separate"/>
      </w:r>
      <w:r w:rsidR="009D46FD">
        <w:rPr>
          <w:noProof/>
        </w:rPr>
        <w:t>17</w:t>
      </w:r>
      <w:r>
        <w:rPr>
          <w:noProof/>
        </w:rPr>
        <w:fldChar w:fldCharType="end"/>
      </w:r>
    </w:p>
    <w:p w14:paraId="58177B0F" w14:textId="2B0F335E" w:rsidR="006A4B84" w:rsidRDefault="006A4B84">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_Toc48723542 \h </w:instrText>
      </w:r>
      <w:r>
        <w:rPr>
          <w:noProof/>
        </w:rPr>
      </w:r>
      <w:r>
        <w:rPr>
          <w:noProof/>
        </w:rPr>
        <w:fldChar w:fldCharType="separate"/>
      </w:r>
      <w:r w:rsidR="009D46FD">
        <w:rPr>
          <w:noProof/>
        </w:rPr>
        <w:t>18</w:t>
      </w:r>
      <w:r>
        <w:rPr>
          <w:noProof/>
        </w:rPr>
        <w:fldChar w:fldCharType="end"/>
      </w:r>
    </w:p>
    <w:p w14:paraId="4C194BAF" w14:textId="17D8CAD7" w:rsidR="001C6C9B" w:rsidRPr="0001609E" w:rsidRDefault="001C6C9B" w:rsidP="00D12B8C">
      <w:r w:rsidRPr="0001609E">
        <w:fldChar w:fldCharType="end"/>
      </w:r>
    </w:p>
    <w:p w14:paraId="7DD78D3A" w14:textId="77777777" w:rsidR="007E1F66" w:rsidRPr="0001609E" w:rsidRDefault="007E1F66" w:rsidP="00427574">
      <w:pPr>
        <w:pStyle w:val="eTRMHeading3"/>
        <w:sectPr w:rsidR="007E1F66" w:rsidRPr="0001609E" w:rsidSect="00181E01">
          <w:headerReference w:type="even" r:id="rId14"/>
          <w:headerReference w:type="default" r:id="rId15"/>
          <w:footerReference w:type="even" r:id="rId16"/>
          <w:footerReference w:type="default" r:id="rId17"/>
          <w:headerReference w:type="first" r:id="rId18"/>
          <w:footerReference w:type="first" r:id="rId19"/>
          <w:endnotePr>
            <w:numFmt w:val="decimal"/>
          </w:endnotePr>
          <w:pgSz w:w="12240" w:h="15840"/>
          <w:pgMar w:top="1440" w:right="1440" w:bottom="1440" w:left="1440" w:header="720" w:footer="720" w:gutter="0"/>
          <w:cols w:space="720"/>
          <w:titlePg/>
          <w:docGrid w:linePitch="360"/>
        </w:sectPr>
      </w:pPr>
    </w:p>
    <w:p w14:paraId="39F3CABB" w14:textId="77777777" w:rsidR="00871123" w:rsidRPr="0001609E" w:rsidRDefault="00871123" w:rsidP="00427574">
      <w:pPr>
        <w:pStyle w:val="eTRMHeading3"/>
      </w:pPr>
      <w:bookmarkStart w:id="5" w:name="_Toc486490839"/>
      <w:bookmarkStart w:id="6" w:name="_Toc486580912"/>
      <w:bookmarkStart w:id="7" w:name="_Toc48723520"/>
      <w:r w:rsidRPr="0001609E">
        <w:lastRenderedPageBreak/>
        <w:t>Measure Name</w:t>
      </w:r>
      <w:bookmarkEnd w:id="5"/>
      <w:bookmarkEnd w:id="6"/>
      <w:bookmarkEnd w:id="7"/>
    </w:p>
    <w:p w14:paraId="3B952704" w14:textId="749FA863" w:rsidR="00871123" w:rsidRDefault="00745E60" w:rsidP="00462BB6">
      <w:pPr>
        <w:spacing w:before="20" w:after="20" w:line="280" w:lineRule="exact"/>
      </w:pPr>
      <w:r w:rsidRPr="00745E60">
        <w:t xml:space="preserve">HVAC </w:t>
      </w:r>
      <w:r w:rsidR="00581236">
        <w:t>–</w:t>
      </w:r>
      <w:r w:rsidRPr="00745E60">
        <w:t xml:space="preserve"> </w:t>
      </w:r>
      <w:bookmarkStart w:id="8" w:name="_Hlk33606354"/>
      <w:commentRangeStart w:id="9"/>
      <w:commentRangeStart w:id="10"/>
      <w:commentRangeStart w:id="11"/>
      <w:r w:rsidR="00581236">
        <w:t>Ductless Heat Pump</w:t>
      </w:r>
      <w:r w:rsidRPr="00745E60">
        <w:t>, Residential</w:t>
      </w:r>
      <w:bookmarkEnd w:id="8"/>
      <w:commentRangeEnd w:id="9"/>
      <w:r w:rsidR="007E4D99">
        <w:rPr>
          <w:rStyle w:val="CommentReference"/>
        </w:rPr>
        <w:commentReference w:id="9"/>
      </w:r>
      <w:commentRangeEnd w:id="10"/>
      <w:r w:rsidR="007F44A2">
        <w:rPr>
          <w:rStyle w:val="CommentReference"/>
        </w:rPr>
        <w:commentReference w:id="10"/>
      </w:r>
      <w:commentRangeEnd w:id="11"/>
      <w:r w:rsidR="00C40EE1">
        <w:rPr>
          <w:rStyle w:val="CommentReference"/>
        </w:rPr>
        <w:commentReference w:id="11"/>
      </w:r>
    </w:p>
    <w:p w14:paraId="6406A9D4" w14:textId="77777777" w:rsidR="00871123" w:rsidRPr="0001609E" w:rsidRDefault="00871123" w:rsidP="00427574">
      <w:pPr>
        <w:pStyle w:val="eTRMHeading3"/>
      </w:pPr>
      <w:bookmarkStart w:id="12" w:name="_Toc486490840"/>
      <w:bookmarkStart w:id="13" w:name="_Toc486580913"/>
      <w:bookmarkStart w:id="14" w:name="_Toc48723521"/>
      <w:r w:rsidRPr="0001609E">
        <w:t>Statewide Measure ID</w:t>
      </w:r>
      <w:bookmarkEnd w:id="12"/>
      <w:bookmarkEnd w:id="13"/>
      <w:bookmarkEnd w:id="14"/>
    </w:p>
    <w:p w14:paraId="6EAE2100" w14:textId="3B9C08E9" w:rsidR="00871123" w:rsidRPr="0001609E" w:rsidRDefault="00745E60" w:rsidP="00A107E7">
      <w:r w:rsidRPr="00745E60">
        <w:t>SWHC0</w:t>
      </w:r>
      <w:r w:rsidR="00581236">
        <w:t>50</w:t>
      </w:r>
      <w:r w:rsidRPr="00745E60">
        <w:t>-01</w:t>
      </w:r>
    </w:p>
    <w:p w14:paraId="0F7CA2E6" w14:textId="77777777" w:rsidR="00E70CBD" w:rsidRPr="0001609E" w:rsidRDefault="00E70CBD" w:rsidP="00427574">
      <w:pPr>
        <w:pStyle w:val="eTRMHeading3"/>
      </w:pPr>
      <w:bookmarkStart w:id="15" w:name="_Toc486490847"/>
      <w:bookmarkStart w:id="16" w:name="_Toc486580918"/>
      <w:bookmarkStart w:id="17" w:name="_Toc48723522"/>
      <w:r w:rsidRPr="0001609E">
        <w:t>Technology Summary</w:t>
      </w:r>
      <w:bookmarkEnd w:id="15"/>
      <w:bookmarkEnd w:id="16"/>
      <w:bookmarkEnd w:id="17"/>
      <w:r w:rsidRPr="0001609E">
        <w:t xml:space="preserve"> </w:t>
      </w:r>
    </w:p>
    <w:p w14:paraId="143E5EEE" w14:textId="708C7EFA" w:rsidR="00581236" w:rsidRDefault="00581236" w:rsidP="00581236">
      <w:pPr>
        <w:pStyle w:val="NoSpacing"/>
        <w:rPr>
          <w:rFonts w:ascii="Calibri Light" w:eastAsiaTheme="minorEastAsia" w:hAnsi="Calibri Light"/>
          <w:szCs w:val="24"/>
        </w:rPr>
      </w:pPr>
      <w:r w:rsidRPr="00886FAC">
        <w:rPr>
          <w:rFonts w:ascii="Calibri Light" w:eastAsiaTheme="minorEastAsia" w:hAnsi="Calibri Light"/>
          <w:b/>
          <w:bCs/>
          <w:szCs w:val="24"/>
        </w:rPr>
        <w:t>Ductless Heat Pump</w:t>
      </w:r>
      <w:r w:rsidR="00C96C40">
        <w:rPr>
          <w:rFonts w:ascii="Calibri Light" w:eastAsiaTheme="minorEastAsia" w:hAnsi="Calibri Light"/>
          <w:szCs w:val="24"/>
        </w:rPr>
        <w:t xml:space="preserve"> - </w:t>
      </w:r>
      <w:r w:rsidR="00886FAC">
        <w:rPr>
          <w:rFonts w:ascii="Calibri Light" w:eastAsiaTheme="minorEastAsia" w:hAnsi="Calibri Light"/>
          <w:szCs w:val="24"/>
        </w:rPr>
        <w:t>A d</w:t>
      </w:r>
      <w:r w:rsidRPr="00581236">
        <w:rPr>
          <w:rFonts w:ascii="Calibri Light" w:eastAsiaTheme="minorEastAsia" w:hAnsi="Calibri Light"/>
          <w:szCs w:val="24"/>
        </w:rPr>
        <w:t>uctless, mini-split or multi-split</w:t>
      </w:r>
      <w:r>
        <w:rPr>
          <w:rFonts w:ascii="Calibri Light" w:eastAsiaTheme="minorEastAsia" w:hAnsi="Calibri Light"/>
          <w:szCs w:val="24"/>
        </w:rPr>
        <w:t>,</w:t>
      </w:r>
      <w:r w:rsidRPr="00581236">
        <w:rPr>
          <w:rFonts w:ascii="Calibri Light" w:eastAsiaTheme="minorEastAsia" w:hAnsi="Calibri Light"/>
          <w:szCs w:val="24"/>
        </w:rPr>
        <w:t xml:space="preserve"> heat pump</w:t>
      </w:r>
      <w:r>
        <w:rPr>
          <w:rFonts w:ascii="Calibri Light" w:eastAsiaTheme="minorEastAsia" w:hAnsi="Calibri Light"/>
          <w:szCs w:val="24"/>
        </w:rPr>
        <w:t xml:space="preserve"> is</w:t>
      </w:r>
      <w:r w:rsidRPr="00581236">
        <w:rPr>
          <w:rFonts w:ascii="Calibri Light" w:eastAsiaTheme="minorEastAsia" w:hAnsi="Calibri Light"/>
          <w:szCs w:val="24"/>
        </w:rPr>
        <w:t xml:space="preserve"> </w:t>
      </w:r>
      <w:r w:rsidR="00C96C40">
        <w:rPr>
          <w:rFonts w:ascii="Calibri Light" w:eastAsiaTheme="minorEastAsia" w:hAnsi="Calibri Light"/>
          <w:szCs w:val="24"/>
        </w:rPr>
        <w:t xml:space="preserve">a </w:t>
      </w:r>
      <w:r w:rsidRPr="00581236">
        <w:rPr>
          <w:rFonts w:ascii="Calibri Light" w:eastAsiaTheme="minorEastAsia" w:hAnsi="Calibri Light"/>
          <w:szCs w:val="24"/>
        </w:rPr>
        <w:t xml:space="preserve">non-ducted </w:t>
      </w:r>
      <w:r w:rsidR="00015465">
        <w:rPr>
          <w:rFonts w:ascii="Calibri Light" w:eastAsiaTheme="minorEastAsia" w:hAnsi="Calibri Light"/>
          <w:szCs w:val="24"/>
        </w:rPr>
        <w:t xml:space="preserve">all-electric </w:t>
      </w:r>
      <w:r w:rsidRPr="00581236">
        <w:rPr>
          <w:rFonts w:ascii="Calibri Light" w:eastAsiaTheme="minorEastAsia" w:hAnsi="Calibri Light"/>
          <w:szCs w:val="24"/>
        </w:rPr>
        <w:t xml:space="preserve">heating and cooling system. Like standard air-source heat pumps, </w:t>
      </w:r>
      <w:r>
        <w:rPr>
          <w:rFonts w:ascii="Calibri Light" w:eastAsiaTheme="minorEastAsia" w:hAnsi="Calibri Light"/>
          <w:szCs w:val="24"/>
        </w:rPr>
        <w:t>ductless heat pumps</w:t>
      </w:r>
      <w:r w:rsidRPr="00581236">
        <w:rPr>
          <w:rFonts w:ascii="Calibri Light" w:eastAsiaTheme="minorEastAsia" w:hAnsi="Calibri Light"/>
          <w:szCs w:val="24"/>
        </w:rPr>
        <w:t xml:space="preserve"> have two main components - an outdoor compressor/condenser and an indoor air-handling unit. A conduit, which houses the power cable, refrigerant tubing, and a condensate drain, links the outdoor and indoor units. </w:t>
      </w:r>
      <w:r w:rsidR="00D2336E" w:rsidRPr="00D2336E">
        <w:rPr>
          <w:rFonts w:ascii="Calibri Light" w:eastAsiaTheme="minorEastAsia" w:hAnsi="Calibri Light"/>
          <w:szCs w:val="24"/>
        </w:rPr>
        <w:t xml:space="preserve">Heat pumps include a reversing valve and outdoor defrost controls so that the system can use the same mechanical compression/evaporator/condenser hardware to provide </w:t>
      </w:r>
      <w:r w:rsidR="00D2336E">
        <w:rPr>
          <w:rFonts w:ascii="Calibri Light" w:eastAsiaTheme="minorEastAsia" w:hAnsi="Calibri Light"/>
          <w:szCs w:val="24"/>
        </w:rPr>
        <w:t>heating and cooling by reversing the refrigeration cycle.</w:t>
      </w:r>
    </w:p>
    <w:p w14:paraId="79CA6CC0" w14:textId="77777777" w:rsidR="003D2758" w:rsidRPr="00581236" w:rsidRDefault="003D2758" w:rsidP="00581236">
      <w:pPr>
        <w:pStyle w:val="NoSpacing"/>
        <w:rPr>
          <w:rFonts w:ascii="Calibri Light" w:eastAsiaTheme="minorEastAsia" w:hAnsi="Calibri Light"/>
          <w:szCs w:val="24"/>
        </w:rPr>
      </w:pPr>
    </w:p>
    <w:p w14:paraId="3DE2895B" w14:textId="6F37201F" w:rsidR="00581236" w:rsidRPr="00581236" w:rsidRDefault="00886FAC" w:rsidP="00581236">
      <w:pPr>
        <w:pStyle w:val="NoSpacing"/>
        <w:rPr>
          <w:rFonts w:ascii="Calibri Light" w:eastAsiaTheme="minorEastAsia" w:hAnsi="Calibri Light"/>
          <w:szCs w:val="24"/>
        </w:rPr>
      </w:pPr>
      <w:r>
        <w:rPr>
          <w:rFonts w:ascii="Calibri Light" w:eastAsiaTheme="minorEastAsia" w:hAnsi="Calibri Light"/>
          <w:szCs w:val="24"/>
        </w:rPr>
        <w:t>A heating and cooling system with a d</w:t>
      </w:r>
      <w:r w:rsidR="00581236">
        <w:rPr>
          <w:rFonts w:ascii="Calibri Light" w:eastAsiaTheme="minorEastAsia" w:hAnsi="Calibri Light"/>
          <w:szCs w:val="24"/>
        </w:rPr>
        <w:t>uctless unit</w:t>
      </w:r>
      <w:r w:rsidR="00015465">
        <w:rPr>
          <w:rFonts w:ascii="Calibri Light" w:eastAsiaTheme="minorEastAsia" w:hAnsi="Calibri Light"/>
          <w:szCs w:val="24"/>
        </w:rPr>
        <w:t xml:space="preserve"> </w:t>
      </w:r>
      <w:r>
        <w:rPr>
          <w:rFonts w:ascii="Calibri Light" w:eastAsiaTheme="minorEastAsia" w:hAnsi="Calibri Light"/>
          <w:szCs w:val="24"/>
        </w:rPr>
        <w:t xml:space="preserve">is distinguished </w:t>
      </w:r>
      <w:r w:rsidR="00015465">
        <w:rPr>
          <w:rFonts w:ascii="Calibri Light" w:eastAsiaTheme="minorEastAsia" w:hAnsi="Calibri Light"/>
          <w:szCs w:val="24"/>
        </w:rPr>
        <w:t xml:space="preserve">from </w:t>
      </w:r>
      <w:r>
        <w:rPr>
          <w:rFonts w:ascii="Calibri Light" w:eastAsiaTheme="minorEastAsia" w:hAnsi="Calibri Light"/>
          <w:szCs w:val="24"/>
        </w:rPr>
        <w:t xml:space="preserve">one with a </w:t>
      </w:r>
      <w:r w:rsidR="00015465">
        <w:rPr>
          <w:rFonts w:ascii="Calibri Light" w:eastAsiaTheme="minorEastAsia" w:hAnsi="Calibri Light"/>
          <w:szCs w:val="24"/>
        </w:rPr>
        <w:t>central unit by having</w:t>
      </w:r>
      <w:r w:rsidR="00581236">
        <w:rPr>
          <w:rFonts w:ascii="Calibri Light" w:eastAsiaTheme="minorEastAsia" w:hAnsi="Calibri Light"/>
          <w:szCs w:val="24"/>
        </w:rPr>
        <w:t xml:space="preserve"> a </w:t>
      </w:r>
      <w:r w:rsidR="00581236" w:rsidRPr="00581236">
        <w:rPr>
          <w:rFonts w:ascii="Calibri Light" w:eastAsiaTheme="minorEastAsia" w:hAnsi="Calibri Light"/>
          <w:szCs w:val="24"/>
        </w:rPr>
        <w:t xml:space="preserve">dedicated indoor </w:t>
      </w:r>
      <w:r>
        <w:rPr>
          <w:rFonts w:ascii="Calibri Light" w:eastAsiaTheme="minorEastAsia" w:hAnsi="Calibri Light"/>
          <w:szCs w:val="24"/>
        </w:rPr>
        <w:t xml:space="preserve">coil </w:t>
      </w:r>
      <w:r w:rsidR="00581236" w:rsidRPr="00581236">
        <w:rPr>
          <w:rFonts w:ascii="Calibri Light" w:eastAsiaTheme="minorEastAsia" w:hAnsi="Calibri Light"/>
          <w:szCs w:val="24"/>
        </w:rPr>
        <w:t>unit for each zone</w:t>
      </w:r>
      <w:r w:rsidR="00581236">
        <w:rPr>
          <w:rFonts w:ascii="Calibri Light" w:eastAsiaTheme="minorEastAsia" w:hAnsi="Calibri Light"/>
          <w:szCs w:val="24"/>
        </w:rPr>
        <w:t xml:space="preserve"> and </w:t>
      </w:r>
      <w:r w:rsidR="00015465">
        <w:rPr>
          <w:rFonts w:ascii="Calibri Light" w:eastAsiaTheme="minorEastAsia" w:hAnsi="Calibri Light"/>
          <w:szCs w:val="24"/>
        </w:rPr>
        <w:t xml:space="preserve">hence not </w:t>
      </w:r>
      <w:r w:rsidR="00581236">
        <w:rPr>
          <w:rFonts w:ascii="Calibri Light" w:eastAsiaTheme="minorEastAsia" w:hAnsi="Calibri Light"/>
          <w:szCs w:val="24"/>
        </w:rPr>
        <w:t>requir</w:t>
      </w:r>
      <w:r w:rsidR="00015465">
        <w:rPr>
          <w:rFonts w:ascii="Calibri Light" w:eastAsiaTheme="minorEastAsia" w:hAnsi="Calibri Light"/>
          <w:szCs w:val="24"/>
        </w:rPr>
        <w:t>ing</w:t>
      </w:r>
      <w:r w:rsidR="00581236">
        <w:rPr>
          <w:rFonts w:ascii="Calibri Light" w:eastAsiaTheme="minorEastAsia" w:hAnsi="Calibri Light"/>
          <w:szCs w:val="24"/>
        </w:rPr>
        <w:t xml:space="preserve"> ductwork to distribute conditioned air</w:t>
      </w:r>
      <w:r w:rsidR="00015465">
        <w:rPr>
          <w:rFonts w:ascii="Calibri Light" w:eastAsiaTheme="minorEastAsia" w:hAnsi="Calibri Light"/>
          <w:szCs w:val="24"/>
        </w:rPr>
        <w:t xml:space="preserve">. </w:t>
      </w:r>
      <w:r w:rsidR="00581236" w:rsidRPr="00581236">
        <w:rPr>
          <w:rFonts w:ascii="Calibri Light" w:eastAsiaTheme="minorEastAsia" w:hAnsi="Calibri Light"/>
          <w:szCs w:val="24"/>
        </w:rPr>
        <w:t xml:space="preserve">Each ductless indoor unit can be linked to its own outdoor unit, which is called </w:t>
      </w:r>
      <w:proofErr w:type="gramStart"/>
      <w:r w:rsidR="00015465" w:rsidRPr="00581236">
        <w:rPr>
          <w:rFonts w:ascii="Calibri Light" w:eastAsiaTheme="minorEastAsia" w:hAnsi="Calibri Light"/>
          <w:szCs w:val="24"/>
        </w:rPr>
        <w:t>mini</w:t>
      </w:r>
      <w:r>
        <w:rPr>
          <w:rFonts w:ascii="Calibri Light" w:eastAsiaTheme="minorEastAsia" w:hAnsi="Calibri Light"/>
          <w:szCs w:val="24"/>
        </w:rPr>
        <w:t>-</w:t>
      </w:r>
      <w:r w:rsidR="00015465" w:rsidRPr="00581236">
        <w:rPr>
          <w:rFonts w:ascii="Calibri Light" w:eastAsiaTheme="minorEastAsia" w:hAnsi="Calibri Light"/>
          <w:szCs w:val="24"/>
        </w:rPr>
        <w:t>split</w:t>
      </w:r>
      <w:proofErr w:type="gramEnd"/>
      <w:r>
        <w:rPr>
          <w:rFonts w:ascii="Calibri Light" w:eastAsiaTheme="minorEastAsia" w:hAnsi="Calibri Light"/>
          <w:szCs w:val="24"/>
        </w:rPr>
        <w:t>;</w:t>
      </w:r>
      <w:r w:rsidR="00015465">
        <w:rPr>
          <w:rFonts w:ascii="Calibri Light" w:eastAsiaTheme="minorEastAsia" w:hAnsi="Calibri Light"/>
          <w:szCs w:val="24"/>
        </w:rPr>
        <w:t xml:space="preserve"> o</w:t>
      </w:r>
      <w:r w:rsidR="00581236" w:rsidRPr="00581236">
        <w:rPr>
          <w:rFonts w:ascii="Calibri Light" w:eastAsiaTheme="minorEastAsia" w:hAnsi="Calibri Light"/>
          <w:szCs w:val="24"/>
        </w:rPr>
        <w:t>r</w:t>
      </w:r>
      <w:r>
        <w:rPr>
          <w:rFonts w:ascii="Calibri Light" w:eastAsiaTheme="minorEastAsia" w:hAnsi="Calibri Light"/>
          <w:szCs w:val="24"/>
        </w:rPr>
        <w:t xml:space="preserve"> </w:t>
      </w:r>
      <w:r w:rsidR="00581236" w:rsidRPr="00581236">
        <w:rPr>
          <w:rFonts w:ascii="Calibri Light" w:eastAsiaTheme="minorEastAsia" w:hAnsi="Calibri Light"/>
          <w:szCs w:val="24"/>
        </w:rPr>
        <w:t xml:space="preserve">several indoor units, each serving a zone, can be linked to one </w:t>
      </w:r>
      <w:r w:rsidR="00C3165A">
        <w:rPr>
          <w:rFonts w:ascii="Calibri Light" w:eastAsiaTheme="minorEastAsia" w:hAnsi="Calibri Light"/>
          <w:szCs w:val="24"/>
        </w:rPr>
        <w:t xml:space="preserve">or more </w:t>
      </w:r>
      <w:r w:rsidR="00581236" w:rsidRPr="00581236">
        <w:rPr>
          <w:rFonts w:ascii="Calibri Light" w:eastAsiaTheme="minorEastAsia" w:hAnsi="Calibri Light"/>
          <w:szCs w:val="24"/>
        </w:rPr>
        <w:t xml:space="preserve">outdoor unit, which is called multi-split. </w:t>
      </w:r>
    </w:p>
    <w:p w14:paraId="51D654D1" w14:textId="05A1AFFA" w:rsidR="00492A6B" w:rsidRDefault="00205F7B" w:rsidP="00492A6B">
      <w:r>
        <w:t xml:space="preserve">Among other </w:t>
      </w:r>
      <w:r w:rsidR="00AA6FE0">
        <w:t>energy efficiency features such as</w:t>
      </w:r>
      <w:r w:rsidR="00712FEE">
        <w:t xml:space="preserve"> variable speed fans and compressors, t</w:t>
      </w:r>
      <w:r w:rsidR="00581236" w:rsidRPr="00581236">
        <w:t xml:space="preserve">he main advantage of ductless </w:t>
      </w:r>
      <w:r w:rsidR="00015465">
        <w:t>unit is</w:t>
      </w:r>
      <w:r w:rsidR="00581236" w:rsidRPr="00581236">
        <w:t xml:space="preserve"> their flexibility for zoning – each zone has its own thermostat and only the occupied zones are conditioned. </w:t>
      </w:r>
      <w:r w:rsidR="00015465">
        <w:t xml:space="preserve">Additionally, energy losses through duct work are avoided which </w:t>
      </w:r>
      <w:r w:rsidR="00581236" w:rsidRPr="00581236">
        <w:t>can account for more than 30% of the space conditioning energy consumption.</w:t>
      </w:r>
      <w:r w:rsidR="00581236" w:rsidRPr="00015465">
        <w:rPr>
          <w:vertAlign w:val="superscript"/>
        </w:rPr>
        <w:footnoteReference w:id="1"/>
      </w:r>
      <w:r w:rsidR="00886FAC">
        <w:t xml:space="preserve"> </w:t>
      </w:r>
      <w:r w:rsidR="00492A6B">
        <w:t>In comparison to all-in-one room</w:t>
      </w:r>
      <w:r w:rsidR="0054315E">
        <w:t xml:space="preserve"> or window</w:t>
      </w:r>
      <w:r w:rsidR="00492A6B">
        <w:t xml:space="preserve"> heat pumps, </w:t>
      </w:r>
      <w:r w:rsidR="001B3586">
        <w:t>ductless</w:t>
      </w:r>
      <w:r w:rsidR="00492A6B">
        <w:t xml:space="preserve"> heat pumps do not require the equipment to penetrate the building envelope except for the passage of the refrigerant lines. Considering visual aesthetics and practical issues of space, the use of a remote outdoor unit also allows for that unit to include larger heat transfer components.</w:t>
      </w:r>
    </w:p>
    <w:p w14:paraId="3DCC6581" w14:textId="232C39C1" w:rsidR="00581236" w:rsidRDefault="0070701B" w:rsidP="003D2758">
      <w:r>
        <w:t>Following federal standards for efficiency labeling, a ductless heat pump is rated by a seasonal energy efficiency ratio (SEER) rating for the cooling mode function and a heating seasonal performance factor (HSPF) rating for the heating mode. These ratings essentially represent an average efficiency for conversion of electric energy (kWh) to thermal heat transfer (</w:t>
      </w:r>
      <w:proofErr w:type="spellStart"/>
      <w:r>
        <w:t>kBTU</w:t>
      </w:r>
      <w:proofErr w:type="spellEnd"/>
      <w:r>
        <w:t>) over a range of operating conditions.</w:t>
      </w:r>
      <w:r w:rsidR="00E33758">
        <w:t xml:space="preserve"> ENERGYSTAR certifies</w:t>
      </w:r>
      <w:r w:rsidR="0092015F">
        <w:t xml:space="preserve"> efficient</w:t>
      </w:r>
      <w:r w:rsidR="00E33758">
        <w:t xml:space="preserve"> ductless heat pumps</w:t>
      </w:r>
      <w:r w:rsidR="00D8504A">
        <w:t xml:space="preserve"> </w:t>
      </w:r>
      <w:r w:rsidR="00E33758">
        <w:t xml:space="preserve">using the same criteria as central </w:t>
      </w:r>
      <w:r w:rsidR="001E111A">
        <w:t>heat pumps</w:t>
      </w:r>
      <w:r w:rsidR="0074352C">
        <w:rPr>
          <w:rStyle w:val="FootnoteReference"/>
        </w:rPr>
        <w:footnoteReference w:id="2"/>
      </w:r>
      <w:r w:rsidR="00027D4C">
        <w:t xml:space="preserve"> and listed on </w:t>
      </w:r>
      <w:r w:rsidR="003D40D3">
        <w:t xml:space="preserve">Consortium for Energy Efficiency (CEE) online </w:t>
      </w:r>
      <w:r w:rsidR="008C6977">
        <w:t>directory under “</w:t>
      </w:r>
      <w:r w:rsidR="003D2758">
        <w:t>Variable Speed</w:t>
      </w:r>
      <w:r w:rsidR="008C6977">
        <w:t xml:space="preserve"> Mini-Split and Multi-Split Heat Pumps” since typically d</w:t>
      </w:r>
      <w:r w:rsidR="00581236" w:rsidRPr="00581236">
        <w:t>uctless heat pump</w:t>
      </w:r>
      <w:r w:rsidR="00015465">
        <w:t xml:space="preserve"> is </w:t>
      </w:r>
      <w:r w:rsidR="00581236" w:rsidRPr="00581236">
        <w:t>variable speed.</w:t>
      </w:r>
      <w:r w:rsidR="009666E5">
        <w:t xml:space="preserve"> </w:t>
      </w:r>
      <w:r w:rsidR="0092015F">
        <w:t>The Consortium for Energy Efficiency (CEE) specifies four CEE Tiers, with CEE Tier 1 being equivalent to the ENERGYSTAR specification.</w:t>
      </w:r>
      <w:r w:rsidR="004D2790">
        <w:rPr>
          <w:rStyle w:val="FootnoteReference"/>
        </w:rPr>
        <w:footnoteReference w:id="3"/>
      </w:r>
      <w:r w:rsidR="0092015F">
        <w:t xml:space="preserve"> The </w:t>
      </w:r>
      <w:r w:rsidR="004D2790">
        <w:t>Air Conditioning,</w:t>
      </w:r>
      <w:r w:rsidR="0092015F">
        <w:t xml:space="preserve"> Heating</w:t>
      </w:r>
      <w:r w:rsidR="004D2790">
        <w:t>,</w:t>
      </w:r>
      <w:r w:rsidR="0092015F">
        <w:t xml:space="preserve"> and Refrigeration Institute (AHRI) </w:t>
      </w:r>
      <w:r w:rsidR="004D2790">
        <w:t xml:space="preserve">and CEE </w:t>
      </w:r>
      <w:r w:rsidR="0092015F">
        <w:t>maintain a</w:t>
      </w:r>
      <w:r w:rsidR="004D2790">
        <w:t xml:space="preserve"> shared online </w:t>
      </w:r>
      <w:r w:rsidR="0092015F">
        <w:t xml:space="preserve">directory </w:t>
      </w:r>
      <w:r w:rsidR="004D2790">
        <w:t xml:space="preserve">of certified </w:t>
      </w:r>
      <w:r w:rsidR="0092015F">
        <w:t xml:space="preserve">product ratings, </w:t>
      </w:r>
      <w:r w:rsidR="004D2790">
        <w:t xml:space="preserve">which can be used to verify efficiency ratings. </w:t>
      </w:r>
    </w:p>
    <w:p w14:paraId="75AE3679" w14:textId="07140D19" w:rsidR="001C38B3" w:rsidRPr="00886FAC" w:rsidRDefault="001C38B3" w:rsidP="003D2758">
      <w:pPr>
        <w:rPr>
          <w:b/>
          <w:bCs/>
        </w:rPr>
      </w:pPr>
      <w:commentRangeStart w:id="18"/>
      <w:commentRangeStart w:id="19"/>
      <w:r w:rsidRPr="00886FAC">
        <w:rPr>
          <w:b/>
          <w:bCs/>
        </w:rPr>
        <w:lastRenderedPageBreak/>
        <w:t>Ductless heat pump</w:t>
      </w:r>
      <w:r w:rsidR="00B20FC8">
        <w:rPr>
          <w:b/>
          <w:bCs/>
        </w:rPr>
        <w:t xml:space="preserve"> systems </w:t>
      </w:r>
      <w:r w:rsidRPr="00886FAC">
        <w:rPr>
          <w:b/>
          <w:bCs/>
        </w:rPr>
        <w:t xml:space="preserve">can be a </w:t>
      </w:r>
      <w:r w:rsidR="004B19FD" w:rsidRPr="00886FAC">
        <w:rPr>
          <w:b/>
          <w:bCs/>
        </w:rPr>
        <w:t xml:space="preserve">replacement for </w:t>
      </w:r>
      <w:r w:rsidR="00FF04B2" w:rsidRPr="00886FAC">
        <w:rPr>
          <w:b/>
          <w:bCs/>
        </w:rPr>
        <w:t xml:space="preserve">the following </w:t>
      </w:r>
      <w:r w:rsidR="00822893" w:rsidRPr="00886FAC">
        <w:rPr>
          <w:b/>
          <w:bCs/>
        </w:rPr>
        <w:t xml:space="preserve">all-electric air-conditioning </w:t>
      </w:r>
      <w:ins w:id="20" w:author="Ramirez, Bob" w:date="2020-09-10T20:01:00Z">
        <w:r w:rsidR="00DB11DD">
          <w:rPr>
            <w:b/>
            <w:bCs/>
          </w:rPr>
          <w:t xml:space="preserve">and space heating </w:t>
        </w:r>
      </w:ins>
      <w:r w:rsidR="00822893" w:rsidRPr="00886FAC">
        <w:rPr>
          <w:b/>
          <w:bCs/>
        </w:rPr>
        <w:t xml:space="preserve">systems. </w:t>
      </w:r>
      <w:commentRangeEnd w:id="18"/>
      <w:r w:rsidR="007E4D99">
        <w:rPr>
          <w:rStyle w:val="CommentReference"/>
        </w:rPr>
        <w:commentReference w:id="18"/>
      </w:r>
      <w:commentRangeEnd w:id="19"/>
      <w:r w:rsidR="007F44A2">
        <w:rPr>
          <w:rStyle w:val="CommentReference"/>
        </w:rPr>
        <w:commentReference w:id="19"/>
      </w:r>
    </w:p>
    <w:p w14:paraId="4442AD45" w14:textId="7DE54843" w:rsidR="00822893" w:rsidRDefault="00822893" w:rsidP="00822893">
      <w:pPr>
        <w:pStyle w:val="ListParagraph"/>
        <w:numPr>
          <w:ilvl w:val="0"/>
          <w:numId w:val="20"/>
        </w:numPr>
      </w:pPr>
      <w:r>
        <w:t>Through the wall or window air-conditioner</w:t>
      </w:r>
      <w:r w:rsidR="006E061A">
        <w:t xml:space="preserve"> (Room AC)</w:t>
      </w:r>
      <w:r>
        <w:t xml:space="preserve"> with built-in electric resistance heating</w:t>
      </w:r>
      <w:r w:rsidR="000B6690">
        <w:t>.</w:t>
      </w:r>
    </w:p>
    <w:p w14:paraId="6FDA05EB" w14:textId="33890312" w:rsidR="000B6690" w:rsidRDefault="000B6690" w:rsidP="00822893">
      <w:pPr>
        <w:pStyle w:val="ListParagraph"/>
        <w:numPr>
          <w:ilvl w:val="0"/>
          <w:numId w:val="20"/>
        </w:numPr>
      </w:pPr>
      <w:r>
        <w:t>Through the wall or window heat pump</w:t>
      </w:r>
      <w:r w:rsidR="006E061A">
        <w:t xml:space="preserve"> </w:t>
      </w:r>
      <w:r w:rsidR="003B2F38">
        <w:t>(Room HP)</w:t>
      </w:r>
      <w:r>
        <w:t>.</w:t>
      </w:r>
    </w:p>
    <w:p w14:paraId="34F15DCC" w14:textId="644F77C5" w:rsidR="000B6690" w:rsidRDefault="0028559D" w:rsidP="00822893">
      <w:pPr>
        <w:pStyle w:val="ListParagraph"/>
        <w:numPr>
          <w:ilvl w:val="0"/>
          <w:numId w:val="20"/>
        </w:numPr>
      </w:pPr>
      <w:r>
        <w:t xml:space="preserve">Ductless air-conditioner </w:t>
      </w:r>
      <w:commentRangeStart w:id="21"/>
      <w:commentRangeStart w:id="22"/>
      <w:r>
        <w:t xml:space="preserve">providing cooling </w:t>
      </w:r>
      <w:del w:id="23" w:author="Akhilesh" w:date="2020-09-30T14:07:00Z">
        <w:r w:rsidDel="000F484D">
          <w:delText xml:space="preserve">only </w:delText>
        </w:r>
        <w:r w:rsidR="00886FAC" w:rsidDel="000F484D">
          <w:delText xml:space="preserve">OR </w:delText>
        </w:r>
      </w:del>
      <w:r w:rsidR="009C5727">
        <w:t xml:space="preserve">combined with </w:t>
      </w:r>
      <w:del w:id="24" w:author="Akhilesh" w:date="2020-09-30T14:08:00Z">
        <w:r w:rsidR="009C5727" w:rsidDel="001D1813">
          <w:delText>electric wall furnace</w:delText>
        </w:r>
      </w:del>
      <w:ins w:id="25" w:author="Akhilesh" w:date="2020-09-30T14:08:00Z">
        <w:r w:rsidR="001D1813">
          <w:t>electric resistance space heat</w:t>
        </w:r>
      </w:ins>
      <w:ins w:id="26" w:author="Akhilesh Endurthy" w:date="2020-10-13T10:32:00Z">
        <w:r w:rsidR="00E87CCD">
          <w:t>er</w:t>
        </w:r>
      </w:ins>
      <w:ins w:id="27" w:author="Akhilesh" w:date="2020-09-30T14:08:00Z">
        <w:del w:id="28" w:author="Akhilesh Endurthy" w:date="2020-10-13T10:32:00Z">
          <w:r w:rsidR="001D1813" w:rsidDel="00E87CCD">
            <w:delText>ing</w:delText>
          </w:r>
        </w:del>
        <w:r w:rsidR="001D1813">
          <w:t xml:space="preserve"> </w:t>
        </w:r>
      </w:ins>
      <w:r w:rsidR="009C5727">
        <w:t xml:space="preserve"> for heating</w:t>
      </w:r>
      <w:commentRangeEnd w:id="21"/>
      <w:r w:rsidR="007E4D99">
        <w:rPr>
          <w:rStyle w:val="CommentReference"/>
        </w:rPr>
        <w:commentReference w:id="21"/>
      </w:r>
      <w:commentRangeEnd w:id="22"/>
      <w:r w:rsidR="007F44A2">
        <w:rPr>
          <w:rStyle w:val="CommentReference"/>
        </w:rPr>
        <w:commentReference w:id="22"/>
      </w:r>
      <w:r w:rsidR="003B2F38">
        <w:t xml:space="preserve"> (Ductless AC). </w:t>
      </w:r>
    </w:p>
    <w:p w14:paraId="16B09CEB" w14:textId="00A012BF" w:rsidR="009C5727" w:rsidRDefault="009C5727" w:rsidP="00822893">
      <w:pPr>
        <w:pStyle w:val="ListParagraph"/>
        <w:numPr>
          <w:ilvl w:val="0"/>
          <w:numId w:val="20"/>
        </w:numPr>
      </w:pPr>
      <w:r>
        <w:t xml:space="preserve">Less efficient </w:t>
      </w:r>
      <w:r w:rsidR="006E061A">
        <w:t xml:space="preserve">(than minimum California Energy Standards) </w:t>
      </w:r>
      <w:r>
        <w:t>ductless heat pump</w:t>
      </w:r>
      <w:r w:rsidR="003B2F38">
        <w:t xml:space="preserve"> (Ductless HP).</w:t>
      </w:r>
      <w:r>
        <w:t xml:space="preserve"> </w:t>
      </w:r>
    </w:p>
    <w:p w14:paraId="04DE9E98" w14:textId="25A90236" w:rsidR="000B6365" w:rsidRDefault="00B311CE" w:rsidP="009C5727">
      <w:pPr>
        <w:rPr>
          <w:rFonts w:cs="Calibri Light"/>
          <w:color w:val="000000"/>
        </w:rPr>
      </w:pPr>
      <w:r>
        <w:t xml:space="preserve">While </w:t>
      </w:r>
      <w:r w:rsidR="00D17720">
        <w:t>technically</w:t>
      </w:r>
      <w:r>
        <w:t xml:space="preserve"> </w:t>
      </w:r>
      <w:ins w:id="29" w:author="Ramirez, Bob" w:date="2020-09-09T12:09:00Z">
        <w:r w:rsidR="00F8073A">
          <w:t xml:space="preserve">a </w:t>
        </w:r>
      </w:ins>
      <w:r>
        <w:t xml:space="preserve">ductless heat pump could replace </w:t>
      </w:r>
      <w:ins w:id="30" w:author="Ramirez, Bob" w:date="2020-09-09T12:09:00Z">
        <w:r w:rsidR="00F8073A">
          <w:t xml:space="preserve">a </w:t>
        </w:r>
      </w:ins>
      <w:r>
        <w:t>central heat pump,</w:t>
      </w:r>
      <w:r w:rsidR="000B6365">
        <w:t xml:space="preserve"> this would require significant building envelope modifications </w:t>
      </w:r>
      <w:r w:rsidR="00F43232" w:rsidRPr="00D7628F">
        <w:rPr>
          <w:rFonts w:cs="Calibri Light"/>
          <w:color w:val="000000"/>
        </w:rPr>
        <w:t xml:space="preserve">such as closing off the vents, removing the existing duct work and air-handling unit, etc. </w:t>
      </w:r>
      <w:r w:rsidR="00F43232">
        <w:rPr>
          <w:rFonts w:cs="Calibri Light"/>
          <w:color w:val="000000"/>
        </w:rPr>
        <w:t>These modifications can</w:t>
      </w:r>
      <w:r w:rsidR="00F43232" w:rsidRPr="00D7628F">
        <w:rPr>
          <w:rFonts w:cs="Calibri Light"/>
          <w:color w:val="000000"/>
        </w:rPr>
        <w:t xml:space="preserve"> be </w:t>
      </w:r>
      <w:r w:rsidR="00886FAC">
        <w:rPr>
          <w:rFonts w:cs="Calibri Light"/>
          <w:color w:val="000000"/>
        </w:rPr>
        <w:t>costly</w:t>
      </w:r>
      <w:r w:rsidR="00F43232" w:rsidRPr="00D7628F">
        <w:rPr>
          <w:rFonts w:cs="Calibri Light"/>
          <w:color w:val="000000"/>
        </w:rPr>
        <w:t xml:space="preserve"> </w:t>
      </w:r>
      <w:r w:rsidR="000B6365" w:rsidRPr="00D7628F">
        <w:rPr>
          <w:rFonts w:cs="Calibri Light"/>
          <w:color w:val="000000"/>
        </w:rPr>
        <w:t>and</w:t>
      </w:r>
      <w:r w:rsidR="00F43232" w:rsidRPr="00D7628F">
        <w:rPr>
          <w:rFonts w:cs="Calibri Light"/>
          <w:color w:val="000000"/>
        </w:rPr>
        <w:t xml:space="preserve"> compromis</w:t>
      </w:r>
      <w:r w:rsidR="00F43232">
        <w:rPr>
          <w:rFonts w:cs="Calibri Light"/>
          <w:color w:val="000000"/>
        </w:rPr>
        <w:t>e</w:t>
      </w:r>
      <w:r w:rsidR="00F43232" w:rsidRPr="00D7628F">
        <w:rPr>
          <w:rFonts w:cs="Calibri Light"/>
          <w:color w:val="000000"/>
        </w:rPr>
        <w:t xml:space="preserve"> the aesthetics of the home</w:t>
      </w:r>
      <w:r w:rsidR="00886FAC">
        <w:rPr>
          <w:rFonts w:cs="Calibri Light"/>
          <w:color w:val="000000"/>
        </w:rPr>
        <w:t xml:space="preserve">, </w:t>
      </w:r>
      <w:r w:rsidR="00FB3A28">
        <w:rPr>
          <w:rFonts w:cs="Calibri Light"/>
          <w:color w:val="000000"/>
        </w:rPr>
        <w:t>creating a barrier to</w:t>
      </w:r>
      <w:r w:rsidR="004D2790">
        <w:rPr>
          <w:rFonts w:cs="Calibri Light"/>
          <w:color w:val="000000"/>
        </w:rPr>
        <w:t xml:space="preserve"> </w:t>
      </w:r>
      <w:r w:rsidR="000B6365">
        <w:rPr>
          <w:rFonts w:cs="Calibri Light"/>
          <w:color w:val="000000"/>
        </w:rPr>
        <w:t xml:space="preserve">adoption of </w:t>
      </w:r>
      <w:r w:rsidR="00886FAC">
        <w:rPr>
          <w:rFonts w:cs="Calibri Light"/>
          <w:color w:val="000000"/>
        </w:rPr>
        <w:t xml:space="preserve">a </w:t>
      </w:r>
      <w:r w:rsidR="000B6365">
        <w:rPr>
          <w:rFonts w:cs="Calibri Light"/>
          <w:color w:val="000000"/>
        </w:rPr>
        <w:t xml:space="preserve">ductless heat pump </w:t>
      </w:r>
      <w:r w:rsidR="00886FAC">
        <w:rPr>
          <w:rFonts w:cs="Calibri Light"/>
          <w:color w:val="000000"/>
        </w:rPr>
        <w:t xml:space="preserve">system </w:t>
      </w:r>
      <w:r w:rsidR="000B6365">
        <w:rPr>
          <w:rFonts w:cs="Calibri Light"/>
          <w:color w:val="000000"/>
        </w:rPr>
        <w:t xml:space="preserve">where </w:t>
      </w:r>
      <w:r w:rsidR="001B5FB8">
        <w:rPr>
          <w:rFonts w:cs="Calibri Light"/>
          <w:color w:val="000000"/>
        </w:rPr>
        <w:t xml:space="preserve">a </w:t>
      </w:r>
      <w:r w:rsidR="000B6365">
        <w:rPr>
          <w:rFonts w:cs="Calibri Light"/>
          <w:color w:val="000000"/>
        </w:rPr>
        <w:t xml:space="preserve">central heat pump exists or is </w:t>
      </w:r>
      <w:r w:rsidR="001B5FB8">
        <w:rPr>
          <w:rFonts w:cs="Calibri Light"/>
          <w:color w:val="000000"/>
        </w:rPr>
        <w:t>already included in late stages of design</w:t>
      </w:r>
      <w:r w:rsidR="000B6365">
        <w:rPr>
          <w:rFonts w:cs="Calibri Light"/>
          <w:color w:val="000000"/>
        </w:rPr>
        <w:t>.</w:t>
      </w:r>
      <w:r w:rsidR="000C7913">
        <w:rPr>
          <w:rFonts w:cs="Calibri Light"/>
          <w:color w:val="000000"/>
        </w:rPr>
        <w:t xml:space="preserve"> Furthermore according to a 2017 study, home builders have reported negative perceptions because ductless systems do not require a semi-conditioned unvented attic (designed around ducted central systems and popularized by marketing campaigns) and </w:t>
      </w:r>
      <w:r w:rsidR="006C5F6C">
        <w:rPr>
          <w:rFonts w:cs="Calibri Light"/>
          <w:color w:val="000000"/>
        </w:rPr>
        <w:t xml:space="preserve">in large single family homes with many zones, </w:t>
      </w:r>
      <w:r w:rsidR="000C7913">
        <w:rPr>
          <w:rFonts w:cs="Calibri Light"/>
          <w:color w:val="000000"/>
        </w:rPr>
        <w:t>do require more careful attention to achieve uniform conditioning.</w:t>
      </w:r>
      <w:r w:rsidR="000C7913">
        <w:rPr>
          <w:rStyle w:val="FootnoteReference"/>
          <w:rFonts w:cs="Calibri Light"/>
          <w:color w:val="000000"/>
        </w:rPr>
        <w:footnoteReference w:id="4"/>
      </w:r>
    </w:p>
    <w:p w14:paraId="537F20F7" w14:textId="6A4B9362" w:rsidR="00936372" w:rsidRDefault="001B5FB8" w:rsidP="009C5727">
      <w:pPr>
        <w:rPr>
          <w:rFonts w:cs="Calibri Light"/>
          <w:color w:val="000000"/>
        </w:rPr>
      </w:pPr>
      <w:r w:rsidRPr="00F37146">
        <w:rPr>
          <w:rFonts w:cs="Calibri Light"/>
          <w:color w:val="000000"/>
          <w:highlight w:val="yellow"/>
          <w:rPrChange w:id="31" w:author="Akhilesh" w:date="2020-09-30T14:15:00Z">
            <w:rPr>
              <w:rFonts w:cs="Calibri Light"/>
              <w:color w:val="000000"/>
            </w:rPr>
          </w:rPrChange>
        </w:rPr>
        <w:t>The installation of a d</w:t>
      </w:r>
      <w:r w:rsidR="007F791A" w:rsidRPr="00F37146">
        <w:rPr>
          <w:rFonts w:cs="Calibri Light"/>
          <w:color w:val="000000"/>
          <w:highlight w:val="yellow"/>
          <w:rPrChange w:id="32" w:author="Akhilesh" w:date="2020-09-30T14:15:00Z">
            <w:rPr>
              <w:rFonts w:cs="Calibri Light"/>
              <w:color w:val="000000"/>
            </w:rPr>
          </w:rPrChange>
        </w:rPr>
        <w:t xml:space="preserve">uctless heat pump replacing an existing mixed fuel </w:t>
      </w:r>
      <w:r w:rsidR="009A5B7B" w:rsidRPr="00F37146">
        <w:rPr>
          <w:rFonts w:cs="Calibri Light"/>
          <w:color w:val="000000"/>
          <w:highlight w:val="yellow"/>
          <w:rPrChange w:id="33" w:author="Akhilesh" w:date="2020-09-30T14:15:00Z">
            <w:rPr>
              <w:rFonts w:cs="Calibri Light"/>
              <w:color w:val="000000"/>
            </w:rPr>
          </w:rPrChange>
        </w:rPr>
        <w:t xml:space="preserve">(typically electricity for cooling and gas for heating) </w:t>
      </w:r>
      <w:r w:rsidR="00936372" w:rsidRPr="00F37146">
        <w:rPr>
          <w:rFonts w:cs="Calibri Light"/>
          <w:color w:val="000000"/>
          <w:highlight w:val="yellow"/>
          <w:rPrChange w:id="34" w:author="Akhilesh" w:date="2020-09-30T14:15:00Z">
            <w:rPr>
              <w:rFonts w:cs="Calibri Light"/>
              <w:color w:val="000000"/>
            </w:rPr>
          </w:rPrChange>
        </w:rPr>
        <w:t>unit will be classified as fuel substitution measure</w:t>
      </w:r>
      <w:r w:rsidRPr="00F37146">
        <w:rPr>
          <w:rFonts w:cs="Calibri Light"/>
          <w:color w:val="000000"/>
          <w:highlight w:val="yellow"/>
          <w:rPrChange w:id="35" w:author="Akhilesh" w:date="2020-09-30T14:15:00Z">
            <w:rPr>
              <w:rFonts w:cs="Calibri Light"/>
              <w:color w:val="000000"/>
            </w:rPr>
          </w:rPrChange>
        </w:rPr>
        <w:t>,</w:t>
      </w:r>
      <w:r w:rsidR="00936372" w:rsidRPr="00F37146">
        <w:rPr>
          <w:rFonts w:cs="Calibri Light"/>
          <w:color w:val="000000"/>
          <w:highlight w:val="yellow"/>
          <w:rPrChange w:id="36" w:author="Akhilesh" w:date="2020-09-30T14:15:00Z">
            <w:rPr>
              <w:rFonts w:cs="Calibri Light"/>
              <w:color w:val="000000"/>
            </w:rPr>
          </w:rPrChange>
        </w:rPr>
        <w:t xml:space="preserve"> and </w:t>
      </w:r>
      <w:r w:rsidR="003B3EAB" w:rsidRPr="00F37146">
        <w:rPr>
          <w:rFonts w:cs="Calibri Light"/>
          <w:color w:val="000000"/>
          <w:highlight w:val="yellow"/>
          <w:rPrChange w:id="37" w:author="Akhilesh" w:date="2020-09-30T14:15:00Z">
            <w:rPr>
              <w:rFonts w:cs="Calibri Light"/>
              <w:color w:val="000000"/>
            </w:rPr>
          </w:rPrChange>
        </w:rPr>
        <w:t>th</w:t>
      </w:r>
      <w:r w:rsidRPr="00F37146">
        <w:rPr>
          <w:rFonts w:cs="Calibri Light"/>
          <w:color w:val="000000"/>
          <w:highlight w:val="yellow"/>
          <w:rPrChange w:id="38" w:author="Akhilesh" w:date="2020-09-30T14:15:00Z">
            <w:rPr>
              <w:rFonts w:cs="Calibri Light"/>
              <w:color w:val="000000"/>
            </w:rPr>
          </w:rPrChange>
        </w:rPr>
        <w:t>is</w:t>
      </w:r>
      <w:r w:rsidR="003B3EAB" w:rsidRPr="00F37146">
        <w:rPr>
          <w:rFonts w:cs="Calibri Light"/>
          <w:color w:val="000000"/>
          <w:highlight w:val="yellow"/>
          <w:rPrChange w:id="39" w:author="Akhilesh" w:date="2020-09-30T14:15:00Z">
            <w:rPr>
              <w:rFonts w:cs="Calibri Light"/>
              <w:color w:val="000000"/>
            </w:rPr>
          </w:rPrChange>
        </w:rPr>
        <w:t xml:space="preserve"> measure </w:t>
      </w:r>
      <w:r w:rsidRPr="00F37146">
        <w:rPr>
          <w:rFonts w:cs="Calibri Light"/>
          <w:color w:val="000000"/>
          <w:highlight w:val="yellow"/>
          <w:rPrChange w:id="40" w:author="Akhilesh" w:date="2020-09-30T14:15:00Z">
            <w:rPr>
              <w:rFonts w:cs="Calibri Light"/>
              <w:color w:val="000000"/>
            </w:rPr>
          </w:rPrChange>
        </w:rPr>
        <w:t>is</w:t>
      </w:r>
      <w:r w:rsidR="003B3EAB" w:rsidRPr="00F37146">
        <w:rPr>
          <w:rFonts w:cs="Calibri Light"/>
          <w:color w:val="000000"/>
          <w:highlight w:val="yellow"/>
          <w:rPrChange w:id="41" w:author="Akhilesh" w:date="2020-09-30T14:15:00Z">
            <w:rPr>
              <w:rFonts w:cs="Calibri Light"/>
              <w:color w:val="000000"/>
            </w:rPr>
          </w:rPrChange>
        </w:rPr>
        <w:t xml:space="preserve"> available in workpaper SWHC044-01</w:t>
      </w:r>
      <w:r w:rsidRPr="00F37146">
        <w:rPr>
          <w:rFonts w:cs="Calibri Light"/>
          <w:color w:val="000000"/>
          <w:highlight w:val="yellow"/>
          <w:rPrChange w:id="42" w:author="Akhilesh" w:date="2020-09-30T14:15:00Z">
            <w:rPr>
              <w:rFonts w:cs="Calibri Light"/>
              <w:color w:val="000000"/>
            </w:rPr>
          </w:rPrChange>
        </w:rPr>
        <w:t>.</w:t>
      </w:r>
      <w:r w:rsidR="003B3EAB" w:rsidRPr="00F37146">
        <w:rPr>
          <w:rStyle w:val="FootnoteReference"/>
          <w:rFonts w:cs="Calibri Light"/>
          <w:color w:val="000000"/>
          <w:highlight w:val="yellow"/>
          <w:rPrChange w:id="43" w:author="Akhilesh" w:date="2020-09-30T14:15:00Z">
            <w:rPr>
              <w:rStyle w:val="FootnoteReference"/>
              <w:rFonts w:cs="Calibri Light"/>
              <w:color w:val="000000"/>
            </w:rPr>
          </w:rPrChange>
        </w:rPr>
        <w:footnoteReference w:id="5"/>
      </w:r>
    </w:p>
    <w:p w14:paraId="5AF18021" w14:textId="77777777" w:rsidR="007D230B" w:rsidRPr="0001609E" w:rsidRDefault="007D230B" w:rsidP="00427574">
      <w:pPr>
        <w:pStyle w:val="eTRMHeading3"/>
      </w:pPr>
      <w:bookmarkStart w:id="44" w:name="_Toc486490848"/>
      <w:bookmarkStart w:id="45" w:name="_Toc486580919"/>
      <w:bookmarkStart w:id="46" w:name="_Toc48723523"/>
      <w:r w:rsidRPr="0001609E">
        <w:t>Measure Case Description</w:t>
      </w:r>
      <w:bookmarkEnd w:id="44"/>
      <w:bookmarkEnd w:id="45"/>
      <w:bookmarkEnd w:id="46"/>
    </w:p>
    <w:p w14:paraId="28092D10" w14:textId="351B3FC3" w:rsidR="0047705B" w:rsidRDefault="008659C5" w:rsidP="0047705B">
      <w:pPr>
        <w:rPr>
          <w:rFonts w:cstheme="minorHAnsi"/>
          <w:szCs w:val="20"/>
        </w:rPr>
      </w:pPr>
      <w:r>
        <w:rPr>
          <w:rFonts w:cstheme="minorHAnsi"/>
          <w:szCs w:val="20"/>
        </w:rPr>
        <w:t xml:space="preserve">The measure case </w:t>
      </w:r>
      <w:r w:rsidR="0047705B">
        <w:rPr>
          <w:rFonts w:cstheme="minorHAnsi"/>
          <w:szCs w:val="20"/>
        </w:rPr>
        <w:t xml:space="preserve">is a ductless heat pump (mini or multi-split) with cooling capacity less than </w:t>
      </w:r>
      <w:commentRangeStart w:id="47"/>
      <w:commentRangeStart w:id="48"/>
      <w:r w:rsidR="0047705B">
        <w:rPr>
          <w:rFonts w:cstheme="minorHAnsi"/>
          <w:szCs w:val="20"/>
        </w:rPr>
        <w:t>65,000 BTU/h</w:t>
      </w:r>
      <w:commentRangeEnd w:id="47"/>
      <w:r w:rsidR="00592350">
        <w:rPr>
          <w:rStyle w:val="CommentReference"/>
        </w:rPr>
        <w:commentReference w:id="47"/>
      </w:r>
      <w:commentRangeEnd w:id="48"/>
      <w:r w:rsidR="007F44A2">
        <w:rPr>
          <w:rStyle w:val="CommentReference"/>
        </w:rPr>
        <w:commentReference w:id="48"/>
      </w:r>
      <w:r w:rsidR="0047705B">
        <w:rPr>
          <w:rFonts w:cstheme="minorHAnsi"/>
          <w:szCs w:val="20"/>
        </w:rPr>
        <w:t xml:space="preserve"> and matching one of the following efficiency levels. </w:t>
      </w:r>
      <w:r w:rsidR="003E6BFF">
        <w:rPr>
          <w:rFonts w:cstheme="minorHAnsi"/>
          <w:szCs w:val="20"/>
        </w:rPr>
        <w:t xml:space="preserve">The SEER efficiency </w:t>
      </w:r>
      <w:r w:rsidR="00633D7D">
        <w:rPr>
          <w:rFonts w:cstheme="minorHAnsi"/>
          <w:szCs w:val="20"/>
        </w:rPr>
        <w:t xml:space="preserve">tiers </w:t>
      </w:r>
      <w:r w:rsidR="00CC1674">
        <w:rPr>
          <w:rFonts w:cstheme="minorHAnsi"/>
          <w:szCs w:val="20"/>
        </w:rPr>
        <w:t xml:space="preserve">replicate the DEER2020 efficiency tiers for SEER-rated split Heat Pumps. </w:t>
      </w:r>
      <w:r w:rsidR="00524C76">
        <w:rPr>
          <w:rFonts w:cstheme="minorHAnsi"/>
          <w:szCs w:val="20"/>
        </w:rPr>
        <w:t xml:space="preserve">The HSPF efficiency tiers </w:t>
      </w:r>
      <w:r w:rsidR="008C60B0">
        <w:rPr>
          <w:rFonts w:cs="Calibri Light"/>
          <w:iCs/>
          <w:color w:val="000000"/>
        </w:rPr>
        <w:t xml:space="preserve">reflect the average </w:t>
      </w:r>
      <w:r w:rsidR="00AB41A4">
        <w:rPr>
          <w:rFonts w:cs="Calibri Light"/>
          <w:iCs/>
          <w:color w:val="000000"/>
        </w:rPr>
        <w:t xml:space="preserve">HSPF </w:t>
      </w:r>
      <w:r w:rsidR="008C60B0">
        <w:rPr>
          <w:rFonts w:cs="Calibri Light"/>
          <w:iCs/>
          <w:color w:val="000000"/>
        </w:rPr>
        <w:t>values for the corresponding SEER ratings from the CEC appliance database</w:t>
      </w:r>
      <w:r w:rsidR="00F65210">
        <w:rPr>
          <w:rStyle w:val="FootnoteReference"/>
          <w:rFonts w:cs="Calibri Light"/>
          <w:iCs/>
          <w:color w:val="000000"/>
        </w:rPr>
        <w:footnoteReference w:id="6"/>
      </w:r>
      <w:r w:rsidR="00AB41A4">
        <w:rPr>
          <w:rFonts w:cs="Calibri Light"/>
          <w:iCs/>
          <w:color w:val="000000"/>
        </w:rPr>
        <w:t xml:space="preserve">. </w:t>
      </w:r>
      <w:r w:rsidR="0047705B">
        <w:rPr>
          <w:rFonts w:cstheme="minorHAnsi"/>
          <w:szCs w:val="20"/>
        </w:rPr>
        <w:t xml:space="preserve">Each efficiency tier exceeds code requirements. Equipment should meet or exceed both the SEER and HSPF rating listed in order to qualify </w:t>
      </w:r>
      <w:r w:rsidR="002E567D">
        <w:rPr>
          <w:rFonts w:cstheme="minorHAnsi"/>
          <w:szCs w:val="20"/>
        </w:rPr>
        <w:t>under a Statewide</w:t>
      </w:r>
      <w:r w:rsidR="0047705B">
        <w:rPr>
          <w:rFonts w:cstheme="minorHAnsi"/>
          <w:szCs w:val="20"/>
        </w:rPr>
        <w:t xml:space="preserve"> </w:t>
      </w:r>
      <w:r w:rsidR="002E567D">
        <w:rPr>
          <w:rFonts w:cstheme="minorHAnsi"/>
          <w:szCs w:val="20"/>
        </w:rPr>
        <w:t>Offering ID</w:t>
      </w:r>
      <w:r w:rsidR="0047705B">
        <w:rPr>
          <w:rFonts w:cstheme="minorHAnsi"/>
          <w:szCs w:val="20"/>
        </w:rPr>
        <w:t>.</w:t>
      </w:r>
      <w:r w:rsidR="001B5FB8">
        <w:rPr>
          <w:rFonts w:cstheme="minorHAnsi"/>
          <w:szCs w:val="20"/>
        </w:rPr>
        <w:t xml:space="preserve"> </w:t>
      </w:r>
    </w:p>
    <w:tbl>
      <w:tblPr>
        <w:tblStyle w:val="TableGridLight"/>
        <w:tblW w:w="9239" w:type="dxa"/>
        <w:tblLook w:val="04A0" w:firstRow="1" w:lastRow="0" w:firstColumn="1" w:lastColumn="0" w:noHBand="0" w:noVBand="1"/>
      </w:tblPr>
      <w:tblGrid>
        <w:gridCol w:w="1122"/>
        <w:gridCol w:w="2218"/>
        <w:gridCol w:w="2505"/>
        <w:gridCol w:w="3394"/>
      </w:tblGrid>
      <w:tr w:rsidR="002E567D" w:rsidRPr="008D2389" w14:paraId="129445E5" w14:textId="77777777" w:rsidTr="00C96C40">
        <w:trPr>
          <w:trHeight w:val="223"/>
        </w:trPr>
        <w:tc>
          <w:tcPr>
            <w:tcW w:w="1122" w:type="dxa"/>
            <w:shd w:val="clear" w:color="auto" w:fill="F2F2F2" w:themeFill="background1" w:themeFillShade="F2"/>
            <w:vAlign w:val="center"/>
          </w:tcPr>
          <w:p w14:paraId="08D0622E" w14:textId="77777777" w:rsidR="002E567D" w:rsidRDefault="002E567D" w:rsidP="00C96C40">
            <w:pPr>
              <w:jc w:val="center"/>
              <w:rPr>
                <w:rFonts w:cs="Calibri Light"/>
                <w:b/>
                <w:sz w:val="20"/>
                <w:szCs w:val="20"/>
              </w:rPr>
            </w:pPr>
            <w:r>
              <w:rPr>
                <w:rFonts w:cs="Calibri Light"/>
                <w:b/>
                <w:sz w:val="20"/>
                <w:szCs w:val="20"/>
              </w:rPr>
              <w:t>Equipment</w:t>
            </w:r>
          </w:p>
        </w:tc>
        <w:tc>
          <w:tcPr>
            <w:tcW w:w="2218" w:type="dxa"/>
            <w:shd w:val="clear" w:color="auto" w:fill="F2F2F2" w:themeFill="background1" w:themeFillShade="F2"/>
            <w:noWrap/>
            <w:vAlign w:val="center"/>
            <w:hideMark/>
          </w:tcPr>
          <w:p w14:paraId="3D532620" w14:textId="6C11B811" w:rsidR="002E567D" w:rsidRPr="00A3215B" w:rsidRDefault="002F33CF" w:rsidP="00C96C40">
            <w:pPr>
              <w:jc w:val="center"/>
              <w:rPr>
                <w:rFonts w:cs="Calibri Light"/>
                <w:b/>
                <w:sz w:val="20"/>
                <w:szCs w:val="20"/>
              </w:rPr>
            </w:pPr>
            <w:r>
              <w:rPr>
                <w:rFonts w:cs="Calibri Light"/>
                <w:b/>
                <w:sz w:val="20"/>
                <w:szCs w:val="20"/>
              </w:rPr>
              <w:t xml:space="preserve">Measure </w:t>
            </w:r>
            <w:commentRangeStart w:id="64"/>
            <w:commentRangeStart w:id="65"/>
            <w:r w:rsidR="002E567D">
              <w:rPr>
                <w:rFonts w:cs="Calibri Light"/>
                <w:b/>
                <w:sz w:val="20"/>
                <w:szCs w:val="20"/>
              </w:rPr>
              <w:t>Tier</w:t>
            </w:r>
            <w:commentRangeEnd w:id="64"/>
            <w:r w:rsidR="00592350">
              <w:rPr>
                <w:rStyle w:val="CommentReference"/>
                <w:rFonts w:eastAsiaTheme="minorEastAsia"/>
              </w:rPr>
              <w:commentReference w:id="64"/>
            </w:r>
            <w:commentRangeEnd w:id="65"/>
            <w:r w:rsidR="003171E2">
              <w:rPr>
                <w:rStyle w:val="CommentReference"/>
                <w:rFonts w:eastAsiaTheme="minorEastAsia"/>
              </w:rPr>
              <w:commentReference w:id="65"/>
            </w:r>
          </w:p>
        </w:tc>
        <w:tc>
          <w:tcPr>
            <w:tcW w:w="2505" w:type="dxa"/>
            <w:shd w:val="clear" w:color="auto" w:fill="F2F2F2" w:themeFill="background1" w:themeFillShade="F2"/>
            <w:noWrap/>
            <w:vAlign w:val="center"/>
            <w:hideMark/>
          </w:tcPr>
          <w:p w14:paraId="39EA61EE" w14:textId="77777777" w:rsidR="002E567D" w:rsidRPr="00A3215B" w:rsidRDefault="002E567D" w:rsidP="00C96C40">
            <w:pPr>
              <w:jc w:val="center"/>
              <w:rPr>
                <w:rFonts w:cs="Calibri Light"/>
                <w:b/>
                <w:sz w:val="20"/>
                <w:szCs w:val="20"/>
              </w:rPr>
            </w:pPr>
            <w:r>
              <w:rPr>
                <w:rFonts w:cs="Calibri Light"/>
                <w:b/>
                <w:sz w:val="20"/>
                <w:szCs w:val="20"/>
              </w:rPr>
              <w:t>SEER</w:t>
            </w:r>
          </w:p>
        </w:tc>
        <w:tc>
          <w:tcPr>
            <w:tcW w:w="3394" w:type="dxa"/>
            <w:shd w:val="clear" w:color="auto" w:fill="F2F2F2" w:themeFill="background1" w:themeFillShade="F2"/>
          </w:tcPr>
          <w:p w14:paraId="6FBBCC29" w14:textId="77777777" w:rsidR="002E567D" w:rsidRDefault="002E567D" w:rsidP="00C96C40">
            <w:pPr>
              <w:jc w:val="center"/>
              <w:rPr>
                <w:rFonts w:cs="Calibri Light"/>
                <w:b/>
                <w:sz w:val="20"/>
                <w:szCs w:val="20"/>
              </w:rPr>
            </w:pPr>
            <w:r>
              <w:rPr>
                <w:rFonts w:cs="Calibri Light"/>
                <w:b/>
                <w:sz w:val="20"/>
                <w:szCs w:val="20"/>
              </w:rPr>
              <w:t>HSPF</w:t>
            </w:r>
          </w:p>
        </w:tc>
      </w:tr>
      <w:tr w:rsidR="002E567D" w:rsidRPr="008D2389" w14:paraId="123F7409" w14:textId="77777777" w:rsidTr="00C96C40">
        <w:trPr>
          <w:trHeight w:val="223"/>
        </w:trPr>
        <w:tc>
          <w:tcPr>
            <w:tcW w:w="1122" w:type="dxa"/>
            <w:vMerge w:val="restart"/>
            <w:shd w:val="clear" w:color="auto" w:fill="auto"/>
            <w:vAlign w:val="center"/>
          </w:tcPr>
          <w:p w14:paraId="3E7E3CA1" w14:textId="18E936B3" w:rsidR="002E567D" w:rsidRDefault="001B3586" w:rsidP="00C96C40">
            <w:pPr>
              <w:jc w:val="center"/>
              <w:rPr>
                <w:rFonts w:cs="Calibri Light"/>
                <w:sz w:val="20"/>
                <w:szCs w:val="20"/>
              </w:rPr>
            </w:pPr>
            <w:r>
              <w:rPr>
                <w:rFonts w:cs="Calibri Light"/>
                <w:sz w:val="20"/>
                <w:szCs w:val="20"/>
              </w:rPr>
              <w:t>Ductless</w:t>
            </w:r>
          </w:p>
          <w:p w14:paraId="0BE8B4E9" w14:textId="77777777" w:rsidR="002E567D" w:rsidRDefault="002E567D" w:rsidP="00C96C40">
            <w:pPr>
              <w:jc w:val="center"/>
              <w:rPr>
                <w:rFonts w:cs="Calibri Light"/>
                <w:sz w:val="20"/>
                <w:szCs w:val="20"/>
              </w:rPr>
            </w:pPr>
            <w:r w:rsidRPr="00FF39EC">
              <w:rPr>
                <w:rFonts w:cs="Calibri Light"/>
                <w:sz w:val="20"/>
                <w:szCs w:val="20"/>
              </w:rPr>
              <w:t>Heat</w:t>
            </w:r>
            <w:r>
              <w:rPr>
                <w:rFonts w:cs="Calibri Light"/>
                <w:sz w:val="20"/>
                <w:szCs w:val="20"/>
              </w:rPr>
              <w:t xml:space="preserve"> </w:t>
            </w:r>
            <w:r w:rsidRPr="00FF39EC">
              <w:rPr>
                <w:rFonts w:cs="Calibri Light"/>
                <w:sz w:val="20"/>
                <w:szCs w:val="20"/>
              </w:rPr>
              <w:t>Pump</w:t>
            </w:r>
          </w:p>
        </w:tc>
        <w:tc>
          <w:tcPr>
            <w:tcW w:w="2218" w:type="dxa"/>
            <w:noWrap/>
            <w:vAlign w:val="center"/>
            <w:hideMark/>
          </w:tcPr>
          <w:p w14:paraId="7971044A" w14:textId="7AA38F72" w:rsidR="002E567D" w:rsidRPr="00A3215B" w:rsidRDefault="002E567D" w:rsidP="00C96C40">
            <w:pPr>
              <w:jc w:val="center"/>
              <w:rPr>
                <w:rFonts w:cs="Calibri Light"/>
                <w:sz w:val="20"/>
                <w:szCs w:val="20"/>
              </w:rPr>
            </w:pPr>
            <w:r>
              <w:rPr>
                <w:rFonts w:cs="Calibri Light"/>
                <w:sz w:val="20"/>
                <w:szCs w:val="20"/>
              </w:rPr>
              <w:t>Tier 1</w:t>
            </w:r>
          </w:p>
        </w:tc>
        <w:tc>
          <w:tcPr>
            <w:tcW w:w="2505" w:type="dxa"/>
            <w:noWrap/>
            <w:vAlign w:val="center"/>
            <w:hideMark/>
          </w:tcPr>
          <w:p w14:paraId="7FBE8D2E" w14:textId="77777777" w:rsidR="002E567D" w:rsidRPr="00A3215B" w:rsidRDefault="002E567D" w:rsidP="00C96C40">
            <w:pPr>
              <w:ind w:right="36"/>
              <w:jc w:val="center"/>
              <w:rPr>
                <w:rFonts w:cs="Calibri Light"/>
                <w:sz w:val="20"/>
                <w:szCs w:val="20"/>
              </w:rPr>
            </w:pPr>
            <w:r>
              <w:rPr>
                <w:rFonts w:cs="Calibri Light"/>
                <w:sz w:val="20"/>
                <w:szCs w:val="20"/>
              </w:rPr>
              <w:t>15</w:t>
            </w:r>
          </w:p>
        </w:tc>
        <w:tc>
          <w:tcPr>
            <w:tcW w:w="3394" w:type="dxa"/>
          </w:tcPr>
          <w:p w14:paraId="4C3B191E" w14:textId="45E42314" w:rsidR="002E567D" w:rsidRDefault="002E567D" w:rsidP="00C96C40">
            <w:pPr>
              <w:jc w:val="center"/>
              <w:rPr>
                <w:rFonts w:cs="Calibri Light"/>
                <w:sz w:val="20"/>
                <w:szCs w:val="20"/>
              </w:rPr>
            </w:pPr>
            <w:r>
              <w:rPr>
                <w:rFonts w:cs="Calibri Light"/>
                <w:sz w:val="20"/>
                <w:szCs w:val="20"/>
              </w:rPr>
              <w:t>8.</w:t>
            </w:r>
            <w:r w:rsidR="0058101B">
              <w:rPr>
                <w:rFonts w:cs="Calibri Light"/>
                <w:sz w:val="20"/>
                <w:szCs w:val="20"/>
              </w:rPr>
              <w:t>5</w:t>
            </w:r>
          </w:p>
        </w:tc>
      </w:tr>
      <w:tr w:rsidR="002E567D" w:rsidRPr="008D2389" w14:paraId="2BAF4D1F" w14:textId="77777777" w:rsidTr="00C96C40">
        <w:trPr>
          <w:trHeight w:val="223"/>
        </w:trPr>
        <w:tc>
          <w:tcPr>
            <w:tcW w:w="1122" w:type="dxa"/>
            <w:vMerge/>
            <w:shd w:val="clear" w:color="auto" w:fill="auto"/>
          </w:tcPr>
          <w:p w14:paraId="27533278" w14:textId="77777777" w:rsidR="002E567D" w:rsidRDefault="002E567D" w:rsidP="00C96C40">
            <w:pPr>
              <w:jc w:val="center"/>
              <w:rPr>
                <w:rFonts w:cs="Calibri Light"/>
                <w:sz w:val="20"/>
                <w:szCs w:val="20"/>
              </w:rPr>
            </w:pPr>
          </w:p>
        </w:tc>
        <w:tc>
          <w:tcPr>
            <w:tcW w:w="2218" w:type="dxa"/>
            <w:noWrap/>
            <w:vAlign w:val="center"/>
          </w:tcPr>
          <w:p w14:paraId="3DC3FE16" w14:textId="6FC30AC9" w:rsidR="002E567D" w:rsidRDefault="002E567D" w:rsidP="00C96C40">
            <w:pPr>
              <w:jc w:val="center"/>
              <w:rPr>
                <w:rFonts w:cs="Calibri Light"/>
                <w:sz w:val="20"/>
                <w:szCs w:val="20"/>
              </w:rPr>
            </w:pPr>
            <w:r>
              <w:rPr>
                <w:rFonts w:cs="Calibri Light"/>
                <w:sz w:val="20"/>
                <w:szCs w:val="20"/>
              </w:rPr>
              <w:t>Tier 2</w:t>
            </w:r>
          </w:p>
        </w:tc>
        <w:tc>
          <w:tcPr>
            <w:tcW w:w="2505" w:type="dxa"/>
            <w:noWrap/>
            <w:vAlign w:val="center"/>
          </w:tcPr>
          <w:p w14:paraId="22F75953" w14:textId="77777777" w:rsidR="002E567D" w:rsidRDefault="002E567D" w:rsidP="00C96C40">
            <w:pPr>
              <w:jc w:val="center"/>
              <w:rPr>
                <w:rFonts w:cs="Calibri Light"/>
                <w:sz w:val="20"/>
                <w:szCs w:val="20"/>
              </w:rPr>
            </w:pPr>
            <w:r>
              <w:rPr>
                <w:rFonts w:cs="Calibri Light"/>
                <w:sz w:val="20"/>
                <w:szCs w:val="20"/>
              </w:rPr>
              <w:t>16</w:t>
            </w:r>
          </w:p>
        </w:tc>
        <w:tc>
          <w:tcPr>
            <w:tcW w:w="3394" w:type="dxa"/>
          </w:tcPr>
          <w:p w14:paraId="062A9C00" w14:textId="5C229CFE" w:rsidR="002E567D" w:rsidRDefault="0058101B" w:rsidP="00C96C40">
            <w:pPr>
              <w:jc w:val="center"/>
              <w:rPr>
                <w:rFonts w:cs="Calibri Light"/>
                <w:sz w:val="20"/>
                <w:szCs w:val="20"/>
              </w:rPr>
            </w:pPr>
            <w:r>
              <w:rPr>
                <w:rFonts w:cs="Calibri Light"/>
                <w:sz w:val="20"/>
                <w:szCs w:val="20"/>
              </w:rPr>
              <w:t>8.8</w:t>
            </w:r>
          </w:p>
        </w:tc>
      </w:tr>
      <w:tr w:rsidR="002E567D" w:rsidRPr="008D2389" w14:paraId="2DE2E906" w14:textId="77777777" w:rsidTr="00C96C40">
        <w:trPr>
          <w:trHeight w:val="223"/>
        </w:trPr>
        <w:tc>
          <w:tcPr>
            <w:tcW w:w="1122" w:type="dxa"/>
            <w:vMerge/>
            <w:shd w:val="clear" w:color="auto" w:fill="auto"/>
          </w:tcPr>
          <w:p w14:paraId="7F2E5CAC" w14:textId="77777777" w:rsidR="002E567D" w:rsidRDefault="002E567D" w:rsidP="00C96C40">
            <w:pPr>
              <w:jc w:val="center"/>
              <w:rPr>
                <w:rFonts w:cs="Calibri Light"/>
                <w:sz w:val="20"/>
                <w:szCs w:val="20"/>
              </w:rPr>
            </w:pPr>
          </w:p>
        </w:tc>
        <w:tc>
          <w:tcPr>
            <w:tcW w:w="2218" w:type="dxa"/>
            <w:noWrap/>
            <w:vAlign w:val="center"/>
          </w:tcPr>
          <w:p w14:paraId="30A63E74" w14:textId="2881C352" w:rsidR="002E567D" w:rsidRDefault="002E567D" w:rsidP="00C96C40">
            <w:pPr>
              <w:jc w:val="center"/>
              <w:rPr>
                <w:rFonts w:cs="Calibri Light"/>
                <w:sz w:val="20"/>
                <w:szCs w:val="20"/>
              </w:rPr>
            </w:pPr>
            <w:r>
              <w:rPr>
                <w:rFonts w:cs="Calibri Light"/>
                <w:sz w:val="20"/>
                <w:szCs w:val="20"/>
              </w:rPr>
              <w:t>Tier 3</w:t>
            </w:r>
          </w:p>
        </w:tc>
        <w:tc>
          <w:tcPr>
            <w:tcW w:w="2505" w:type="dxa"/>
            <w:noWrap/>
            <w:vAlign w:val="center"/>
          </w:tcPr>
          <w:p w14:paraId="74B6A74D" w14:textId="77777777" w:rsidR="002E567D" w:rsidRDefault="002E567D" w:rsidP="00C96C40">
            <w:pPr>
              <w:jc w:val="center"/>
              <w:rPr>
                <w:rFonts w:cs="Calibri Light"/>
                <w:sz w:val="20"/>
                <w:szCs w:val="20"/>
              </w:rPr>
            </w:pPr>
            <w:r>
              <w:rPr>
                <w:rFonts w:cs="Calibri Light"/>
                <w:sz w:val="20"/>
                <w:szCs w:val="20"/>
              </w:rPr>
              <w:t>17</w:t>
            </w:r>
          </w:p>
        </w:tc>
        <w:tc>
          <w:tcPr>
            <w:tcW w:w="3394" w:type="dxa"/>
          </w:tcPr>
          <w:p w14:paraId="1E3D39E6" w14:textId="77777777" w:rsidR="002E567D" w:rsidRDefault="002E567D" w:rsidP="00C96C40">
            <w:pPr>
              <w:jc w:val="center"/>
              <w:rPr>
                <w:rFonts w:cs="Calibri Light"/>
                <w:sz w:val="20"/>
                <w:szCs w:val="20"/>
              </w:rPr>
            </w:pPr>
            <w:r>
              <w:rPr>
                <w:rFonts w:cs="Calibri Light"/>
                <w:sz w:val="20"/>
                <w:szCs w:val="20"/>
              </w:rPr>
              <w:t>9.4</w:t>
            </w:r>
          </w:p>
        </w:tc>
      </w:tr>
      <w:tr w:rsidR="002E567D" w:rsidRPr="008D2389" w14:paraId="20910314" w14:textId="77777777" w:rsidTr="00C96C40">
        <w:trPr>
          <w:trHeight w:val="223"/>
        </w:trPr>
        <w:tc>
          <w:tcPr>
            <w:tcW w:w="1122" w:type="dxa"/>
            <w:vMerge/>
            <w:shd w:val="clear" w:color="auto" w:fill="auto"/>
          </w:tcPr>
          <w:p w14:paraId="7512550E" w14:textId="77777777" w:rsidR="002E567D" w:rsidRDefault="002E567D" w:rsidP="00C96C40">
            <w:pPr>
              <w:jc w:val="center"/>
              <w:rPr>
                <w:rFonts w:cs="Calibri Light"/>
                <w:sz w:val="20"/>
                <w:szCs w:val="20"/>
              </w:rPr>
            </w:pPr>
          </w:p>
        </w:tc>
        <w:tc>
          <w:tcPr>
            <w:tcW w:w="2218" w:type="dxa"/>
            <w:noWrap/>
            <w:vAlign w:val="center"/>
          </w:tcPr>
          <w:p w14:paraId="5B55FE09" w14:textId="152EF5D6" w:rsidR="002E567D" w:rsidRDefault="002E567D" w:rsidP="00C96C40">
            <w:pPr>
              <w:jc w:val="center"/>
              <w:rPr>
                <w:rFonts w:cs="Calibri Light"/>
                <w:sz w:val="20"/>
                <w:szCs w:val="20"/>
              </w:rPr>
            </w:pPr>
            <w:r>
              <w:rPr>
                <w:rFonts w:cs="Calibri Light"/>
                <w:sz w:val="20"/>
                <w:szCs w:val="20"/>
              </w:rPr>
              <w:t>Tier 4</w:t>
            </w:r>
          </w:p>
        </w:tc>
        <w:tc>
          <w:tcPr>
            <w:tcW w:w="2505" w:type="dxa"/>
            <w:noWrap/>
            <w:vAlign w:val="center"/>
          </w:tcPr>
          <w:p w14:paraId="0CFF742B" w14:textId="77777777" w:rsidR="002E567D" w:rsidRDefault="002E567D" w:rsidP="00C96C40">
            <w:pPr>
              <w:jc w:val="center"/>
              <w:rPr>
                <w:rFonts w:cs="Calibri Light"/>
                <w:sz w:val="20"/>
                <w:szCs w:val="20"/>
              </w:rPr>
            </w:pPr>
            <w:r>
              <w:rPr>
                <w:rFonts w:cs="Calibri Light"/>
                <w:sz w:val="20"/>
                <w:szCs w:val="20"/>
              </w:rPr>
              <w:t>18</w:t>
            </w:r>
          </w:p>
        </w:tc>
        <w:tc>
          <w:tcPr>
            <w:tcW w:w="3394" w:type="dxa"/>
          </w:tcPr>
          <w:p w14:paraId="3F184161" w14:textId="36ED973D" w:rsidR="002E567D" w:rsidRDefault="002E567D" w:rsidP="00C96C40">
            <w:pPr>
              <w:jc w:val="center"/>
              <w:rPr>
                <w:rFonts w:cs="Calibri Light"/>
                <w:sz w:val="20"/>
                <w:szCs w:val="20"/>
              </w:rPr>
            </w:pPr>
            <w:r>
              <w:rPr>
                <w:rFonts w:cs="Calibri Light"/>
                <w:sz w:val="20"/>
                <w:szCs w:val="20"/>
              </w:rPr>
              <w:t>9.</w:t>
            </w:r>
            <w:r w:rsidR="0058101B">
              <w:rPr>
                <w:rFonts w:cs="Calibri Light"/>
                <w:sz w:val="20"/>
                <w:szCs w:val="20"/>
              </w:rPr>
              <w:t>8</w:t>
            </w:r>
          </w:p>
        </w:tc>
      </w:tr>
    </w:tbl>
    <w:p w14:paraId="69E4C7C3" w14:textId="739667E4" w:rsidR="002E567D" w:rsidRDefault="002E567D" w:rsidP="0047705B">
      <w:pPr>
        <w:rPr>
          <w:rFonts w:cstheme="minorHAnsi"/>
          <w:szCs w:val="20"/>
        </w:rPr>
      </w:pPr>
      <w:r>
        <w:rPr>
          <w:rFonts w:cstheme="minorHAnsi"/>
          <w:szCs w:val="20"/>
        </w:rPr>
        <w:lastRenderedPageBreak/>
        <w:t>The list of Statewide Offering IDs includes variants based on measure application type, efficiency tier of equipment being installed, and class of equipment being replaced.</w:t>
      </w:r>
    </w:p>
    <w:p w14:paraId="2A855076" w14:textId="3586EFA2" w:rsidR="006F11FC" w:rsidRDefault="006F11FC" w:rsidP="00184860">
      <w:pPr>
        <w:pStyle w:val="Caption"/>
      </w:pPr>
      <w:r>
        <w:t xml:space="preserve">Measure Case Specification </w:t>
      </w:r>
    </w:p>
    <w:tbl>
      <w:tblPr>
        <w:tblW w:w="5000" w:type="pct"/>
        <w:tblBorders>
          <w:top w:val="single" w:sz="8" w:space="0" w:color="A6A6A6"/>
          <w:left w:val="single" w:sz="8" w:space="0" w:color="A6A6A6"/>
          <w:bottom w:val="single" w:sz="8" w:space="0" w:color="A6A6A6"/>
          <w:right w:val="single" w:sz="8" w:space="0" w:color="A6A6A6"/>
          <w:insideH w:val="single" w:sz="8" w:space="0" w:color="A6A6A6"/>
          <w:insideV w:val="single" w:sz="8" w:space="0" w:color="A6A6A6"/>
        </w:tblBorders>
        <w:tblLook w:val="04A0" w:firstRow="1" w:lastRow="0" w:firstColumn="1" w:lastColumn="0" w:noHBand="0" w:noVBand="1"/>
      </w:tblPr>
      <w:tblGrid>
        <w:gridCol w:w="1828"/>
        <w:gridCol w:w="2380"/>
        <w:gridCol w:w="3587"/>
        <w:gridCol w:w="1545"/>
        <w:tblGridChange w:id="66">
          <w:tblGrid>
            <w:gridCol w:w="1828"/>
            <w:gridCol w:w="2380"/>
            <w:gridCol w:w="3587"/>
            <w:gridCol w:w="1545"/>
          </w:tblGrid>
        </w:tblGridChange>
      </w:tblGrid>
      <w:tr w:rsidR="00EE3419" w:rsidRPr="00CE3FDD" w14:paraId="3E792E5D" w14:textId="38D84381" w:rsidTr="00CF64F5">
        <w:trPr>
          <w:trHeight w:val="780"/>
          <w:tblHeader/>
        </w:trPr>
        <w:tc>
          <w:tcPr>
            <w:tcW w:w="979" w:type="pct"/>
            <w:shd w:val="clear" w:color="auto" w:fill="F2F2F2" w:themeFill="background1" w:themeFillShade="F2"/>
            <w:vAlign w:val="center"/>
            <w:hideMark/>
          </w:tcPr>
          <w:p w14:paraId="0079A3AC" w14:textId="77777777" w:rsidR="00EE3419" w:rsidRPr="00CE3FDD" w:rsidRDefault="00EE3419" w:rsidP="00EE3419">
            <w:pPr>
              <w:spacing w:before="0" w:after="0" w:line="240" w:lineRule="auto"/>
              <w:jc w:val="center"/>
              <w:rPr>
                <w:rFonts w:eastAsia="Times New Roman" w:cs="Calibri Light"/>
                <w:b/>
                <w:bCs/>
                <w:color w:val="000000"/>
                <w:sz w:val="20"/>
                <w:szCs w:val="20"/>
              </w:rPr>
            </w:pPr>
            <w:r w:rsidRPr="00CE3FDD">
              <w:rPr>
                <w:rFonts w:eastAsia="Times New Roman" w:cs="Calibri Light"/>
                <w:b/>
                <w:bCs/>
                <w:color w:val="000000"/>
                <w:sz w:val="20"/>
                <w:szCs w:val="20"/>
              </w:rPr>
              <w:t>Statewide Offering ID</w:t>
            </w:r>
          </w:p>
        </w:tc>
        <w:tc>
          <w:tcPr>
            <w:tcW w:w="1274" w:type="pct"/>
            <w:shd w:val="clear" w:color="auto" w:fill="F2F2F2" w:themeFill="background1" w:themeFillShade="F2"/>
            <w:vAlign w:val="center"/>
          </w:tcPr>
          <w:p w14:paraId="5588A665" w14:textId="77777777" w:rsidR="00EE3419" w:rsidRDefault="00EE3419" w:rsidP="00EE3419">
            <w:pPr>
              <w:spacing w:before="0" w:after="0" w:line="240" w:lineRule="auto"/>
              <w:jc w:val="center"/>
              <w:rPr>
                <w:rFonts w:eastAsia="Times New Roman" w:cs="Calibri Light"/>
                <w:b/>
                <w:bCs/>
                <w:color w:val="000000"/>
                <w:sz w:val="20"/>
                <w:szCs w:val="20"/>
              </w:rPr>
            </w:pPr>
            <w:r w:rsidRPr="00CE3FDD">
              <w:rPr>
                <w:rFonts w:eastAsia="Times New Roman" w:cs="Calibri Light"/>
                <w:b/>
                <w:bCs/>
                <w:color w:val="000000"/>
                <w:sz w:val="20"/>
                <w:szCs w:val="20"/>
              </w:rPr>
              <w:t>Measure</w:t>
            </w:r>
          </w:p>
          <w:p w14:paraId="76645146" w14:textId="77777777" w:rsidR="00EE3419" w:rsidRDefault="00EE3419" w:rsidP="00EE3419">
            <w:pPr>
              <w:spacing w:before="0" w:after="0" w:line="240" w:lineRule="auto"/>
              <w:jc w:val="center"/>
              <w:rPr>
                <w:rFonts w:eastAsia="Times New Roman" w:cs="Calibri Light"/>
                <w:b/>
                <w:bCs/>
                <w:color w:val="000000"/>
                <w:sz w:val="20"/>
                <w:szCs w:val="20"/>
              </w:rPr>
            </w:pPr>
            <w:r w:rsidRPr="00CE3FDD">
              <w:rPr>
                <w:rFonts w:eastAsia="Times New Roman" w:cs="Calibri Light"/>
                <w:b/>
                <w:bCs/>
                <w:color w:val="000000"/>
                <w:sz w:val="20"/>
                <w:szCs w:val="20"/>
              </w:rPr>
              <w:t>Application</w:t>
            </w:r>
          </w:p>
          <w:p w14:paraId="018ED4E8" w14:textId="77777777" w:rsidR="00EE3419" w:rsidRPr="00CE3FDD" w:rsidRDefault="00EE3419" w:rsidP="00EE3419">
            <w:pPr>
              <w:spacing w:before="0" w:after="0" w:line="240" w:lineRule="auto"/>
              <w:jc w:val="center"/>
              <w:rPr>
                <w:rFonts w:eastAsia="Times New Roman" w:cs="Calibri Light"/>
                <w:b/>
                <w:bCs/>
                <w:color w:val="000000"/>
                <w:sz w:val="20"/>
                <w:szCs w:val="20"/>
              </w:rPr>
            </w:pPr>
            <w:r w:rsidRPr="00CE3FDD">
              <w:rPr>
                <w:rFonts w:eastAsia="Times New Roman" w:cs="Calibri Light"/>
                <w:b/>
                <w:bCs/>
                <w:color w:val="000000"/>
                <w:sz w:val="20"/>
                <w:szCs w:val="20"/>
              </w:rPr>
              <w:t>Type</w:t>
            </w:r>
          </w:p>
        </w:tc>
        <w:tc>
          <w:tcPr>
            <w:tcW w:w="1920" w:type="pct"/>
            <w:shd w:val="clear" w:color="auto" w:fill="F2F2F2" w:themeFill="background1" w:themeFillShade="F2"/>
            <w:vAlign w:val="center"/>
          </w:tcPr>
          <w:p w14:paraId="329FFB51" w14:textId="77777777" w:rsidR="00EE3419" w:rsidRPr="00CE3FDD" w:rsidRDefault="00EE3419" w:rsidP="00EE3419">
            <w:pPr>
              <w:spacing w:before="0" w:after="0" w:line="240" w:lineRule="auto"/>
              <w:jc w:val="center"/>
              <w:rPr>
                <w:rFonts w:eastAsia="Times New Roman" w:cs="Calibri Light"/>
                <w:b/>
                <w:bCs/>
                <w:color w:val="000000"/>
                <w:sz w:val="20"/>
                <w:szCs w:val="20"/>
              </w:rPr>
            </w:pPr>
            <w:r>
              <w:rPr>
                <w:rFonts w:eastAsia="Times New Roman" w:cs="Calibri Light"/>
                <w:b/>
                <w:bCs/>
                <w:color w:val="000000"/>
                <w:sz w:val="20"/>
                <w:szCs w:val="20"/>
              </w:rPr>
              <w:t>Existing equipment being replaced</w:t>
            </w:r>
          </w:p>
        </w:tc>
        <w:tc>
          <w:tcPr>
            <w:tcW w:w="827" w:type="pct"/>
            <w:shd w:val="clear" w:color="auto" w:fill="F2F2F2" w:themeFill="background1" w:themeFillShade="F2"/>
            <w:vAlign w:val="center"/>
          </w:tcPr>
          <w:p w14:paraId="0E39789C" w14:textId="77777777" w:rsidR="00EE3419" w:rsidRDefault="00EE3419" w:rsidP="00EE3419">
            <w:pPr>
              <w:spacing w:before="0" w:after="0" w:line="240" w:lineRule="auto"/>
              <w:jc w:val="center"/>
              <w:rPr>
                <w:rFonts w:eastAsia="Times New Roman" w:cs="Calibri Light"/>
                <w:b/>
                <w:bCs/>
                <w:color w:val="000000"/>
                <w:sz w:val="20"/>
                <w:szCs w:val="20"/>
              </w:rPr>
            </w:pPr>
            <w:r>
              <w:rPr>
                <w:rFonts w:eastAsia="Times New Roman" w:cs="Calibri Light"/>
                <w:b/>
                <w:bCs/>
                <w:color w:val="000000"/>
                <w:sz w:val="20"/>
                <w:szCs w:val="20"/>
              </w:rPr>
              <w:t>Measure Tier</w:t>
            </w:r>
          </w:p>
          <w:p w14:paraId="5BA26C13" w14:textId="77777777" w:rsidR="00EE3419" w:rsidRDefault="00EE3419" w:rsidP="00EE3419">
            <w:pPr>
              <w:spacing w:before="0" w:after="0" w:line="240" w:lineRule="auto"/>
              <w:jc w:val="center"/>
              <w:rPr>
                <w:rFonts w:eastAsia="Times New Roman" w:cs="Calibri Light"/>
                <w:b/>
                <w:bCs/>
                <w:color w:val="000000"/>
                <w:sz w:val="20"/>
                <w:szCs w:val="20"/>
              </w:rPr>
            </w:pPr>
          </w:p>
        </w:tc>
      </w:tr>
      <w:tr w:rsidR="00070BB6" w:rsidRPr="00CE3FDD" w14:paraId="4D6F2C41" w14:textId="0119084C" w:rsidTr="00CF64F5">
        <w:trPr>
          <w:trHeight w:val="315"/>
        </w:trPr>
        <w:tc>
          <w:tcPr>
            <w:tcW w:w="979" w:type="pct"/>
            <w:shd w:val="clear" w:color="000000" w:fill="FFFFFF"/>
            <w:hideMark/>
          </w:tcPr>
          <w:p w14:paraId="139CB3F4" w14:textId="3AF7150F" w:rsidR="00070BB6" w:rsidRPr="00CF2E71" w:rsidRDefault="00070BB6" w:rsidP="00EE3419">
            <w:pPr>
              <w:spacing w:before="0" w:after="0" w:line="240" w:lineRule="auto"/>
              <w:jc w:val="center"/>
              <w:rPr>
                <w:rFonts w:eastAsia="Times New Roman" w:cs="Calibri Light"/>
                <w:color w:val="000000"/>
                <w:sz w:val="20"/>
                <w:szCs w:val="22"/>
              </w:rPr>
            </w:pPr>
            <w:r>
              <w:rPr>
                <w:sz w:val="20"/>
                <w:szCs w:val="22"/>
              </w:rPr>
              <w:t>SWHC050A</w:t>
            </w:r>
          </w:p>
        </w:tc>
        <w:tc>
          <w:tcPr>
            <w:tcW w:w="1274" w:type="pct"/>
            <w:vMerge w:val="restart"/>
            <w:shd w:val="clear" w:color="000000" w:fill="FFFFFF"/>
            <w:vAlign w:val="center"/>
          </w:tcPr>
          <w:p w14:paraId="7DB06530" w14:textId="69D6F72B" w:rsidR="00070BB6" w:rsidRPr="00CF2E71" w:rsidRDefault="00070BB6" w:rsidP="00EE3419">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Accelerated replacement (AR)</w:t>
            </w:r>
          </w:p>
        </w:tc>
        <w:tc>
          <w:tcPr>
            <w:tcW w:w="1920" w:type="pct"/>
            <w:vMerge w:val="restart"/>
            <w:shd w:val="clear" w:color="000000" w:fill="FFFFFF"/>
            <w:vAlign w:val="center"/>
          </w:tcPr>
          <w:p w14:paraId="1C173A07" w14:textId="786E00A3" w:rsidR="00070BB6" w:rsidDel="00183AE1" w:rsidRDefault="00070BB6">
            <w:pPr>
              <w:spacing w:before="0" w:after="0" w:line="240" w:lineRule="auto"/>
              <w:jc w:val="center"/>
              <w:rPr>
                <w:del w:id="67" w:author="Akhilesh Endurthy" w:date="2020-10-13T10:37:00Z"/>
                <w:rFonts w:eastAsia="Times New Roman" w:cs="Calibri Light"/>
                <w:color w:val="000000"/>
                <w:sz w:val="20"/>
                <w:szCs w:val="20"/>
              </w:rPr>
            </w:pPr>
            <w:r>
              <w:rPr>
                <w:rFonts w:eastAsia="Times New Roman" w:cs="Calibri Light"/>
                <w:color w:val="000000"/>
                <w:sz w:val="20"/>
                <w:szCs w:val="20"/>
              </w:rPr>
              <w:t xml:space="preserve">Room AC </w:t>
            </w:r>
            <w:ins w:id="68" w:author="Akhilesh Endurthy" w:date="2020-10-13T10:37:00Z">
              <w:r w:rsidR="00183AE1">
                <w:rPr>
                  <w:rFonts w:eastAsia="Times New Roman" w:cs="Calibri Light"/>
                  <w:color w:val="000000"/>
                  <w:sz w:val="20"/>
                  <w:szCs w:val="20"/>
                </w:rPr>
                <w:t xml:space="preserve">for space cooling and electric resistance </w:t>
              </w:r>
            </w:ins>
            <w:ins w:id="69" w:author="Akhilesh Endurthy" w:date="2020-10-13T10:52:00Z">
              <w:r w:rsidR="00FD0938">
                <w:rPr>
                  <w:rFonts w:eastAsia="Times New Roman" w:cs="Calibri Light"/>
                  <w:color w:val="000000"/>
                  <w:sz w:val="20"/>
                  <w:szCs w:val="20"/>
                </w:rPr>
                <w:t>space heater</w:t>
              </w:r>
            </w:ins>
            <w:del w:id="70" w:author="Akhilesh Endurthy" w:date="2020-10-13T10:37:00Z">
              <w:r w:rsidDel="00183AE1">
                <w:rPr>
                  <w:rFonts w:eastAsia="Times New Roman" w:cs="Calibri Light"/>
                  <w:color w:val="000000"/>
                  <w:sz w:val="20"/>
                  <w:szCs w:val="20"/>
                </w:rPr>
                <w:delText>with built-in electric resistance heating</w:delText>
              </w:r>
            </w:del>
          </w:p>
          <w:p w14:paraId="52CAE990" w14:textId="0B082A44" w:rsidR="00070BB6" w:rsidRDefault="00070BB6" w:rsidP="00183AE1">
            <w:pPr>
              <w:spacing w:before="0" w:after="0" w:line="240" w:lineRule="auto"/>
              <w:jc w:val="center"/>
              <w:rPr>
                <w:rFonts w:eastAsia="Times New Roman" w:cs="Calibri Light"/>
                <w:color w:val="000000"/>
                <w:sz w:val="20"/>
                <w:szCs w:val="20"/>
              </w:rPr>
            </w:pPr>
          </w:p>
        </w:tc>
        <w:tc>
          <w:tcPr>
            <w:tcW w:w="827" w:type="pct"/>
            <w:shd w:val="clear" w:color="000000" w:fill="FFFFFF"/>
            <w:vAlign w:val="center"/>
          </w:tcPr>
          <w:p w14:paraId="385FF499" w14:textId="716FEFE6" w:rsidR="00070BB6" w:rsidRDefault="00070BB6" w:rsidP="00EE3419">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Tier 1</w:t>
            </w:r>
          </w:p>
        </w:tc>
      </w:tr>
      <w:tr w:rsidR="00070BB6" w:rsidRPr="00CE3FDD" w14:paraId="00EC74B1" w14:textId="543752C5" w:rsidTr="00CF64F5">
        <w:trPr>
          <w:trHeight w:val="315"/>
        </w:trPr>
        <w:tc>
          <w:tcPr>
            <w:tcW w:w="979" w:type="pct"/>
            <w:shd w:val="clear" w:color="000000" w:fill="FFFFFF"/>
            <w:hideMark/>
          </w:tcPr>
          <w:p w14:paraId="3D018584" w14:textId="0FE70DC1" w:rsidR="00070BB6" w:rsidRPr="00CF2E71" w:rsidRDefault="00070BB6" w:rsidP="00EE3419">
            <w:pPr>
              <w:spacing w:before="0" w:after="0" w:line="240" w:lineRule="auto"/>
              <w:jc w:val="center"/>
              <w:rPr>
                <w:rFonts w:eastAsia="Times New Roman" w:cs="Calibri Light"/>
                <w:color w:val="000000"/>
                <w:sz w:val="20"/>
                <w:szCs w:val="22"/>
              </w:rPr>
            </w:pPr>
            <w:r>
              <w:rPr>
                <w:sz w:val="20"/>
                <w:szCs w:val="22"/>
              </w:rPr>
              <w:t>SWHC050B</w:t>
            </w:r>
          </w:p>
        </w:tc>
        <w:tc>
          <w:tcPr>
            <w:tcW w:w="1274" w:type="pct"/>
            <w:vMerge/>
            <w:shd w:val="clear" w:color="000000" w:fill="FFFFFF"/>
            <w:vAlign w:val="center"/>
          </w:tcPr>
          <w:p w14:paraId="7E6BF2DD" w14:textId="77777777" w:rsidR="00070BB6" w:rsidRPr="00CF2E71" w:rsidRDefault="00070BB6" w:rsidP="00EE3419">
            <w:pPr>
              <w:spacing w:before="0" w:after="0" w:line="240" w:lineRule="auto"/>
              <w:jc w:val="center"/>
              <w:rPr>
                <w:rFonts w:eastAsia="Times New Roman" w:cs="Calibri Light"/>
                <w:color w:val="000000"/>
                <w:sz w:val="20"/>
                <w:szCs w:val="20"/>
              </w:rPr>
            </w:pPr>
          </w:p>
        </w:tc>
        <w:tc>
          <w:tcPr>
            <w:tcW w:w="1920" w:type="pct"/>
            <w:vMerge/>
            <w:shd w:val="clear" w:color="000000" w:fill="FFFFFF"/>
            <w:vAlign w:val="center"/>
          </w:tcPr>
          <w:p w14:paraId="4897C1A3" w14:textId="07607FE5" w:rsidR="00070BB6" w:rsidRPr="00CE3FDD" w:rsidRDefault="00070BB6" w:rsidP="00EE3419">
            <w:pPr>
              <w:spacing w:before="0" w:after="0" w:line="240" w:lineRule="auto"/>
              <w:jc w:val="center"/>
              <w:rPr>
                <w:rFonts w:eastAsia="Times New Roman" w:cs="Calibri Light"/>
                <w:color w:val="000000"/>
                <w:sz w:val="20"/>
                <w:szCs w:val="20"/>
              </w:rPr>
            </w:pPr>
          </w:p>
        </w:tc>
        <w:tc>
          <w:tcPr>
            <w:tcW w:w="827" w:type="pct"/>
            <w:shd w:val="clear" w:color="000000" w:fill="FFFFFF"/>
            <w:vAlign w:val="center"/>
          </w:tcPr>
          <w:p w14:paraId="696F35EB" w14:textId="126BD78B" w:rsidR="00070BB6" w:rsidRDefault="00070BB6" w:rsidP="00EE3419">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Tier 2</w:t>
            </w:r>
          </w:p>
        </w:tc>
      </w:tr>
      <w:tr w:rsidR="00070BB6" w:rsidRPr="00CE3FDD" w14:paraId="6DBAE706" w14:textId="6A7456DA" w:rsidTr="00CF64F5">
        <w:trPr>
          <w:trHeight w:val="315"/>
        </w:trPr>
        <w:tc>
          <w:tcPr>
            <w:tcW w:w="979" w:type="pct"/>
            <w:shd w:val="clear" w:color="000000" w:fill="FFFFFF"/>
            <w:hideMark/>
          </w:tcPr>
          <w:p w14:paraId="0A45620D" w14:textId="6CE6B31E" w:rsidR="00070BB6" w:rsidRPr="00CF2E71" w:rsidRDefault="00070BB6" w:rsidP="00EE3419">
            <w:pPr>
              <w:spacing w:before="0" w:after="0" w:line="240" w:lineRule="auto"/>
              <w:jc w:val="center"/>
              <w:rPr>
                <w:rFonts w:eastAsia="Times New Roman" w:cs="Calibri Light"/>
                <w:color w:val="000000"/>
                <w:sz w:val="20"/>
                <w:szCs w:val="22"/>
              </w:rPr>
            </w:pPr>
            <w:r>
              <w:rPr>
                <w:sz w:val="20"/>
                <w:szCs w:val="22"/>
              </w:rPr>
              <w:t>SWHC050C</w:t>
            </w:r>
          </w:p>
        </w:tc>
        <w:tc>
          <w:tcPr>
            <w:tcW w:w="1274" w:type="pct"/>
            <w:vMerge/>
            <w:shd w:val="clear" w:color="000000" w:fill="FFFFFF"/>
            <w:vAlign w:val="center"/>
          </w:tcPr>
          <w:p w14:paraId="22CF4599" w14:textId="77777777" w:rsidR="00070BB6" w:rsidRPr="00CF2E71" w:rsidRDefault="00070BB6" w:rsidP="00EE3419">
            <w:pPr>
              <w:spacing w:before="0" w:after="0" w:line="240" w:lineRule="auto"/>
              <w:jc w:val="center"/>
              <w:rPr>
                <w:rFonts w:eastAsia="Times New Roman" w:cs="Calibri Light"/>
                <w:color w:val="000000"/>
                <w:sz w:val="20"/>
                <w:szCs w:val="20"/>
              </w:rPr>
            </w:pPr>
          </w:p>
        </w:tc>
        <w:tc>
          <w:tcPr>
            <w:tcW w:w="1920" w:type="pct"/>
            <w:vMerge/>
            <w:shd w:val="clear" w:color="000000" w:fill="FFFFFF"/>
            <w:vAlign w:val="center"/>
          </w:tcPr>
          <w:p w14:paraId="49196169" w14:textId="0E17F281" w:rsidR="00070BB6" w:rsidRDefault="00070BB6" w:rsidP="00EE3419">
            <w:pPr>
              <w:spacing w:before="0" w:after="0" w:line="240" w:lineRule="auto"/>
              <w:jc w:val="center"/>
              <w:rPr>
                <w:rFonts w:eastAsia="Times New Roman" w:cs="Calibri Light"/>
                <w:color w:val="000000"/>
                <w:sz w:val="20"/>
                <w:szCs w:val="20"/>
              </w:rPr>
            </w:pPr>
          </w:p>
        </w:tc>
        <w:tc>
          <w:tcPr>
            <w:tcW w:w="827" w:type="pct"/>
            <w:shd w:val="clear" w:color="000000" w:fill="FFFFFF"/>
            <w:vAlign w:val="center"/>
          </w:tcPr>
          <w:p w14:paraId="0C34EB46" w14:textId="45BD37E0" w:rsidR="00070BB6" w:rsidRDefault="00070BB6" w:rsidP="00EE3419">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Tier 3</w:t>
            </w:r>
          </w:p>
        </w:tc>
      </w:tr>
      <w:tr w:rsidR="00070BB6" w:rsidRPr="00CE3FDD" w14:paraId="38592168" w14:textId="65329C7E" w:rsidTr="00CF64F5">
        <w:trPr>
          <w:trHeight w:val="315"/>
        </w:trPr>
        <w:tc>
          <w:tcPr>
            <w:tcW w:w="979" w:type="pct"/>
            <w:shd w:val="clear" w:color="000000" w:fill="FFFFFF"/>
            <w:hideMark/>
          </w:tcPr>
          <w:p w14:paraId="363DCCAA" w14:textId="66F1A366" w:rsidR="00070BB6" w:rsidRPr="00CF2E71" w:rsidRDefault="00070BB6" w:rsidP="00EE3419">
            <w:pPr>
              <w:spacing w:before="0" w:after="0" w:line="240" w:lineRule="auto"/>
              <w:jc w:val="center"/>
              <w:rPr>
                <w:rFonts w:eastAsia="Times New Roman" w:cs="Calibri Light"/>
                <w:color w:val="000000"/>
                <w:sz w:val="20"/>
                <w:szCs w:val="22"/>
              </w:rPr>
            </w:pPr>
            <w:r>
              <w:rPr>
                <w:sz w:val="20"/>
                <w:szCs w:val="22"/>
              </w:rPr>
              <w:t>SWHC050D</w:t>
            </w:r>
          </w:p>
        </w:tc>
        <w:tc>
          <w:tcPr>
            <w:tcW w:w="1274" w:type="pct"/>
            <w:vMerge/>
            <w:shd w:val="clear" w:color="000000" w:fill="FFFFFF"/>
            <w:vAlign w:val="center"/>
          </w:tcPr>
          <w:p w14:paraId="7BE1566B" w14:textId="77777777" w:rsidR="00070BB6" w:rsidRPr="00CF2E71" w:rsidRDefault="00070BB6" w:rsidP="00EE3419">
            <w:pPr>
              <w:spacing w:before="0" w:after="0" w:line="240" w:lineRule="auto"/>
              <w:jc w:val="center"/>
              <w:rPr>
                <w:rFonts w:eastAsia="Times New Roman" w:cs="Calibri Light"/>
                <w:color w:val="000000"/>
                <w:sz w:val="20"/>
                <w:szCs w:val="20"/>
              </w:rPr>
            </w:pPr>
          </w:p>
        </w:tc>
        <w:tc>
          <w:tcPr>
            <w:tcW w:w="1920" w:type="pct"/>
            <w:vMerge/>
            <w:shd w:val="clear" w:color="000000" w:fill="FFFFFF"/>
            <w:vAlign w:val="center"/>
          </w:tcPr>
          <w:p w14:paraId="33BB6D34" w14:textId="3E8412FC" w:rsidR="00070BB6" w:rsidRDefault="00070BB6" w:rsidP="00EE3419">
            <w:pPr>
              <w:spacing w:before="0" w:after="0" w:line="240" w:lineRule="auto"/>
              <w:jc w:val="center"/>
              <w:rPr>
                <w:rFonts w:eastAsia="Times New Roman" w:cs="Calibri Light"/>
                <w:color w:val="000000"/>
                <w:sz w:val="20"/>
                <w:szCs w:val="20"/>
              </w:rPr>
            </w:pPr>
          </w:p>
        </w:tc>
        <w:tc>
          <w:tcPr>
            <w:tcW w:w="827" w:type="pct"/>
            <w:shd w:val="clear" w:color="000000" w:fill="FFFFFF"/>
            <w:vAlign w:val="center"/>
          </w:tcPr>
          <w:p w14:paraId="61AA733A" w14:textId="5EBB566F" w:rsidR="00070BB6" w:rsidRDefault="00070BB6" w:rsidP="00EE3419">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Tier 4</w:t>
            </w:r>
          </w:p>
        </w:tc>
      </w:tr>
      <w:tr w:rsidR="00070BB6" w:rsidRPr="00CE3FDD" w14:paraId="083824FF" w14:textId="63134FA9" w:rsidTr="00CF64F5">
        <w:trPr>
          <w:trHeight w:val="315"/>
        </w:trPr>
        <w:tc>
          <w:tcPr>
            <w:tcW w:w="979" w:type="pct"/>
            <w:shd w:val="clear" w:color="000000" w:fill="FFFFFF"/>
            <w:hideMark/>
          </w:tcPr>
          <w:p w14:paraId="4E63717D" w14:textId="06B468B4" w:rsidR="00070BB6" w:rsidRPr="00CF2E71" w:rsidRDefault="00070BB6" w:rsidP="00EE3419">
            <w:pPr>
              <w:spacing w:before="0" w:after="0" w:line="240" w:lineRule="auto"/>
              <w:jc w:val="center"/>
              <w:rPr>
                <w:rFonts w:eastAsia="Times New Roman" w:cs="Calibri Light"/>
                <w:color w:val="000000"/>
                <w:sz w:val="20"/>
                <w:szCs w:val="22"/>
              </w:rPr>
            </w:pPr>
            <w:r>
              <w:rPr>
                <w:sz w:val="20"/>
                <w:szCs w:val="22"/>
              </w:rPr>
              <w:t>SWHC050</w:t>
            </w:r>
            <w:r w:rsidRPr="00CF2E71">
              <w:rPr>
                <w:sz w:val="20"/>
                <w:szCs w:val="22"/>
              </w:rPr>
              <w:t>E</w:t>
            </w:r>
          </w:p>
        </w:tc>
        <w:tc>
          <w:tcPr>
            <w:tcW w:w="1274" w:type="pct"/>
            <w:vMerge/>
            <w:shd w:val="clear" w:color="000000" w:fill="FFFFFF"/>
            <w:vAlign w:val="center"/>
          </w:tcPr>
          <w:p w14:paraId="5805B907" w14:textId="77777777" w:rsidR="00070BB6" w:rsidRPr="00CF2E71" w:rsidRDefault="00070BB6" w:rsidP="00EE3419">
            <w:pPr>
              <w:spacing w:before="0" w:after="0" w:line="240" w:lineRule="auto"/>
              <w:jc w:val="center"/>
              <w:rPr>
                <w:rFonts w:eastAsia="Times New Roman" w:cs="Calibri Light"/>
                <w:color w:val="000000"/>
                <w:sz w:val="20"/>
                <w:szCs w:val="20"/>
              </w:rPr>
            </w:pPr>
          </w:p>
        </w:tc>
        <w:tc>
          <w:tcPr>
            <w:tcW w:w="1920" w:type="pct"/>
            <w:vMerge w:val="restart"/>
            <w:shd w:val="clear" w:color="000000" w:fill="FFFFFF"/>
            <w:vAlign w:val="center"/>
          </w:tcPr>
          <w:p w14:paraId="1D98CE32" w14:textId="77777777" w:rsidR="00070BB6" w:rsidRDefault="00070BB6" w:rsidP="00EE3419">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Room HP</w:t>
            </w:r>
          </w:p>
          <w:p w14:paraId="1A6AA492" w14:textId="7DEA6656" w:rsidR="00070BB6" w:rsidRDefault="00070BB6" w:rsidP="00EE3419">
            <w:pPr>
              <w:spacing w:before="0" w:after="0" w:line="240" w:lineRule="auto"/>
              <w:jc w:val="center"/>
              <w:rPr>
                <w:rFonts w:eastAsia="Times New Roman" w:cs="Calibri Light"/>
                <w:color w:val="000000"/>
                <w:sz w:val="20"/>
                <w:szCs w:val="20"/>
              </w:rPr>
            </w:pPr>
          </w:p>
        </w:tc>
        <w:tc>
          <w:tcPr>
            <w:tcW w:w="827" w:type="pct"/>
            <w:shd w:val="clear" w:color="000000" w:fill="FFFFFF"/>
            <w:vAlign w:val="center"/>
          </w:tcPr>
          <w:p w14:paraId="76E3ED31" w14:textId="0364DDB3" w:rsidR="00070BB6" w:rsidRDefault="00070BB6" w:rsidP="00EE3419">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Tier 1</w:t>
            </w:r>
          </w:p>
        </w:tc>
      </w:tr>
      <w:tr w:rsidR="00070BB6" w:rsidRPr="00CE3FDD" w14:paraId="44979648" w14:textId="210F7919" w:rsidTr="00CF64F5">
        <w:trPr>
          <w:trHeight w:val="315"/>
        </w:trPr>
        <w:tc>
          <w:tcPr>
            <w:tcW w:w="979" w:type="pct"/>
            <w:shd w:val="clear" w:color="000000" w:fill="FFFFFF"/>
            <w:hideMark/>
          </w:tcPr>
          <w:p w14:paraId="6CF007B3" w14:textId="666DF2C3" w:rsidR="00070BB6" w:rsidRPr="00CF2E71" w:rsidRDefault="00070BB6" w:rsidP="00EE3419">
            <w:pPr>
              <w:spacing w:before="0" w:after="0" w:line="240" w:lineRule="auto"/>
              <w:jc w:val="center"/>
              <w:rPr>
                <w:rFonts w:eastAsia="Times New Roman" w:cs="Calibri Light"/>
                <w:color w:val="000000"/>
                <w:sz w:val="20"/>
                <w:szCs w:val="22"/>
              </w:rPr>
            </w:pPr>
            <w:r>
              <w:rPr>
                <w:sz w:val="20"/>
                <w:szCs w:val="22"/>
              </w:rPr>
              <w:t>SWHC050</w:t>
            </w:r>
            <w:r w:rsidRPr="00CF2E71">
              <w:rPr>
                <w:sz w:val="20"/>
                <w:szCs w:val="22"/>
              </w:rPr>
              <w:t>F</w:t>
            </w:r>
          </w:p>
        </w:tc>
        <w:tc>
          <w:tcPr>
            <w:tcW w:w="1274" w:type="pct"/>
            <w:vMerge/>
            <w:shd w:val="clear" w:color="000000" w:fill="FFFFFF"/>
            <w:vAlign w:val="center"/>
          </w:tcPr>
          <w:p w14:paraId="4F645FA7" w14:textId="77777777" w:rsidR="00070BB6" w:rsidRPr="00CF2E71" w:rsidRDefault="00070BB6" w:rsidP="00EE3419">
            <w:pPr>
              <w:spacing w:before="0" w:after="0" w:line="240" w:lineRule="auto"/>
              <w:jc w:val="center"/>
              <w:rPr>
                <w:rFonts w:eastAsia="Times New Roman" w:cs="Calibri Light"/>
                <w:color w:val="000000"/>
                <w:sz w:val="20"/>
                <w:szCs w:val="20"/>
              </w:rPr>
            </w:pPr>
          </w:p>
        </w:tc>
        <w:tc>
          <w:tcPr>
            <w:tcW w:w="1920" w:type="pct"/>
            <w:vMerge/>
            <w:shd w:val="clear" w:color="000000" w:fill="FFFFFF"/>
            <w:vAlign w:val="center"/>
          </w:tcPr>
          <w:p w14:paraId="5698F263" w14:textId="7112B749" w:rsidR="00070BB6" w:rsidRDefault="00070BB6" w:rsidP="00EE3419">
            <w:pPr>
              <w:spacing w:before="0" w:after="0" w:line="240" w:lineRule="auto"/>
              <w:jc w:val="center"/>
              <w:rPr>
                <w:rFonts w:eastAsia="Times New Roman" w:cs="Calibri Light"/>
                <w:color w:val="000000"/>
                <w:sz w:val="20"/>
                <w:szCs w:val="20"/>
              </w:rPr>
            </w:pPr>
          </w:p>
        </w:tc>
        <w:tc>
          <w:tcPr>
            <w:tcW w:w="827" w:type="pct"/>
            <w:shd w:val="clear" w:color="000000" w:fill="FFFFFF"/>
            <w:vAlign w:val="center"/>
          </w:tcPr>
          <w:p w14:paraId="69A57724" w14:textId="4F99CFE1" w:rsidR="00070BB6" w:rsidRDefault="00070BB6" w:rsidP="00EE3419">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Tier 2</w:t>
            </w:r>
          </w:p>
        </w:tc>
      </w:tr>
      <w:tr w:rsidR="00070BB6" w:rsidRPr="00CE3FDD" w14:paraId="02CF261B" w14:textId="0BD88FBA" w:rsidTr="00CF64F5">
        <w:trPr>
          <w:trHeight w:val="315"/>
        </w:trPr>
        <w:tc>
          <w:tcPr>
            <w:tcW w:w="979" w:type="pct"/>
            <w:shd w:val="clear" w:color="000000" w:fill="FFFFFF"/>
            <w:hideMark/>
          </w:tcPr>
          <w:p w14:paraId="066D2B97" w14:textId="5FC4BD9D" w:rsidR="00070BB6" w:rsidRPr="00CF2E71" w:rsidRDefault="00070BB6" w:rsidP="00EE3419">
            <w:pPr>
              <w:spacing w:before="0" w:after="0" w:line="240" w:lineRule="auto"/>
              <w:jc w:val="center"/>
              <w:rPr>
                <w:rFonts w:eastAsia="Times New Roman" w:cs="Calibri Light"/>
                <w:color w:val="000000"/>
                <w:sz w:val="20"/>
                <w:szCs w:val="22"/>
              </w:rPr>
            </w:pPr>
            <w:r>
              <w:rPr>
                <w:sz w:val="20"/>
                <w:szCs w:val="22"/>
              </w:rPr>
              <w:t>SWHC050</w:t>
            </w:r>
            <w:r w:rsidRPr="00CF2E71">
              <w:rPr>
                <w:sz w:val="20"/>
                <w:szCs w:val="22"/>
              </w:rPr>
              <w:t>G</w:t>
            </w:r>
          </w:p>
        </w:tc>
        <w:tc>
          <w:tcPr>
            <w:tcW w:w="1274" w:type="pct"/>
            <w:vMerge/>
            <w:shd w:val="clear" w:color="000000" w:fill="FFFFFF"/>
            <w:vAlign w:val="center"/>
          </w:tcPr>
          <w:p w14:paraId="252DF4C2" w14:textId="77777777" w:rsidR="00070BB6" w:rsidRPr="00CF2E71" w:rsidRDefault="00070BB6" w:rsidP="00EE3419">
            <w:pPr>
              <w:spacing w:before="0" w:after="0" w:line="240" w:lineRule="auto"/>
              <w:jc w:val="center"/>
              <w:rPr>
                <w:rFonts w:eastAsia="Times New Roman" w:cs="Calibri Light"/>
                <w:color w:val="000000"/>
                <w:sz w:val="20"/>
                <w:szCs w:val="20"/>
              </w:rPr>
            </w:pPr>
          </w:p>
        </w:tc>
        <w:tc>
          <w:tcPr>
            <w:tcW w:w="1920" w:type="pct"/>
            <w:vMerge/>
            <w:shd w:val="clear" w:color="000000" w:fill="FFFFFF"/>
            <w:vAlign w:val="center"/>
          </w:tcPr>
          <w:p w14:paraId="3FE6581D" w14:textId="08F03C59" w:rsidR="00070BB6" w:rsidRDefault="00070BB6" w:rsidP="00EE3419">
            <w:pPr>
              <w:spacing w:before="0" w:after="0" w:line="240" w:lineRule="auto"/>
              <w:jc w:val="center"/>
              <w:rPr>
                <w:rFonts w:eastAsia="Times New Roman" w:cs="Calibri Light"/>
                <w:color w:val="000000"/>
                <w:sz w:val="20"/>
                <w:szCs w:val="20"/>
              </w:rPr>
            </w:pPr>
          </w:p>
        </w:tc>
        <w:tc>
          <w:tcPr>
            <w:tcW w:w="827" w:type="pct"/>
            <w:shd w:val="clear" w:color="000000" w:fill="FFFFFF"/>
            <w:vAlign w:val="center"/>
          </w:tcPr>
          <w:p w14:paraId="0E0E786A" w14:textId="5AC8B8E3" w:rsidR="00070BB6" w:rsidRDefault="00070BB6" w:rsidP="00EE3419">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Tier 3</w:t>
            </w:r>
          </w:p>
        </w:tc>
      </w:tr>
      <w:tr w:rsidR="00070BB6" w:rsidRPr="00CE3FDD" w14:paraId="31D144B8" w14:textId="5C2E2391" w:rsidTr="00CF64F5">
        <w:trPr>
          <w:trHeight w:val="315"/>
        </w:trPr>
        <w:tc>
          <w:tcPr>
            <w:tcW w:w="979" w:type="pct"/>
            <w:shd w:val="clear" w:color="000000" w:fill="FFFFFF"/>
            <w:hideMark/>
          </w:tcPr>
          <w:p w14:paraId="5FF59DEB" w14:textId="518CC936" w:rsidR="00070BB6" w:rsidRPr="00CF2E71" w:rsidRDefault="00070BB6" w:rsidP="00EE3419">
            <w:pPr>
              <w:spacing w:before="0" w:after="0" w:line="240" w:lineRule="auto"/>
              <w:jc w:val="center"/>
              <w:rPr>
                <w:rFonts w:eastAsia="Times New Roman" w:cs="Calibri Light"/>
                <w:color w:val="000000"/>
                <w:sz w:val="20"/>
                <w:szCs w:val="22"/>
              </w:rPr>
            </w:pPr>
            <w:r>
              <w:rPr>
                <w:sz w:val="20"/>
                <w:szCs w:val="22"/>
              </w:rPr>
              <w:t>SWHC050</w:t>
            </w:r>
            <w:r w:rsidRPr="00CF2E71">
              <w:rPr>
                <w:sz w:val="20"/>
                <w:szCs w:val="22"/>
              </w:rPr>
              <w:t>H</w:t>
            </w:r>
          </w:p>
        </w:tc>
        <w:tc>
          <w:tcPr>
            <w:tcW w:w="1274" w:type="pct"/>
            <w:vMerge/>
            <w:shd w:val="clear" w:color="000000" w:fill="FFFFFF"/>
            <w:vAlign w:val="center"/>
          </w:tcPr>
          <w:p w14:paraId="6CB81E7B" w14:textId="77777777" w:rsidR="00070BB6" w:rsidRPr="00CF2E71" w:rsidRDefault="00070BB6" w:rsidP="00EE3419">
            <w:pPr>
              <w:spacing w:before="0" w:after="0" w:line="240" w:lineRule="auto"/>
              <w:jc w:val="center"/>
              <w:rPr>
                <w:rFonts w:eastAsia="Times New Roman" w:cs="Calibri Light"/>
                <w:color w:val="000000"/>
                <w:sz w:val="20"/>
                <w:szCs w:val="20"/>
              </w:rPr>
            </w:pPr>
          </w:p>
        </w:tc>
        <w:tc>
          <w:tcPr>
            <w:tcW w:w="1920" w:type="pct"/>
            <w:vMerge/>
            <w:shd w:val="clear" w:color="000000" w:fill="FFFFFF"/>
            <w:vAlign w:val="center"/>
          </w:tcPr>
          <w:p w14:paraId="67368676" w14:textId="364C4FB8" w:rsidR="00070BB6" w:rsidRDefault="00070BB6" w:rsidP="00EE3419">
            <w:pPr>
              <w:spacing w:before="0" w:after="0" w:line="240" w:lineRule="auto"/>
              <w:jc w:val="center"/>
              <w:rPr>
                <w:rFonts w:eastAsia="Times New Roman" w:cs="Calibri Light"/>
                <w:color w:val="000000"/>
                <w:sz w:val="20"/>
                <w:szCs w:val="20"/>
              </w:rPr>
            </w:pPr>
          </w:p>
        </w:tc>
        <w:tc>
          <w:tcPr>
            <w:tcW w:w="827" w:type="pct"/>
            <w:shd w:val="clear" w:color="000000" w:fill="FFFFFF"/>
            <w:vAlign w:val="center"/>
          </w:tcPr>
          <w:p w14:paraId="71176031" w14:textId="6169C79C" w:rsidR="00070BB6" w:rsidRDefault="00070BB6" w:rsidP="00EE3419">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Tier 4</w:t>
            </w:r>
          </w:p>
        </w:tc>
      </w:tr>
      <w:tr w:rsidR="00070BB6" w:rsidRPr="00CE3FDD" w14:paraId="15E5CCE2" w14:textId="28D234EF" w:rsidTr="00CF64F5">
        <w:trPr>
          <w:trHeight w:val="315"/>
        </w:trPr>
        <w:tc>
          <w:tcPr>
            <w:tcW w:w="979" w:type="pct"/>
            <w:shd w:val="clear" w:color="000000" w:fill="FFFFFF"/>
            <w:hideMark/>
          </w:tcPr>
          <w:p w14:paraId="4446173E" w14:textId="7C2C9B26" w:rsidR="00070BB6" w:rsidRPr="00CF2E71" w:rsidRDefault="00070BB6" w:rsidP="00EE3419">
            <w:pPr>
              <w:spacing w:before="0" w:after="0" w:line="240" w:lineRule="auto"/>
              <w:jc w:val="center"/>
              <w:rPr>
                <w:rFonts w:eastAsia="Times New Roman" w:cs="Calibri Light"/>
                <w:color w:val="000000"/>
                <w:sz w:val="20"/>
                <w:szCs w:val="22"/>
              </w:rPr>
            </w:pPr>
            <w:r>
              <w:rPr>
                <w:sz w:val="20"/>
                <w:szCs w:val="22"/>
              </w:rPr>
              <w:t>SWHC050</w:t>
            </w:r>
            <w:r w:rsidRPr="00CF2E71">
              <w:rPr>
                <w:sz w:val="20"/>
                <w:szCs w:val="22"/>
              </w:rPr>
              <w:t>I</w:t>
            </w:r>
          </w:p>
        </w:tc>
        <w:tc>
          <w:tcPr>
            <w:tcW w:w="1274" w:type="pct"/>
            <w:vMerge/>
            <w:shd w:val="clear" w:color="000000" w:fill="FFFFFF"/>
            <w:vAlign w:val="center"/>
          </w:tcPr>
          <w:p w14:paraId="4FF67B8A" w14:textId="77777777" w:rsidR="00070BB6" w:rsidRPr="00CF2E71" w:rsidRDefault="00070BB6" w:rsidP="00EE3419">
            <w:pPr>
              <w:spacing w:before="0" w:after="0" w:line="240" w:lineRule="auto"/>
              <w:jc w:val="center"/>
              <w:rPr>
                <w:rFonts w:eastAsia="Times New Roman" w:cs="Calibri Light"/>
                <w:color w:val="000000"/>
                <w:sz w:val="20"/>
                <w:szCs w:val="20"/>
              </w:rPr>
            </w:pPr>
          </w:p>
        </w:tc>
        <w:tc>
          <w:tcPr>
            <w:tcW w:w="1920" w:type="pct"/>
            <w:vMerge w:val="restart"/>
            <w:shd w:val="clear" w:color="000000" w:fill="FFFFFF"/>
            <w:vAlign w:val="center"/>
          </w:tcPr>
          <w:p w14:paraId="4E3A36AE" w14:textId="41C66802" w:rsidR="00070BB6" w:rsidRDefault="00070BB6" w:rsidP="00EE3419">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 xml:space="preserve">Ductless AC and </w:t>
            </w:r>
            <w:ins w:id="71" w:author="Akhilesh Endurthy" w:date="2020-10-13T10:37:00Z">
              <w:r w:rsidR="00204CD8">
                <w:rPr>
                  <w:rFonts w:eastAsia="Times New Roman" w:cs="Calibri Light"/>
                  <w:color w:val="000000"/>
                  <w:sz w:val="20"/>
                  <w:szCs w:val="20"/>
                </w:rPr>
                <w:t xml:space="preserve">electric resistance </w:t>
              </w:r>
            </w:ins>
            <w:ins w:id="72" w:author="Akhilesh Endurthy" w:date="2020-10-13T10:53:00Z">
              <w:r w:rsidR="00FD0938">
                <w:rPr>
                  <w:rFonts w:eastAsia="Times New Roman" w:cs="Calibri Light"/>
                  <w:color w:val="000000"/>
                  <w:sz w:val="20"/>
                  <w:szCs w:val="20"/>
                </w:rPr>
                <w:t>space heater</w:t>
              </w:r>
            </w:ins>
            <w:del w:id="73" w:author="Akhilesh Endurthy" w:date="2020-10-13T10:37:00Z">
              <w:r w:rsidDel="00204CD8">
                <w:rPr>
                  <w:rFonts w:eastAsia="Times New Roman" w:cs="Calibri Light"/>
                  <w:color w:val="000000"/>
                  <w:sz w:val="20"/>
                  <w:szCs w:val="20"/>
                </w:rPr>
                <w:delText>electric furnace</w:delText>
              </w:r>
            </w:del>
          </w:p>
          <w:p w14:paraId="26F16614" w14:textId="1EE1968E" w:rsidR="00070BB6" w:rsidRDefault="00070BB6" w:rsidP="00576B6F">
            <w:pPr>
              <w:spacing w:before="0" w:after="0" w:line="240" w:lineRule="auto"/>
              <w:jc w:val="center"/>
              <w:rPr>
                <w:rFonts w:eastAsia="Times New Roman" w:cs="Calibri Light"/>
                <w:color w:val="000000"/>
                <w:sz w:val="20"/>
                <w:szCs w:val="20"/>
              </w:rPr>
            </w:pPr>
          </w:p>
        </w:tc>
        <w:tc>
          <w:tcPr>
            <w:tcW w:w="827" w:type="pct"/>
            <w:shd w:val="clear" w:color="000000" w:fill="FFFFFF"/>
            <w:vAlign w:val="center"/>
          </w:tcPr>
          <w:p w14:paraId="2345757D" w14:textId="0184999F" w:rsidR="00070BB6" w:rsidRDefault="00070BB6" w:rsidP="00EE3419">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Tier 1</w:t>
            </w:r>
          </w:p>
        </w:tc>
      </w:tr>
      <w:tr w:rsidR="00070BB6" w:rsidRPr="00CE3FDD" w14:paraId="4641A79B" w14:textId="3AB90CE2" w:rsidTr="00CF64F5">
        <w:trPr>
          <w:trHeight w:val="315"/>
        </w:trPr>
        <w:tc>
          <w:tcPr>
            <w:tcW w:w="979" w:type="pct"/>
            <w:shd w:val="clear" w:color="000000" w:fill="FFFFFF"/>
            <w:hideMark/>
          </w:tcPr>
          <w:p w14:paraId="2BF1B5BF" w14:textId="469C3F5F" w:rsidR="00070BB6" w:rsidRPr="00CF2E71" w:rsidRDefault="00070BB6" w:rsidP="00EE3419">
            <w:pPr>
              <w:spacing w:before="0" w:after="0" w:line="240" w:lineRule="auto"/>
              <w:jc w:val="center"/>
              <w:rPr>
                <w:rFonts w:eastAsia="Times New Roman" w:cs="Calibri Light"/>
                <w:color w:val="000000"/>
                <w:sz w:val="20"/>
                <w:szCs w:val="22"/>
              </w:rPr>
            </w:pPr>
            <w:r>
              <w:rPr>
                <w:sz w:val="20"/>
                <w:szCs w:val="22"/>
              </w:rPr>
              <w:t>SWHC050</w:t>
            </w:r>
            <w:r w:rsidRPr="00CF2E71">
              <w:rPr>
                <w:sz w:val="20"/>
                <w:szCs w:val="22"/>
              </w:rPr>
              <w:t>J</w:t>
            </w:r>
          </w:p>
        </w:tc>
        <w:tc>
          <w:tcPr>
            <w:tcW w:w="1274" w:type="pct"/>
            <w:vMerge/>
            <w:shd w:val="clear" w:color="000000" w:fill="FFFFFF"/>
            <w:vAlign w:val="center"/>
          </w:tcPr>
          <w:p w14:paraId="72D62A57" w14:textId="77777777" w:rsidR="00070BB6" w:rsidRPr="00CF2E71" w:rsidRDefault="00070BB6" w:rsidP="00EE3419">
            <w:pPr>
              <w:spacing w:before="0" w:after="0" w:line="240" w:lineRule="auto"/>
              <w:jc w:val="center"/>
              <w:rPr>
                <w:rFonts w:eastAsia="Times New Roman" w:cs="Calibri Light"/>
                <w:color w:val="000000"/>
                <w:sz w:val="20"/>
                <w:szCs w:val="20"/>
              </w:rPr>
            </w:pPr>
          </w:p>
        </w:tc>
        <w:tc>
          <w:tcPr>
            <w:tcW w:w="1920" w:type="pct"/>
            <w:vMerge/>
            <w:shd w:val="clear" w:color="000000" w:fill="FFFFFF"/>
            <w:vAlign w:val="center"/>
          </w:tcPr>
          <w:p w14:paraId="6C7B037C" w14:textId="5E346960" w:rsidR="00070BB6" w:rsidRDefault="00070BB6" w:rsidP="00EE3419">
            <w:pPr>
              <w:spacing w:before="0" w:after="0" w:line="240" w:lineRule="auto"/>
              <w:jc w:val="center"/>
              <w:rPr>
                <w:rFonts w:eastAsia="Times New Roman" w:cs="Calibri Light"/>
                <w:color w:val="000000"/>
                <w:sz w:val="20"/>
                <w:szCs w:val="20"/>
              </w:rPr>
            </w:pPr>
          </w:p>
        </w:tc>
        <w:tc>
          <w:tcPr>
            <w:tcW w:w="827" w:type="pct"/>
            <w:shd w:val="clear" w:color="000000" w:fill="FFFFFF"/>
            <w:vAlign w:val="center"/>
          </w:tcPr>
          <w:p w14:paraId="68301716" w14:textId="57061CE9" w:rsidR="00070BB6" w:rsidRDefault="00070BB6" w:rsidP="00EE3419">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Tier 2</w:t>
            </w:r>
          </w:p>
        </w:tc>
      </w:tr>
      <w:tr w:rsidR="00070BB6" w:rsidRPr="00CE3FDD" w14:paraId="5AD093E6" w14:textId="17F290CB" w:rsidTr="00CF64F5">
        <w:trPr>
          <w:trHeight w:val="315"/>
        </w:trPr>
        <w:tc>
          <w:tcPr>
            <w:tcW w:w="979" w:type="pct"/>
            <w:shd w:val="clear" w:color="000000" w:fill="FFFFFF"/>
            <w:hideMark/>
          </w:tcPr>
          <w:p w14:paraId="5FC7AD03" w14:textId="4603DC41" w:rsidR="00070BB6" w:rsidRPr="00CF2E71" w:rsidRDefault="00070BB6" w:rsidP="00EE3419">
            <w:pPr>
              <w:spacing w:before="0" w:after="0" w:line="240" w:lineRule="auto"/>
              <w:jc w:val="center"/>
              <w:rPr>
                <w:rFonts w:eastAsia="Times New Roman" w:cs="Calibri Light"/>
                <w:color w:val="000000"/>
                <w:sz w:val="20"/>
                <w:szCs w:val="22"/>
              </w:rPr>
            </w:pPr>
            <w:r>
              <w:rPr>
                <w:sz w:val="20"/>
                <w:szCs w:val="22"/>
              </w:rPr>
              <w:t>SWHC050</w:t>
            </w:r>
            <w:r w:rsidRPr="00CF2E71">
              <w:rPr>
                <w:sz w:val="20"/>
                <w:szCs w:val="22"/>
              </w:rPr>
              <w:t>K</w:t>
            </w:r>
          </w:p>
        </w:tc>
        <w:tc>
          <w:tcPr>
            <w:tcW w:w="1274" w:type="pct"/>
            <w:vMerge/>
            <w:shd w:val="clear" w:color="000000" w:fill="FFFFFF"/>
            <w:vAlign w:val="center"/>
          </w:tcPr>
          <w:p w14:paraId="0A4545C7" w14:textId="77777777" w:rsidR="00070BB6" w:rsidRPr="00CF2E71" w:rsidRDefault="00070BB6" w:rsidP="00EE3419">
            <w:pPr>
              <w:spacing w:before="0" w:after="0" w:line="240" w:lineRule="auto"/>
              <w:jc w:val="center"/>
              <w:rPr>
                <w:rFonts w:eastAsia="Times New Roman" w:cs="Calibri Light"/>
                <w:color w:val="000000"/>
                <w:sz w:val="20"/>
                <w:szCs w:val="20"/>
              </w:rPr>
            </w:pPr>
          </w:p>
        </w:tc>
        <w:tc>
          <w:tcPr>
            <w:tcW w:w="1920" w:type="pct"/>
            <w:vMerge/>
            <w:shd w:val="clear" w:color="000000" w:fill="FFFFFF"/>
            <w:vAlign w:val="center"/>
          </w:tcPr>
          <w:p w14:paraId="74040F6C" w14:textId="1E88BDBF" w:rsidR="00070BB6" w:rsidRDefault="00070BB6" w:rsidP="00EE3419">
            <w:pPr>
              <w:spacing w:before="0" w:after="0" w:line="240" w:lineRule="auto"/>
              <w:jc w:val="center"/>
              <w:rPr>
                <w:rFonts w:eastAsia="Times New Roman" w:cs="Calibri Light"/>
                <w:color w:val="000000"/>
                <w:sz w:val="20"/>
                <w:szCs w:val="20"/>
              </w:rPr>
            </w:pPr>
          </w:p>
        </w:tc>
        <w:tc>
          <w:tcPr>
            <w:tcW w:w="827" w:type="pct"/>
            <w:shd w:val="clear" w:color="000000" w:fill="FFFFFF"/>
            <w:vAlign w:val="center"/>
          </w:tcPr>
          <w:p w14:paraId="4FA98181" w14:textId="209000AC" w:rsidR="00070BB6" w:rsidRDefault="00070BB6" w:rsidP="00EE3419">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Tier 3</w:t>
            </w:r>
          </w:p>
        </w:tc>
      </w:tr>
      <w:tr w:rsidR="00070BB6" w:rsidRPr="00CE3FDD" w14:paraId="2350F404" w14:textId="34DA0FD3" w:rsidTr="00CF64F5">
        <w:trPr>
          <w:trHeight w:val="315"/>
        </w:trPr>
        <w:tc>
          <w:tcPr>
            <w:tcW w:w="979" w:type="pct"/>
            <w:shd w:val="clear" w:color="000000" w:fill="FFFFFF"/>
            <w:hideMark/>
          </w:tcPr>
          <w:p w14:paraId="0EC6CD87" w14:textId="43A98562" w:rsidR="00070BB6" w:rsidRPr="000029FF" w:rsidRDefault="00070BB6" w:rsidP="00EE3419">
            <w:pPr>
              <w:spacing w:before="0" w:after="0" w:line="240" w:lineRule="auto"/>
              <w:jc w:val="center"/>
              <w:rPr>
                <w:rFonts w:eastAsia="Times New Roman" w:cs="Calibri Light"/>
                <w:color w:val="000000"/>
                <w:sz w:val="20"/>
                <w:szCs w:val="22"/>
              </w:rPr>
            </w:pPr>
            <w:r w:rsidRPr="000029FF">
              <w:rPr>
                <w:sz w:val="20"/>
                <w:szCs w:val="22"/>
              </w:rPr>
              <w:t>SWHC050L</w:t>
            </w:r>
          </w:p>
        </w:tc>
        <w:tc>
          <w:tcPr>
            <w:tcW w:w="1274" w:type="pct"/>
            <w:vMerge/>
            <w:shd w:val="clear" w:color="000000" w:fill="FFFFFF"/>
            <w:vAlign w:val="center"/>
          </w:tcPr>
          <w:p w14:paraId="7BC767E4" w14:textId="77777777" w:rsidR="00070BB6" w:rsidRPr="00CF2E71" w:rsidRDefault="00070BB6" w:rsidP="00EE3419">
            <w:pPr>
              <w:spacing w:before="0" w:after="0" w:line="240" w:lineRule="auto"/>
              <w:jc w:val="center"/>
              <w:rPr>
                <w:rFonts w:eastAsia="Times New Roman" w:cs="Calibri Light"/>
                <w:color w:val="000000"/>
                <w:sz w:val="20"/>
                <w:szCs w:val="20"/>
              </w:rPr>
            </w:pPr>
          </w:p>
        </w:tc>
        <w:tc>
          <w:tcPr>
            <w:tcW w:w="1920" w:type="pct"/>
            <w:vMerge/>
            <w:shd w:val="clear" w:color="000000" w:fill="FFFFFF"/>
            <w:vAlign w:val="center"/>
          </w:tcPr>
          <w:p w14:paraId="29119A16" w14:textId="238B3FD0" w:rsidR="00070BB6" w:rsidRDefault="00070BB6" w:rsidP="00EE3419">
            <w:pPr>
              <w:spacing w:before="0" w:after="0" w:line="240" w:lineRule="auto"/>
              <w:jc w:val="center"/>
              <w:rPr>
                <w:rFonts w:eastAsia="Times New Roman" w:cs="Calibri Light"/>
                <w:color w:val="000000"/>
                <w:sz w:val="20"/>
                <w:szCs w:val="20"/>
              </w:rPr>
            </w:pPr>
          </w:p>
        </w:tc>
        <w:tc>
          <w:tcPr>
            <w:tcW w:w="827" w:type="pct"/>
            <w:shd w:val="clear" w:color="000000" w:fill="FFFFFF"/>
            <w:vAlign w:val="center"/>
          </w:tcPr>
          <w:p w14:paraId="2C9DE2F3" w14:textId="4F76863F" w:rsidR="00070BB6" w:rsidRDefault="00070BB6" w:rsidP="00EE3419">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Tier 4</w:t>
            </w:r>
          </w:p>
        </w:tc>
      </w:tr>
      <w:tr w:rsidR="00070BB6" w:rsidRPr="00CE3FDD" w14:paraId="40985C4F" w14:textId="40186130" w:rsidTr="00CF64F5">
        <w:trPr>
          <w:trHeight w:val="315"/>
        </w:trPr>
        <w:tc>
          <w:tcPr>
            <w:tcW w:w="979" w:type="pct"/>
            <w:shd w:val="clear" w:color="000000" w:fill="FFFFFF"/>
            <w:hideMark/>
          </w:tcPr>
          <w:p w14:paraId="73AE15DE" w14:textId="09BC9563" w:rsidR="00070BB6" w:rsidRPr="000029FF" w:rsidRDefault="00070BB6" w:rsidP="00EE3419">
            <w:pPr>
              <w:spacing w:before="0" w:after="0" w:line="240" w:lineRule="auto"/>
              <w:jc w:val="center"/>
              <w:rPr>
                <w:rFonts w:eastAsia="Times New Roman" w:cs="Calibri Light"/>
                <w:color w:val="000000"/>
                <w:sz w:val="20"/>
                <w:szCs w:val="22"/>
              </w:rPr>
            </w:pPr>
            <w:r w:rsidRPr="000029FF">
              <w:rPr>
                <w:sz w:val="20"/>
                <w:szCs w:val="22"/>
              </w:rPr>
              <w:t>SWHC050M</w:t>
            </w:r>
          </w:p>
        </w:tc>
        <w:tc>
          <w:tcPr>
            <w:tcW w:w="1274" w:type="pct"/>
            <w:vMerge/>
            <w:shd w:val="clear" w:color="000000" w:fill="FFFFFF"/>
            <w:vAlign w:val="center"/>
          </w:tcPr>
          <w:p w14:paraId="7889CC5F" w14:textId="77777777" w:rsidR="00070BB6" w:rsidRPr="00CF2E71" w:rsidRDefault="00070BB6" w:rsidP="00EE3419">
            <w:pPr>
              <w:spacing w:before="0" w:after="0" w:line="240" w:lineRule="auto"/>
              <w:jc w:val="center"/>
              <w:rPr>
                <w:rFonts w:eastAsia="Times New Roman" w:cs="Calibri Light"/>
                <w:color w:val="000000"/>
                <w:sz w:val="20"/>
                <w:szCs w:val="20"/>
              </w:rPr>
            </w:pPr>
          </w:p>
        </w:tc>
        <w:tc>
          <w:tcPr>
            <w:tcW w:w="1920" w:type="pct"/>
            <w:vMerge w:val="restart"/>
            <w:shd w:val="clear" w:color="000000" w:fill="FFFFFF"/>
            <w:vAlign w:val="center"/>
          </w:tcPr>
          <w:p w14:paraId="240DCDAE" w14:textId="0AB6EC4D" w:rsidR="00070BB6" w:rsidRDefault="00070BB6" w:rsidP="00EE3419">
            <w:pPr>
              <w:spacing w:before="0" w:after="0" w:line="240" w:lineRule="auto"/>
              <w:jc w:val="center"/>
              <w:rPr>
                <w:rFonts w:eastAsia="Times New Roman" w:cs="Calibri Light"/>
                <w:color w:val="000000"/>
                <w:sz w:val="20"/>
                <w:szCs w:val="20"/>
              </w:rPr>
            </w:pPr>
            <w:r w:rsidRPr="00E941AA">
              <w:rPr>
                <w:rFonts w:eastAsia="Times New Roman" w:cs="Calibri Light"/>
                <w:color w:val="000000"/>
                <w:sz w:val="20"/>
                <w:szCs w:val="20"/>
              </w:rPr>
              <w:t>Ductless HP</w:t>
            </w:r>
          </w:p>
        </w:tc>
        <w:tc>
          <w:tcPr>
            <w:tcW w:w="827" w:type="pct"/>
            <w:shd w:val="clear" w:color="000000" w:fill="FFFFFF"/>
            <w:vAlign w:val="center"/>
          </w:tcPr>
          <w:p w14:paraId="02555146" w14:textId="6F95EA99" w:rsidR="00070BB6" w:rsidRDefault="00070BB6" w:rsidP="00EE3419">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Tier 1</w:t>
            </w:r>
          </w:p>
        </w:tc>
      </w:tr>
      <w:tr w:rsidR="00070BB6" w:rsidRPr="00CE3FDD" w14:paraId="0A63CF38" w14:textId="1E1B8DF3" w:rsidTr="00CF64F5">
        <w:trPr>
          <w:trHeight w:val="315"/>
        </w:trPr>
        <w:tc>
          <w:tcPr>
            <w:tcW w:w="979" w:type="pct"/>
            <w:shd w:val="clear" w:color="000000" w:fill="FFFFFF"/>
            <w:hideMark/>
          </w:tcPr>
          <w:p w14:paraId="301A2335" w14:textId="133ED178" w:rsidR="00070BB6" w:rsidRPr="000029FF" w:rsidRDefault="00070BB6" w:rsidP="00EE3419">
            <w:pPr>
              <w:spacing w:before="0" w:after="0" w:line="240" w:lineRule="auto"/>
              <w:jc w:val="center"/>
              <w:rPr>
                <w:rFonts w:eastAsia="Times New Roman" w:cs="Calibri Light"/>
                <w:color w:val="000000"/>
                <w:sz w:val="20"/>
                <w:szCs w:val="22"/>
              </w:rPr>
            </w:pPr>
            <w:r w:rsidRPr="000029FF">
              <w:rPr>
                <w:sz w:val="20"/>
                <w:szCs w:val="22"/>
              </w:rPr>
              <w:t>SWHC050N</w:t>
            </w:r>
          </w:p>
        </w:tc>
        <w:tc>
          <w:tcPr>
            <w:tcW w:w="1274" w:type="pct"/>
            <w:vMerge/>
            <w:shd w:val="clear" w:color="000000" w:fill="FFFFFF"/>
            <w:vAlign w:val="center"/>
          </w:tcPr>
          <w:p w14:paraId="75C5804B" w14:textId="77777777" w:rsidR="00070BB6" w:rsidRPr="00CF2E71" w:rsidRDefault="00070BB6" w:rsidP="00EE3419">
            <w:pPr>
              <w:spacing w:before="0" w:after="0" w:line="240" w:lineRule="auto"/>
              <w:jc w:val="center"/>
              <w:rPr>
                <w:rFonts w:eastAsia="Times New Roman" w:cs="Calibri Light"/>
                <w:color w:val="000000"/>
                <w:sz w:val="20"/>
                <w:szCs w:val="20"/>
              </w:rPr>
            </w:pPr>
          </w:p>
        </w:tc>
        <w:tc>
          <w:tcPr>
            <w:tcW w:w="1920" w:type="pct"/>
            <w:vMerge/>
            <w:shd w:val="clear" w:color="000000" w:fill="FFFFFF"/>
            <w:vAlign w:val="center"/>
          </w:tcPr>
          <w:p w14:paraId="7B51C0F1" w14:textId="2AB879BD" w:rsidR="00070BB6" w:rsidRDefault="00070BB6" w:rsidP="00EE3419">
            <w:pPr>
              <w:spacing w:before="0" w:after="0" w:line="240" w:lineRule="auto"/>
              <w:jc w:val="center"/>
              <w:rPr>
                <w:rFonts w:eastAsia="Times New Roman" w:cs="Calibri Light"/>
                <w:color w:val="000000"/>
                <w:sz w:val="20"/>
                <w:szCs w:val="20"/>
              </w:rPr>
            </w:pPr>
          </w:p>
        </w:tc>
        <w:tc>
          <w:tcPr>
            <w:tcW w:w="827" w:type="pct"/>
            <w:shd w:val="clear" w:color="000000" w:fill="FFFFFF"/>
            <w:vAlign w:val="center"/>
          </w:tcPr>
          <w:p w14:paraId="22215A81" w14:textId="6555DFF9" w:rsidR="00070BB6" w:rsidRDefault="00070BB6" w:rsidP="00EE3419">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Tier 2</w:t>
            </w:r>
          </w:p>
        </w:tc>
      </w:tr>
      <w:tr w:rsidR="00070BB6" w:rsidRPr="00CE3FDD" w14:paraId="57B2251C" w14:textId="7499CC52" w:rsidTr="00CF64F5">
        <w:trPr>
          <w:trHeight w:val="315"/>
        </w:trPr>
        <w:tc>
          <w:tcPr>
            <w:tcW w:w="979" w:type="pct"/>
            <w:shd w:val="clear" w:color="000000" w:fill="FFFFFF"/>
          </w:tcPr>
          <w:p w14:paraId="32115FF3" w14:textId="702720B0" w:rsidR="00070BB6" w:rsidRPr="000029FF" w:rsidRDefault="00070BB6" w:rsidP="00EE3419">
            <w:pPr>
              <w:spacing w:before="0" w:after="0" w:line="240" w:lineRule="auto"/>
              <w:jc w:val="center"/>
              <w:rPr>
                <w:rFonts w:eastAsia="Times New Roman" w:cs="Calibri Light"/>
                <w:color w:val="000000"/>
                <w:sz w:val="20"/>
                <w:szCs w:val="22"/>
              </w:rPr>
            </w:pPr>
            <w:r w:rsidRPr="000029FF">
              <w:rPr>
                <w:sz w:val="20"/>
                <w:szCs w:val="22"/>
              </w:rPr>
              <w:t>SWHC050O</w:t>
            </w:r>
          </w:p>
        </w:tc>
        <w:tc>
          <w:tcPr>
            <w:tcW w:w="1274" w:type="pct"/>
            <w:vMerge/>
            <w:shd w:val="clear" w:color="000000" w:fill="FFFFFF"/>
            <w:vAlign w:val="center"/>
          </w:tcPr>
          <w:p w14:paraId="5F9AC77D" w14:textId="77777777" w:rsidR="00070BB6" w:rsidRPr="00CF2E71" w:rsidRDefault="00070BB6" w:rsidP="00EE3419">
            <w:pPr>
              <w:spacing w:before="0" w:after="0" w:line="240" w:lineRule="auto"/>
              <w:jc w:val="center"/>
              <w:rPr>
                <w:rFonts w:eastAsia="Times New Roman" w:cs="Calibri Light"/>
                <w:color w:val="000000"/>
                <w:sz w:val="20"/>
                <w:szCs w:val="20"/>
              </w:rPr>
            </w:pPr>
          </w:p>
        </w:tc>
        <w:tc>
          <w:tcPr>
            <w:tcW w:w="1920" w:type="pct"/>
            <w:vMerge/>
            <w:shd w:val="clear" w:color="000000" w:fill="FFFFFF"/>
            <w:vAlign w:val="center"/>
          </w:tcPr>
          <w:p w14:paraId="35FA2033" w14:textId="2D36798A" w:rsidR="00070BB6" w:rsidRDefault="00070BB6" w:rsidP="00EE3419">
            <w:pPr>
              <w:spacing w:before="0" w:after="0" w:line="240" w:lineRule="auto"/>
              <w:jc w:val="center"/>
              <w:rPr>
                <w:rFonts w:eastAsia="Times New Roman" w:cs="Calibri Light"/>
                <w:color w:val="000000"/>
                <w:sz w:val="20"/>
                <w:szCs w:val="20"/>
              </w:rPr>
            </w:pPr>
          </w:p>
        </w:tc>
        <w:tc>
          <w:tcPr>
            <w:tcW w:w="827" w:type="pct"/>
            <w:shd w:val="clear" w:color="000000" w:fill="FFFFFF"/>
            <w:vAlign w:val="center"/>
          </w:tcPr>
          <w:p w14:paraId="4B404E3D" w14:textId="2A7E3EFB" w:rsidR="00070BB6" w:rsidRDefault="00070BB6" w:rsidP="00EE3419">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Tier 3</w:t>
            </w:r>
          </w:p>
        </w:tc>
      </w:tr>
      <w:tr w:rsidR="00070BB6" w:rsidRPr="00CE3FDD" w14:paraId="4592C11C" w14:textId="7D065C17" w:rsidTr="00CF64F5">
        <w:trPr>
          <w:trHeight w:val="315"/>
        </w:trPr>
        <w:tc>
          <w:tcPr>
            <w:tcW w:w="979" w:type="pct"/>
            <w:shd w:val="clear" w:color="000000" w:fill="FFFFFF"/>
          </w:tcPr>
          <w:p w14:paraId="6846822E" w14:textId="228DB01A" w:rsidR="00070BB6" w:rsidRPr="000029FF" w:rsidRDefault="00070BB6" w:rsidP="00EE3419">
            <w:pPr>
              <w:spacing w:before="0" w:after="0" w:line="240" w:lineRule="auto"/>
              <w:jc w:val="center"/>
              <w:rPr>
                <w:rFonts w:eastAsia="Times New Roman" w:cs="Calibri Light"/>
                <w:color w:val="000000"/>
                <w:sz w:val="20"/>
                <w:szCs w:val="22"/>
              </w:rPr>
            </w:pPr>
            <w:r w:rsidRPr="000029FF">
              <w:rPr>
                <w:sz w:val="20"/>
                <w:szCs w:val="22"/>
              </w:rPr>
              <w:t>SWHC050P</w:t>
            </w:r>
          </w:p>
        </w:tc>
        <w:tc>
          <w:tcPr>
            <w:tcW w:w="1274" w:type="pct"/>
            <w:vMerge/>
            <w:shd w:val="clear" w:color="000000" w:fill="FFFFFF"/>
            <w:vAlign w:val="center"/>
          </w:tcPr>
          <w:p w14:paraId="73FD04D6" w14:textId="77777777" w:rsidR="00070BB6" w:rsidRPr="00CF2E71" w:rsidRDefault="00070BB6" w:rsidP="00EE3419">
            <w:pPr>
              <w:spacing w:before="0" w:after="0" w:line="240" w:lineRule="auto"/>
              <w:jc w:val="center"/>
              <w:rPr>
                <w:rFonts w:eastAsia="Times New Roman" w:cs="Calibri Light"/>
                <w:color w:val="000000"/>
                <w:sz w:val="20"/>
                <w:szCs w:val="20"/>
              </w:rPr>
            </w:pPr>
          </w:p>
        </w:tc>
        <w:tc>
          <w:tcPr>
            <w:tcW w:w="1920" w:type="pct"/>
            <w:vMerge/>
            <w:shd w:val="clear" w:color="000000" w:fill="FFFFFF"/>
            <w:vAlign w:val="center"/>
          </w:tcPr>
          <w:p w14:paraId="516C5F59" w14:textId="1F3E76BD" w:rsidR="00070BB6" w:rsidRDefault="00070BB6" w:rsidP="00EE3419">
            <w:pPr>
              <w:spacing w:before="0" w:after="0" w:line="240" w:lineRule="auto"/>
              <w:jc w:val="center"/>
              <w:rPr>
                <w:rFonts w:eastAsia="Times New Roman" w:cs="Calibri Light"/>
                <w:color w:val="000000"/>
                <w:sz w:val="20"/>
                <w:szCs w:val="20"/>
              </w:rPr>
            </w:pPr>
          </w:p>
        </w:tc>
        <w:tc>
          <w:tcPr>
            <w:tcW w:w="827" w:type="pct"/>
            <w:shd w:val="clear" w:color="000000" w:fill="FFFFFF"/>
            <w:vAlign w:val="center"/>
          </w:tcPr>
          <w:p w14:paraId="7807C7B4" w14:textId="4842EFC3" w:rsidR="00070BB6" w:rsidRDefault="00070BB6" w:rsidP="00EE3419">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Tier 4</w:t>
            </w:r>
          </w:p>
        </w:tc>
      </w:tr>
      <w:tr w:rsidR="00C01519" w14:paraId="15A564D7" w14:textId="017437C3" w:rsidTr="00CF64F5">
        <w:trPr>
          <w:trHeight w:val="315"/>
        </w:trPr>
        <w:tc>
          <w:tcPr>
            <w:tcW w:w="979" w:type="pct"/>
            <w:shd w:val="clear" w:color="auto" w:fill="F2F2F2" w:themeFill="background1" w:themeFillShade="F2"/>
            <w:vAlign w:val="center"/>
          </w:tcPr>
          <w:p w14:paraId="5B42C05B" w14:textId="43996D53" w:rsidR="00C01519" w:rsidRPr="00070BB6" w:rsidRDefault="00C01519" w:rsidP="00C01519">
            <w:pPr>
              <w:spacing w:before="0" w:after="0" w:line="240" w:lineRule="auto"/>
              <w:jc w:val="center"/>
              <w:rPr>
                <w:rFonts w:eastAsia="Times New Roman" w:cs="Calibri Light"/>
                <w:color w:val="000000"/>
                <w:sz w:val="20"/>
                <w:szCs w:val="20"/>
              </w:rPr>
            </w:pPr>
            <w:r>
              <w:rPr>
                <w:rFonts w:cs="Calibri Light"/>
                <w:color w:val="000000"/>
                <w:sz w:val="20"/>
                <w:szCs w:val="20"/>
              </w:rPr>
              <w:t>SWHC050Q</w:t>
            </w:r>
          </w:p>
        </w:tc>
        <w:tc>
          <w:tcPr>
            <w:tcW w:w="1274" w:type="pct"/>
            <w:vMerge w:val="restart"/>
            <w:shd w:val="clear" w:color="auto" w:fill="F2F2F2" w:themeFill="background1" w:themeFillShade="F2"/>
            <w:vAlign w:val="center"/>
          </w:tcPr>
          <w:p w14:paraId="2ADA5148" w14:textId="3C9E1F99" w:rsidR="00C01519" w:rsidRPr="00070BB6" w:rsidRDefault="00C01519" w:rsidP="00C01519">
            <w:pPr>
              <w:spacing w:before="0" w:after="0" w:line="240" w:lineRule="auto"/>
              <w:jc w:val="center"/>
              <w:rPr>
                <w:rFonts w:eastAsia="Times New Roman" w:cs="Calibri Light"/>
                <w:color w:val="000000"/>
                <w:sz w:val="20"/>
                <w:szCs w:val="20"/>
              </w:rPr>
            </w:pPr>
            <w:r w:rsidRPr="00070BB6">
              <w:rPr>
                <w:rFonts w:eastAsia="Times New Roman" w:cs="Calibri Light"/>
                <w:color w:val="000000"/>
                <w:sz w:val="20"/>
                <w:szCs w:val="20"/>
              </w:rPr>
              <w:t>New construction (NC)</w:t>
            </w:r>
          </w:p>
        </w:tc>
        <w:tc>
          <w:tcPr>
            <w:tcW w:w="1920" w:type="pct"/>
            <w:vMerge w:val="restart"/>
            <w:shd w:val="clear" w:color="auto" w:fill="F2F2F2" w:themeFill="background1" w:themeFillShade="F2"/>
            <w:vAlign w:val="center"/>
          </w:tcPr>
          <w:p w14:paraId="26AB533F" w14:textId="3F655BA9" w:rsidR="00C01519" w:rsidRPr="00070BB6" w:rsidRDefault="00C01519" w:rsidP="00C01519">
            <w:pPr>
              <w:spacing w:before="0" w:after="0" w:line="240" w:lineRule="auto"/>
              <w:jc w:val="center"/>
              <w:rPr>
                <w:rFonts w:eastAsia="Times New Roman" w:cs="Calibri Light"/>
                <w:color w:val="000000"/>
                <w:sz w:val="20"/>
                <w:szCs w:val="20"/>
              </w:rPr>
            </w:pPr>
            <w:r w:rsidRPr="00070BB6">
              <w:rPr>
                <w:rFonts w:eastAsia="Times New Roman" w:cs="Calibri Light"/>
                <w:color w:val="000000"/>
                <w:sz w:val="20"/>
                <w:szCs w:val="20"/>
              </w:rPr>
              <w:t>Ductless HP</w:t>
            </w:r>
          </w:p>
        </w:tc>
        <w:tc>
          <w:tcPr>
            <w:tcW w:w="827" w:type="pct"/>
            <w:shd w:val="clear" w:color="auto" w:fill="F2F2F2" w:themeFill="background1" w:themeFillShade="F2"/>
            <w:vAlign w:val="center"/>
          </w:tcPr>
          <w:p w14:paraId="628BDE79" w14:textId="0E86AA70" w:rsidR="00C01519" w:rsidRDefault="00C01519" w:rsidP="00C01519">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Tier 1</w:t>
            </w:r>
          </w:p>
        </w:tc>
      </w:tr>
      <w:tr w:rsidR="00C01519" w14:paraId="511328FE" w14:textId="2AE2AF5C" w:rsidTr="00CF64F5">
        <w:trPr>
          <w:trHeight w:val="315"/>
        </w:trPr>
        <w:tc>
          <w:tcPr>
            <w:tcW w:w="979" w:type="pct"/>
            <w:shd w:val="clear" w:color="auto" w:fill="F2F2F2" w:themeFill="background1" w:themeFillShade="F2"/>
            <w:vAlign w:val="center"/>
          </w:tcPr>
          <w:p w14:paraId="051A547D" w14:textId="61C30973" w:rsidR="00C01519" w:rsidRPr="00070BB6" w:rsidRDefault="00C01519" w:rsidP="00C01519">
            <w:pPr>
              <w:spacing w:before="0" w:after="0" w:line="240" w:lineRule="auto"/>
              <w:jc w:val="center"/>
              <w:rPr>
                <w:sz w:val="20"/>
                <w:szCs w:val="22"/>
              </w:rPr>
            </w:pPr>
            <w:r>
              <w:rPr>
                <w:rFonts w:cs="Calibri Light"/>
                <w:color w:val="000000"/>
                <w:sz w:val="20"/>
                <w:szCs w:val="20"/>
              </w:rPr>
              <w:t>SWHC050R</w:t>
            </w:r>
          </w:p>
        </w:tc>
        <w:tc>
          <w:tcPr>
            <w:tcW w:w="1274" w:type="pct"/>
            <w:vMerge/>
            <w:shd w:val="clear" w:color="auto" w:fill="F2F2F2" w:themeFill="background1" w:themeFillShade="F2"/>
            <w:vAlign w:val="center"/>
          </w:tcPr>
          <w:p w14:paraId="5E2804B8" w14:textId="77777777" w:rsidR="00C01519" w:rsidRPr="00CF2E71" w:rsidRDefault="00C01519" w:rsidP="00C01519">
            <w:pPr>
              <w:spacing w:before="0" w:after="0" w:line="240" w:lineRule="auto"/>
              <w:jc w:val="center"/>
              <w:rPr>
                <w:rFonts w:eastAsia="Times New Roman" w:cs="Calibri Light"/>
                <w:color w:val="000000"/>
                <w:sz w:val="20"/>
                <w:szCs w:val="20"/>
              </w:rPr>
            </w:pPr>
          </w:p>
        </w:tc>
        <w:tc>
          <w:tcPr>
            <w:tcW w:w="1920" w:type="pct"/>
            <w:vMerge/>
            <w:shd w:val="clear" w:color="auto" w:fill="F2F2F2" w:themeFill="background1" w:themeFillShade="F2"/>
            <w:vAlign w:val="center"/>
          </w:tcPr>
          <w:p w14:paraId="48C1E24B" w14:textId="43B309C6" w:rsidR="00C01519" w:rsidRDefault="00C01519" w:rsidP="00C01519">
            <w:pPr>
              <w:spacing w:before="0" w:after="0" w:line="240" w:lineRule="auto"/>
              <w:jc w:val="center"/>
              <w:rPr>
                <w:rFonts w:eastAsia="Times New Roman" w:cs="Calibri Light"/>
                <w:color w:val="000000"/>
                <w:sz w:val="20"/>
                <w:szCs w:val="20"/>
              </w:rPr>
            </w:pPr>
          </w:p>
        </w:tc>
        <w:tc>
          <w:tcPr>
            <w:tcW w:w="827" w:type="pct"/>
            <w:shd w:val="clear" w:color="auto" w:fill="F2F2F2" w:themeFill="background1" w:themeFillShade="F2"/>
            <w:vAlign w:val="center"/>
          </w:tcPr>
          <w:p w14:paraId="556E34D6" w14:textId="5F453AF1" w:rsidR="00C01519" w:rsidRDefault="00C01519" w:rsidP="00C01519">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Tier 2</w:t>
            </w:r>
          </w:p>
        </w:tc>
      </w:tr>
      <w:tr w:rsidR="00C01519" w14:paraId="4A41B9CA" w14:textId="7FEDDC77" w:rsidTr="00CF64F5">
        <w:trPr>
          <w:trHeight w:val="315"/>
        </w:trPr>
        <w:tc>
          <w:tcPr>
            <w:tcW w:w="979" w:type="pct"/>
            <w:shd w:val="clear" w:color="auto" w:fill="F2F2F2" w:themeFill="background1" w:themeFillShade="F2"/>
            <w:vAlign w:val="center"/>
          </w:tcPr>
          <w:p w14:paraId="671878A1" w14:textId="6694C76D" w:rsidR="00C01519" w:rsidRPr="00070BB6" w:rsidRDefault="00C01519" w:rsidP="00C01519">
            <w:pPr>
              <w:spacing w:before="0" w:after="0" w:line="240" w:lineRule="auto"/>
              <w:jc w:val="center"/>
              <w:rPr>
                <w:sz w:val="20"/>
                <w:szCs w:val="22"/>
              </w:rPr>
            </w:pPr>
            <w:r>
              <w:rPr>
                <w:rFonts w:cs="Calibri Light"/>
                <w:color w:val="000000"/>
                <w:sz w:val="20"/>
                <w:szCs w:val="20"/>
              </w:rPr>
              <w:t>SWHC050S</w:t>
            </w:r>
          </w:p>
        </w:tc>
        <w:tc>
          <w:tcPr>
            <w:tcW w:w="1274" w:type="pct"/>
            <w:vMerge/>
            <w:shd w:val="clear" w:color="auto" w:fill="F2F2F2" w:themeFill="background1" w:themeFillShade="F2"/>
            <w:vAlign w:val="center"/>
          </w:tcPr>
          <w:p w14:paraId="30D8A8F5" w14:textId="77777777" w:rsidR="00C01519" w:rsidRPr="00CF2E71" w:rsidRDefault="00C01519" w:rsidP="00C01519">
            <w:pPr>
              <w:spacing w:before="0" w:after="0" w:line="240" w:lineRule="auto"/>
              <w:jc w:val="center"/>
              <w:rPr>
                <w:rFonts w:eastAsia="Times New Roman" w:cs="Calibri Light"/>
                <w:color w:val="000000"/>
                <w:sz w:val="20"/>
                <w:szCs w:val="20"/>
              </w:rPr>
            </w:pPr>
          </w:p>
        </w:tc>
        <w:tc>
          <w:tcPr>
            <w:tcW w:w="1920" w:type="pct"/>
            <w:vMerge/>
            <w:shd w:val="clear" w:color="auto" w:fill="F2F2F2" w:themeFill="background1" w:themeFillShade="F2"/>
            <w:vAlign w:val="center"/>
          </w:tcPr>
          <w:p w14:paraId="6BFC547A" w14:textId="305C8FF2" w:rsidR="00C01519" w:rsidRDefault="00C01519" w:rsidP="00C01519">
            <w:pPr>
              <w:spacing w:before="0" w:after="0" w:line="240" w:lineRule="auto"/>
              <w:jc w:val="center"/>
              <w:rPr>
                <w:rFonts w:eastAsia="Times New Roman" w:cs="Calibri Light"/>
                <w:color w:val="000000"/>
                <w:sz w:val="20"/>
                <w:szCs w:val="20"/>
              </w:rPr>
            </w:pPr>
          </w:p>
        </w:tc>
        <w:tc>
          <w:tcPr>
            <w:tcW w:w="827" w:type="pct"/>
            <w:shd w:val="clear" w:color="auto" w:fill="F2F2F2" w:themeFill="background1" w:themeFillShade="F2"/>
            <w:vAlign w:val="center"/>
          </w:tcPr>
          <w:p w14:paraId="632FC28E" w14:textId="7DF3087D" w:rsidR="00C01519" w:rsidRDefault="00C01519" w:rsidP="00C01519">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Tier 3</w:t>
            </w:r>
          </w:p>
        </w:tc>
      </w:tr>
      <w:tr w:rsidR="00C01519" w14:paraId="022D7DA1" w14:textId="3A47AF35" w:rsidTr="00CF64F5">
        <w:trPr>
          <w:trHeight w:val="315"/>
        </w:trPr>
        <w:tc>
          <w:tcPr>
            <w:tcW w:w="979" w:type="pct"/>
            <w:shd w:val="clear" w:color="auto" w:fill="F2F2F2" w:themeFill="background1" w:themeFillShade="F2"/>
            <w:vAlign w:val="center"/>
          </w:tcPr>
          <w:p w14:paraId="568162C2" w14:textId="26B751FB" w:rsidR="00C01519" w:rsidRPr="00070BB6" w:rsidRDefault="00C01519" w:rsidP="00C01519">
            <w:pPr>
              <w:spacing w:before="0" w:after="0" w:line="240" w:lineRule="auto"/>
              <w:jc w:val="center"/>
              <w:rPr>
                <w:sz w:val="20"/>
                <w:szCs w:val="22"/>
              </w:rPr>
            </w:pPr>
            <w:r>
              <w:rPr>
                <w:rFonts w:cs="Calibri Light"/>
                <w:color w:val="000000"/>
                <w:sz w:val="20"/>
                <w:szCs w:val="20"/>
              </w:rPr>
              <w:t>SWHC050T</w:t>
            </w:r>
          </w:p>
        </w:tc>
        <w:tc>
          <w:tcPr>
            <w:tcW w:w="1274" w:type="pct"/>
            <w:vMerge/>
            <w:shd w:val="clear" w:color="auto" w:fill="F2F2F2" w:themeFill="background1" w:themeFillShade="F2"/>
            <w:vAlign w:val="center"/>
          </w:tcPr>
          <w:p w14:paraId="3CB6874A" w14:textId="77777777" w:rsidR="00C01519" w:rsidRPr="00CF2E71" w:rsidRDefault="00C01519" w:rsidP="00C01519">
            <w:pPr>
              <w:spacing w:before="0" w:after="0" w:line="240" w:lineRule="auto"/>
              <w:jc w:val="center"/>
              <w:rPr>
                <w:rFonts w:eastAsia="Times New Roman" w:cs="Calibri Light"/>
                <w:color w:val="000000"/>
                <w:sz w:val="20"/>
                <w:szCs w:val="20"/>
              </w:rPr>
            </w:pPr>
          </w:p>
        </w:tc>
        <w:tc>
          <w:tcPr>
            <w:tcW w:w="1920" w:type="pct"/>
            <w:vMerge/>
            <w:shd w:val="clear" w:color="auto" w:fill="F2F2F2" w:themeFill="background1" w:themeFillShade="F2"/>
            <w:vAlign w:val="center"/>
          </w:tcPr>
          <w:p w14:paraId="4A5035D1" w14:textId="072D7B0E" w:rsidR="00C01519" w:rsidRDefault="00C01519" w:rsidP="00C01519">
            <w:pPr>
              <w:spacing w:before="0" w:after="0" w:line="240" w:lineRule="auto"/>
              <w:jc w:val="center"/>
              <w:rPr>
                <w:rFonts w:eastAsia="Times New Roman" w:cs="Calibri Light"/>
                <w:color w:val="000000"/>
                <w:sz w:val="20"/>
                <w:szCs w:val="20"/>
              </w:rPr>
            </w:pPr>
          </w:p>
        </w:tc>
        <w:tc>
          <w:tcPr>
            <w:tcW w:w="827" w:type="pct"/>
            <w:shd w:val="clear" w:color="auto" w:fill="F2F2F2" w:themeFill="background1" w:themeFillShade="F2"/>
            <w:vAlign w:val="center"/>
          </w:tcPr>
          <w:p w14:paraId="6B195420" w14:textId="6F99948D" w:rsidR="00C01519" w:rsidRDefault="00C01519" w:rsidP="00C01519">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Tier 4</w:t>
            </w:r>
          </w:p>
        </w:tc>
      </w:tr>
      <w:tr w:rsidR="00F4798A" w14:paraId="78AA9B0E" w14:textId="2845F817" w:rsidTr="008B1AFA">
        <w:tblPrEx>
          <w:tblW w:w="5000" w:type="pct"/>
          <w:tblBorders>
            <w:top w:val="single" w:sz="8" w:space="0" w:color="A6A6A6"/>
            <w:left w:val="single" w:sz="8" w:space="0" w:color="A6A6A6"/>
            <w:bottom w:val="single" w:sz="8" w:space="0" w:color="A6A6A6"/>
            <w:right w:val="single" w:sz="8" w:space="0" w:color="A6A6A6"/>
            <w:insideH w:val="single" w:sz="8" w:space="0" w:color="A6A6A6"/>
            <w:insideV w:val="single" w:sz="8" w:space="0" w:color="A6A6A6"/>
          </w:tblBorders>
          <w:tblPrExChange w:id="74" w:author="Andres Fergadiotti" w:date="2020-10-16T13:31:00Z">
            <w:tblPrEx>
              <w:tblW w:w="5000" w:type="pct"/>
              <w:tblBorders>
                <w:top w:val="single" w:sz="8" w:space="0" w:color="A6A6A6"/>
                <w:left w:val="single" w:sz="8" w:space="0" w:color="A6A6A6"/>
                <w:bottom w:val="single" w:sz="8" w:space="0" w:color="A6A6A6"/>
                <w:right w:val="single" w:sz="8" w:space="0" w:color="A6A6A6"/>
                <w:insideH w:val="single" w:sz="8" w:space="0" w:color="A6A6A6"/>
                <w:insideV w:val="single" w:sz="8" w:space="0" w:color="A6A6A6"/>
              </w:tblBorders>
            </w:tblPrEx>
          </w:tblPrExChange>
        </w:tblPrEx>
        <w:trPr>
          <w:trHeight w:val="315"/>
          <w:trPrChange w:id="75" w:author="Andres Fergadiotti" w:date="2020-10-16T13:31:00Z">
            <w:trPr>
              <w:trHeight w:val="315"/>
            </w:trPr>
          </w:trPrChange>
        </w:trPr>
        <w:tc>
          <w:tcPr>
            <w:tcW w:w="979" w:type="pct"/>
            <w:shd w:val="clear" w:color="auto" w:fill="D9D9D9" w:themeFill="background1" w:themeFillShade="D9"/>
            <w:vAlign w:val="center"/>
            <w:tcPrChange w:id="76" w:author="Andres Fergadiotti" w:date="2020-10-16T13:31:00Z">
              <w:tcPr>
                <w:tcW w:w="979" w:type="pct"/>
                <w:shd w:val="clear" w:color="000000" w:fill="FFFFFF"/>
                <w:vAlign w:val="center"/>
              </w:tcPr>
            </w:tcPrChange>
          </w:tcPr>
          <w:p w14:paraId="304F1CE1" w14:textId="56EFCC5D" w:rsidR="00F4798A" w:rsidRPr="00064244" w:rsidRDefault="00F4798A" w:rsidP="00557F67">
            <w:pPr>
              <w:spacing w:before="0" w:after="0" w:line="240" w:lineRule="auto"/>
              <w:jc w:val="center"/>
              <w:rPr>
                <w:sz w:val="20"/>
                <w:szCs w:val="22"/>
              </w:rPr>
            </w:pPr>
            <w:r w:rsidRPr="00064244">
              <w:rPr>
                <w:rFonts w:cs="Calibri Light"/>
                <w:color w:val="000000"/>
                <w:sz w:val="20"/>
                <w:szCs w:val="20"/>
              </w:rPr>
              <w:t>SWHC050</w:t>
            </w:r>
            <w:r>
              <w:rPr>
                <w:rFonts w:cs="Calibri Light"/>
                <w:color w:val="000000"/>
                <w:sz w:val="20"/>
                <w:szCs w:val="20"/>
              </w:rPr>
              <w:t>U</w:t>
            </w:r>
          </w:p>
        </w:tc>
        <w:tc>
          <w:tcPr>
            <w:tcW w:w="1274" w:type="pct"/>
            <w:vMerge w:val="restart"/>
            <w:shd w:val="clear" w:color="auto" w:fill="D9D9D9" w:themeFill="background1" w:themeFillShade="D9"/>
            <w:vAlign w:val="center"/>
            <w:tcPrChange w:id="77" w:author="Andres Fergadiotti" w:date="2020-10-16T13:31:00Z">
              <w:tcPr>
                <w:tcW w:w="1274" w:type="pct"/>
                <w:vMerge w:val="restart"/>
                <w:shd w:val="clear" w:color="000000" w:fill="FFFFFF"/>
                <w:vAlign w:val="center"/>
              </w:tcPr>
            </w:tcPrChange>
          </w:tcPr>
          <w:p w14:paraId="6613A2AD" w14:textId="4F7350A5" w:rsidR="00F4798A" w:rsidRPr="00064244" w:rsidRDefault="00F4798A" w:rsidP="00557F67">
            <w:pPr>
              <w:spacing w:before="0" w:after="0" w:line="240" w:lineRule="auto"/>
              <w:jc w:val="center"/>
              <w:rPr>
                <w:rFonts w:eastAsia="Times New Roman" w:cs="Calibri Light"/>
                <w:color w:val="000000"/>
                <w:sz w:val="20"/>
                <w:szCs w:val="20"/>
              </w:rPr>
            </w:pPr>
            <w:r w:rsidRPr="00064244">
              <w:rPr>
                <w:rFonts w:eastAsia="Times New Roman" w:cs="Calibri Light"/>
                <w:color w:val="000000"/>
                <w:sz w:val="20"/>
                <w:szCs w:val="20"/>
              </w:rPr>
              <w:t>Normal replacement (</w:t>
            </w:r>
            <w:commentRangeStart w:id="78"/>
            <w:commentRangeStart w:id="79"/>
            <w:r w:rsidRPr="00064244">
              <w:rPr>
                <w:rFonts w:eastAsia="Times New Roman" w:cs="Calibri Light"/>
                <w:color w:val="000000"/>
                <w:sz w:val="20"/>
                <w:szCs w:val="20"/>
              </w:rPr>
              <w:t>NR</w:t>
            </w:r>
            <w:commentRangeEnd w:id="78"/>
            <w:r w:rsidRPr="00064244">
              <w:rPr>
                <w:rStyle w:val="CommentReference"/>
              </w:rPr>
              <w:commentReference w:id="78"/>
            </w:r>
            <w:commentRangeEnd w:id="79"/>
            <w:r w:rsidRPr="00064244">
              <w:rPr>
                <w:rStyle w:val="CommentReference"/>
              </w:rPr>
              <w:commentReference w:id="79"/>
            </w:r>
            <w:r w:rsidRPr="00064244">
              <w:rPr>
                <w:rFonts w:eastAsia="Times New Roman" w:cs="Calibri Light"/>
                <w:color w:val="000000"/>
                <w:sz w:val="20"/>
                <w:szCs w:val="20"/>
              </w:rPr>
              <w:t>)</w:t>
            </w:r>
          </w:p>
        </w:tc>
        <w:tc>
          <w:tcPr>
            <w:tcW w:w="1920" w:type="pct"/>
            <w:vMerge w:val="restart"/>
            <w:shd w:val="clear" w:color="auto" w:fill="D9D9D9" w:themeFill="background1" w:themeFillShade="D9"/>
            <w:vAlign w:val="center"/>
            <w:tcPrChange w:id="80" w:author="Andres Fergadiotti" w:date="2020-10-16T13:31:00Z">
              <w:tcPr>
                <w:tcW w:w="1920" w:type="pct"/>
                <w:vMerge w:val="restart"/>
                <w:shd w:val="clear" w:color="000000" w:fill="FFFFFF"/>
                <w:vAlign w:val="center"/>
              </w:tcPr>
            </w:tcPrChange>
          </w:tcPr>
          <w:p w14:paraId="785252E3" w14:textId="18E17623" w:rsidR="00F4798A" w:rsidRPr="00064244" w:rsidRDefault="00F4798A" w:rsidP="00557F67">
            <w:pPr>
              <w:spacing w:before="0" w:after="0" w:line="240" w:lineRule="auto"/>
              <w:jc w:val="center"/>
              <w:rPr>
                <w:rFonts w:eastAsia="Times New Roman" w:cs="Calibri Light"/>
                <w:color w:val="000000"/>
                <w:sz w:val="20"/>
                <w:szCs w:val="20"/>
              </w:rPr>
            </w:pPr>
            <w:r w:rsidRPr="00064244">
              <w:rPr>
                <w:rFonts w:eastAsia="Times New Roman" w:cs="Calibri Light"/>
                <w:color w:val="000000"/>
                <w:sz w:val="20"/>
                <w:szCs w:val="20"/>
              </w:rPr>
              <w:t>Room</w:t>
            </w:r>
            <w:r w:rsidR="00907505">
              <w:rPr>
                <w:rFonts w:eastAsia="Times New Roman" w:cs="Calibri Light"/>
                <w:color w:val="000000"/>
                <w:sz w:val="20"/>
                <w:szCs w:val="20"/>
              </w:rPr>
              <w:t xml:space="preserve"> unit (</w:t>
            </w:r>
            <w:r w:rsidR="00250951">
              <w:rPr>
                <w:rFonts w:eastAsia="Times New Roman" w:cs="Calibri Light"/>
                <w:color w:val="000000"/>
                <w:sz w:val="20"/>
                <w:szCs w:val="20"/>
              </w:rPr>
              <w:t xml:space="preserve">HP or AC with electric resistance space heater) </w:t>
            </w:r>
            <w:r w:rsidR="00EC2600">
              <w:rPr>
                <w:rFonts w:eastAsia="Times New Roman" w:cs="Calibri Light"/>
                <w:color w:val="000000"/>
                <w:sz w:val="20"/>
                <w:szCs w:val="20"/>
                <w:vertAlign w:val="superscript"/>
              </w:rPr>
              <w:t>a</w:t>
            </w:r>
          </w:p>
          <w:p w14:paraId="51A316B2" w14:textId="724663A9" w:rsidR="00F4798A" w:rsidRPr="00064244" w:rsidRDefault="00F4798A" w:rsidP="00557F67">
            <w:pPr>
              <w:spacing w:before="0" w:after="0" w:line="240" w:lineRule="auto"/>
              <w:jc w:val="center"/>
              <w:rPr>
                <w:rFonts w:eastAsia="Times New Roman" w:cs="Calibri Light"/>
                <w:color w:val="000000"/>
                <w:sz w:val="20"/>
                <w:szCs w:val="20"/>
              </w:rPr>
            </w:pPr>
          </w:p>
        </w:tc>
        <w:tc>
          <w:tcPr>
            <w:tcW w:w="827" w:type="pct"/>
            <w:shd w:val="clear" w:color="auto" w:fill="D9D9D9" w:themeFill="background1" w:themeFillShade="D9"/>
            <w:vAlign w:val="center"/>
            <w:tcPrChange w:id="81" w:author="Andres Fergadiotti" w:date="2020-10-16T13:31:00Z">
              <w:tcPr>
                <w:tcW w:w="827" w:type="pct"/>
                <w:shd w:val="clear" w:color="000000" w:fill="FFFFFF"/>
                <w:vAlign w:val="center"/>
              </w:tcPr>
            </w:tcPrChange>
          </w:tcPr>
          <w:p w14:paraId="1F4B52AA" w14:textId="2A7C487B" w:rsidR="00F4798A" w:rsidRPr="00064244" w:rsidRDefault="00F4798A" w:rsidP="00557F67">
            <w:pPr>
              <w:spacing w:before="0" w:after="0" w:line="240" w:lineRule="auto"/>
              <w:jc w:val="center"/>
              <w:rPr>
                <w:rFonts w:eastAsia="Times New Roman" w:cs="Calibri Light"/>
                <w:color w:val="000000"/>
                <w:sz w:val="20"/>
                <w:szCs w:val="20"/>
              </w:rPr>
            </w:pPr>
            <w:r w:rsidRPr="00064244">
              <w:rPr>
                <w:rFonts w:eastAsia="Times New Roman" w:cs="Calibri Light"/>
                <w:color w:val="000000"/>
                <w:sz w:val="20"/>
                <w:szCs w:val="20"/>
              </w:rPr>
              <w:t>Tier 1</w:t>
            </w:r>
          </w:p>
        </w:tc>
      </w:tr>
      <w:tr w:rsidR="00F4798A" w14:paraId="62E7CAD0" w14:textId="27AF021A" w:rsidTr="008B1AFA">
        <w:tblPrEx>
          <w:tblW w:w="5000" w:type="pct"/>
          <w:tblBorders>
            <w:top w:val="single" w:sz="8" w:space="0" w:color="A6A6A6"/>
            <w:left w:val="single" w:sz="8" w:space="0" w:color="A6A6A6"/>
            <w:bottom w:val="single" w:sz="8" w:space="0" w:color="A6A6A6"/>
            <w:right w:val="single" w:sz="8" w:space="0" w:color="A6A6A6"/>
            <w:insideH w:val="single" w:sz="8" w:space="0" w:color="A6A6A6"/>
            <w:insideV w:val="single" w:sz="8" w:space="0" w:color="A6A6A6"/>
          </w:tblBorders>
          <w:tblPrExChange w:id="82" w:author="Andres Fergadiotti" w:date="2020-10-16T13:31:00Z">
            <w:tblPrEx>
              <w:tblW w:w="5000" w:type="pct"/>
              <w:tblBorders>
                <w:top w:val="single" w:sz="8" w:space="0" w:color="A6A6A6"/>
                <w:left w:val="single" w:sz="8" w:space="0" w:color="A6A6A6"/>
                <w:bottom w:val="single" w:sz="8" w:space="0" w:color="A6A6A6"/>
                <w:right w:val="single" w:sz="8" w:space="0" w:color="A6A6A6"/>
                <w:insideH w:val="single" w:sz="8" w:space="0" w:color="A6A6A6"/>
                <w:insideV w:val="single" w:sz="8" w:space="0" w:color="A6A6A6"/>
              </w:tblBorders>
            </w:tblPrEx>
          </w:tblPrExChange>
        </w:tblPrEx>
        <w:trPr>
          <w:trHeight w:val="315"/>
          <w:trPrChange w:id="83" w:author="Andres Fergadiotti" w:date="2020-10-16T13:31:00Z">
            <w:trPr>
              <w:trHeight w:val="315"/>
            </w:trPr>
          </w:trPrChange>
        </w:trPr>
        <w:tc>
          <w:tcPr>
            <w:tcW w:w="979" w:type="pct"/>
            <w:shd w:val="clear" w:color="auto" w:fill="D9D9D9" w:themeFill="background1" w:themeFillShade="D9"/>
            <w:vAlign w:val="center"/>
            <w:tcPrChange w:id="84" w:author="Andres Fergadiotti" w:date="2020-10-16T13:31:00Z">
              <w:tcPr>
                <w:tcW w:w="979" w:type="pct"/>
                <w:shd w:val="clear" w:color="000000" w:fill="FFFFFF"/>
                <w:vAlign w:val="center"/>
              </w:tcPr>
            </w:tcPrChange>
          </w:tcPr>
          <w:p w14:paraId="440B539C" w14:textId="310429B8" w:rsidR="00F4798A" w:rsidRPr="00064244" w:rsidRDefault="00F4798A" w:rsidP="00557F67">
            <w:pPr>
              <w:spacing w:before="0" w:after="0" w:line="240" w:lineRule="auto"/>
              <w:jc w:val="center"/>
              <w:rPr>
                <w:sz w:val="20"/>
                <w:szCs w:val="22"/>
              </w:rPr>
            </w:pPr>
            <w:r w:rsidRPr="00064244">
              <w:rPr>
                <w:rFonts w:cs="Calibri Light"/>
                <w:color w:val="000000"/>
                <w:sz w:val="20"/>
                <w:szCs w:val="20"/>
              </w:rPr>
              <w:t>SWHC050</w:t>
            </w:r>
            <w:r>
              <w:rPr>
                <w:rFonts w:cs="Calibri Light"/>
                <w:color w:val="000000"/>
                <w:sz w:val="20"/>
                <w:szCs w:val="20"/>
              </w:rPr>
              <w:t>V</w:t>
            </w:r>
          </w:p>
        </w:tc>
        <w:tc>
          <w:tcPr>
            <w:tcW w:w="1274" w:type="pct"/>
            <w:vMerge/>
            <w:shd w:val="clear" w:color="auto" w:fill="D9D9D9" w:themeFill="background1" w:themeFillShade="D9"/>
            <w:vAlign w:val="center"/>
            <w:tcPrChange w:id="85" w:author="Andres Fergadiotti" w:date="2020-10-16T13:31:00Z">
              <w:tcPr>
                <w:tcW w:w="1274" w:type="pct"/>
                <w:vMerge/>
                <w:shd w:val="clear" w:color="000000" w:fill="FFFFFF"/>
                <w:vAlign w:val="center"/>
              </w:tcPr>
            </w:tcPrChange>
          </w:tcPr>
          <w:p w14:paraId="01935454" w14:textId="77777777" w:rsidR="00F4798A" w:rsidRPr="00064244" w:rsidRDefault="00F4798A" w:rsidP="00557F67">
            <w:pPr>
              <w:spacing w:before="0" w:after="0" w:line="240" w:lineRule="auto"/>
              <w:jc w:val="center"/>
              <w:rPr>
                <w:rFonts w:eastAsia="Times New Roman" w:cs="Calibri Light"/>
                <w:color w:val="000000"/>
                <w:sz w:val="20"/>
                <w:szCs w:val="20"/>
              </w:rPr>
            </w:pPr>
          </w:p>
        </w:tc>
        <w:tc>
          <w:tcPr>
            <w:tcW w:w="1920" w:type="pct"/>
            <w:vMerge/>
            <w:shd w:val="clear" w:color="auto" w:fill="D9D9D9" w:themeFill="background1" w:themeFillShade="D9"/>
            <w:vAlign w:val="center"/>
            <w:tcPrChange w:id="86" w:author="Andres Fergadiotti" w:date="2020-10-16T13:31:00Z">
              <w:tcPr>
                <w:tcW w:w="1920" w:type="pct"/>
                <w:vMerge/>
                <w:shd w:val="clear" w:color="000000" w:fill="FFFFFF"/>
                <w:vAlign w:val="center"/>
              </w:tcPr>
            </w:tcPrChange>
          </w:tcPr>
          <w:p w14:paraId="40BE62F9" w14:textId="39E367FA" w:rsidR="00F4798A" w:rsidRPr="00064244" w:rsidRDefault="00F4798A" w:rsidP="00557F67">
            <w:pPr>
              <w:spacing w:before="0" w:after="0" w:line="240" w:lineRule="auto"/>
              <w:jc w:val="center"/>
              <w:rPr>
                <w:rFonts w:eastAsia="Times New Roman" w:cs="Calibri Light"/>
                <w:color w:val="000000"/>
                <w:sz w:val="20"/>
                <w:szCs w:val="20"/>
              </w:rPr>
            </w:pPr>
          </w:p>
        </w:tc>
        <w:tc>
          <w:tcPr>
            <w:tcW w:w="827" w:type="pct"/>
            <w:shd w:val="clear" w:color="auto" w:fill="D9D9D9" w:themeFill="background1" w:themeFillShade="D9"/>
            <w:vAlign w:val="center"/>
            <w:tcPrChange w:id="87" w:author="Andres Fergadiotti" w:date="2020-10-16T13:31:00Z">
              <w:tcPr>
                <w:tcW w:w="827" w:type="pct"/>
                <w:shd w:val="clear" w:color="000000" w:fill="FFFFFF"/>
                <w:vAlign w:val="center"/>
              </w:tcPr>
            </w:tcPrChange>
          </w:tcPr>
          <w:p w14:paraId="7FF057B6" w14:textId="7CF569A0" w:rsidR="00F4798A" w:rsidRPr="00064244" w:rsidRDefault="00F4798A" w:rsidP="00557F67">
            <w:pPr>
              <w:spacing w:before="0" w:after="0" w:line="240" w:lineRule="auto"/>
              <w:jc w:val="center"/>
              <w:rPr>
                <w:rFonts w:eastAsia="Times New Roman" w:cs="Calibri Light"/>
                <w:color w:val="000000"/>
                <w:sz w:val="20"/>
                <w:szCs w:val="20"/>
              </w:rPr>
            </w:pPr>
            <w:r w:rsidRPr="00064244">
              <w:rPr>
                <w:rFonts w:eastAsia="Times New Roman" w:cs="Calibri Light"/>
                <w:color w:val="000000"/>
                <w:sz w:val="20"/>
                <w:szCs w:val="20"/>
              </w:rPr>
              <w:t>Tier 2</w:t>
            </w:r>
          </w:p>
        </w:tc>
      </w:tr>
      <w:tr w:rsidR="00F4798A" w14:paraId="037C411C" w14:textId="4261F121" w:rsidTr="008B1AFA">
        <w:tblPrEx>
          <w:tblW w:w="5000" w:type="pct"/>
          <w:tblBorders>
            <w:top w:val="single" w:sz="8" w:space="0" w:color="A6A6A6"/>
            <w:left w:val="single" w:sz="8" w:space="0" w:color="A6A6A6"/>
            <w:bottom w:val="single" w:sz="8" w:space="0" w:color="A6A6A6"/>
            <w:right w:val="single" w:sz="8" w:space="0" w:color="A6A6A6"/>
            <w:insideH w:val="single" w:sz="8" w:space="0" w:color="A6A6A6"/>
            <w:insideV w:val="single" w:sz="8" w:space="0" w:color="A6A6A6"/>
          </w:tblBorders>
          <w:tblPrExChange w:id="88" w:author="Andres Fergadiotti" w:date="2020-10-16T13:31:00Z">
            <w:tblPrEx>
              <w:tblW w:w="5000" w:type="pct"/>
              <w:tblBorders>
                <w:top w:val="single" w:sz="8" w:space="0" w:color="A6A6A6"/>
                <w:left w:val="single" w:sz="8" w:space="0" w:color="A6A6A6"/>
                <w:bottom w:val="single" w:sz="8" w:space="0" w:color="A6A6A6"/>
                <w:right w:val="single" w:sz="8" w:space="0" w:color="A6A6A6"/>
                <w:insideH w:val="single" w:sz="8" w:space="0" w:color="A6A6A6"/>
                <w:insideV w:val="single" w:sz="8" w:space="0" w:color="A6A6A6"/>
              </w:tblBorders>
            </w:tblPrEx>
          </w:tblPrExChange>
        </w:tblPrEx>
        <w:trPr>
          <w:trHeight w:val="315"/>
          <w:trPrChange w:id="89" w:author="Andres Fergadiotti" w:date="2020-10-16T13:31:00Z">
            <w:trPr>
              <w:trHeight w:val="315"/>
            </w:trPr>
          </w:trPrChange>
        </w:trPr>
        <w:tc>
          <w:tcPr>
            <w:tcW w:w="979" w:type="pct"/>
            <w:shd w:val="clear" w:color="auto" w:fill="D9D9D9" w:themeFill="background1" w:themeFillShade="D9"/>
            <w:vAlign w:val="center"/>
            <w:tcPrChange w:id="90" w:author="Andres Fergadiotti" w:date="2020-10-16T13:31:00Z">
              <w:tcPr>
                <w:tcW w:w="979" w:type="pct"/>
                <w:shd w:val="clear" w:color="000000" w:fill="FFFFFF"/>
                <w:vAlign w:val="center"/>
              </w:tcPr>
            </w:tcPrChange>
          </w:tcPr>
          <w:p w14:paraId="715C7E07" w14:textId="73ACF930" w:rsidR="00F4798A" w:rsidRPr="00064244" w:rsidRDefault="00F4798A" w:rsidP="00557F67">
            <w:pPr>
              <w:spacing w:before="0" w:after="0" w:line="240" w:lineRule="auto"/>
              <w:jc w:val="center"/>
              <w:rPr>
                <w:sz w:val="20"/>
                <w:szCs w:val="22"/>
              </w:rPr>
            </w:pPr>
            <w:r w:rsidRPr="00064244">
              <w:rPr>
                <w:rFonts w:cs="Calibri Light"/>
                <w:color w:val="000000"/>
                <w:sz w:val="20"/>
                <w:szCs w:val="20"/>
              </w:rPr>
              <w:t>SWHC050</w:t>
            </w:r>
            <w:r>
              <w:rPr>
                <w:rFonts w:cs="Calibri Light"/>
                <w:color w:val="000000"/>
                <w:sz w:val="20"/>
                <w:szCs w:val="20"/>
              </w:rPr>
              <w:t>W</w:t>
            </w:r>
          </w:p>
        </w:tc>
        <w:tc>
          <w:tcPr>
            <w:tcW w:w="1274" w:type="pct"/>
            <w:vMerge/>
            <w:shd w:val="clear" w:color="auto" w:fill="D9D9D9" w:themeFill="background1" w:themeFillShade="D9"/>
            <w:vAlign w:val="center"/>
            <w:tcPrChange w:id="91" w:author="Andres Fergadiotti" w:date="2020-10-16T13:31:00Z">
              <w:tcPr>
                <w:tcW w:w="1274" w:type="pct"/>
                <w:vMerge/>
                <w:shd w:val="clear" w:color="000000" w:fill="FFFFFF"/>
                <w:vAlign w:val="center"/>
              </w:tcPr>
            </w:tcPrChange>
          </w:tcPr>
          <w:p w14:paraId="045BC50A" w14:textId="77777777" w:rsidR="00F4798A" w:rsidRPr="00064244" w:rsidRDefault="00F4798A" w:rsidP="00557F67">
            <w:pPr>
              <w:spacing w:before="0" w:after="0" w:line="240" w:lineRule="auto"/>
              <w:jc w:val="center"/>
              <w:rPr>
                <w:rFonts w:eastAsia="Times New Roman" w:cs="Calibri Light"/>
                <w:color w:val="000000"/>
                <w:sz w:val="20"/>
                <w:szCs w:val="20"/>
              </w:rPr>
            </w:pPr>
          </w:p>
        </w:tc>
        <w:tc>
          <w:tcPr>
            <w:tcW w:w="1920" w:type="pct"/>
            <w:vMerge/>
            <w:shd w:val="clear" w:color="auto" w:fill="D9D9D9" w:themeFill="background1" w:themeFillShade="D9"/>
            <w:vAlign w:val="center"/>
            <w:tcPrChange w:id="92" w:author="Andres Fergadiotti" w:date="2020-10-16T13:31:00Z">
              <w:tcPr>
                <w:tcW w:w="1920" w:type="pct"/>
                <w:vMerge/>
                <w:shd w:val="clear" w:color="000000" w:fill="FFFFFF"/>
                <w:vAlign w:val="center"/>
              </w:tcPr>
            </w:tcPrChange>
          </w:tcPr>
          <w:p w14:paraId="747D3C39" w14:textId="31F64A36" w:rsidR="00F4798A" w:rsidRPr="00064244" w:rsidRDefault="00F4798A" w:rsidP="00557F67">
            <w:pPr>
              <w:spacing w:before="0" w:after="0" w:line="240" w:lineRule="auto"/>
              <w:jc w:val="center"/>
              <w:rPr>
                <w:rFonts w:eastAsia="Times New Roman" w:cs="Calibri Light"/>
                <w:color w:val="000000"/>
                <w:sz w:val="20"/>
                <w:szCs w:val="20"/>
              </w:rPr>
            </w:pPr>
          </w:p>
        </w:tc>
        <w:tc>
          <w:tcPr>
            <w:tcW w:w="827" w:type="pct"/>
            <w:shd w:val="clear" w:color="auto" w:fill="D9D9D9" w:themeFill="background1" w:themeFillShade="D9"/>
            <w:vAlign w:val="center"/>
            <w:tcPrChange w:id="93" w:author="Andres Fergadiotti" w:date="2020-10-16T13:31:00Z">
              <w:tcPr>
                <w:tcW w:w="827" w:type="pct"/>
                <w:shd w:val="clear" w:color="000000" w:fill="FFFFFF"/>
                <w:vAlign w:val="center"/>
              </w:tcPr>
            </w:tcPrChange>
          </w:tcPr>
          <w:p w14:paraId="426C5D53" w14:textId="6DE2223F" w:rsidR="00F4798A" w:rsidRPr="00064244" w:rsidRDefault="00F4798A" w:rsidP="00557F67">
            <w:pPr>
              <w:spacing w:before="0" w:after="0" w:line="240" w:lineRule="auto"/>
              <w:jc w:val="center"/>
              <w:rPr>
                <w:rFonts w:eastAsia="Times New Roman" w:cs="Calibri Light"/>
                <w:color w:val="000000"/>
                <w:sz w:val="20"/>
                <w:szCs w:val="20"/>
              </w:rPr>
            </w:pPr>
            <w:r w:rsidRPr="00064244">
              <w:rPr>
                <w:rFonts w:eastAsia="Times New Roman" w:cs="Calibri Light"/>
                <w:color w:val="000000"/>
                <w:sz w:val="20"/>
                <w:szCs w:val="20"/>
              </w:rPr>
              <w:t>Tier 3</w:t>
            </w:r>
          </w:p>
        </w:tc>
      </w:tr>
      <w:tr w:rsidR="00F4798A" w14:paraId="740B680D" w14:textId="524506ED" w:rsidTr="008B1AFA">
        <w:tblPrEx>
          <w:tblW w:w="5000" w:type="pct"/>
          <w:tblBorders>
            <w:top w:val="single" w:sz="8" w:space="0" w:color="A6A6A6"/>
            <w:left w:val="single" w:sz="8" w:space="0" w:color="A6A6A6"/>
            <w:bottom w:val="single" w:sz="8" w:space="0" w:color="A6A6A6"/>
            <w:right w:val="single" w:sz="8" w:space="0" w:color="A6A6A6"/>
            <w:insideH w:val="single" w:sz="8" w:space="0" w:color="A6A6A6"/>
            <w:insideV w:val="single" w:sz="8" w:space="0" w:color="A6A6A6"/>
          </w:tblBorders>
          <w:tblPrExChange w:id="94" w:author="Andres Fergadiotti" w:date="2020-10-16T13:31:00Z">
            <w:tblPrEx>
              <w:tblW w:w="5000" w:type="pct"/>
              <w:tblBorders>
                <w:top w:val="single" w:sz="8" w:space="0" w:color="A6A6A6"/>
                <w:left w:val="single" w:sz="8" w:space="0" w:color="A6A6A6"/>
                <w:bottom w:val="single" w:sz="8" w:space="0" w:color="A6A6A6"/>
                <w:right w:val="single" w:sz="8" w:space="0" w:color="A6A6A6"/>
                <w:insideH w:val="single" w:sz="8" w:space="0" w:color="A6A6A6"/>
                <w:insideV w:val="single" w:sz="8" w:space="0" w:color="A6A6A6"/>
              </w:tblBorders>
            </w:tblPrEx>
          </w:tblPrExChange>
        </w:tblPrEx>
        <w:trPr>
          <w:trHeight w:val="315"/>
          <w:trPrChange w:id="95" w:author="Andres Fergadiotti" w:date="2020-10-16T13:31:00Z">
            <w:trPr>
              <w:trHeight w:val="315"/>
            </w:trPr>
          </w:trPrChange>
        </w:trPr>
        <w:tc>
          <w:tcPr>
            <w:tcW w:w="979" w:type="pct"/>
            <w:shd w:val="clear" w:color="auto" w:fill="D9D9D9" w:themeFill="background1" w:themeFillShade="D9"/>
            <w:vAlign w:val="center"/>
            <w:tcPrChange w:id="96" w:author="Andres Fergadiotti" w:date="2020-10-16T13:31:00Z">
              <w:tcPr>
                <w:tcW w:w="979" w:type="pct"/>
                <w:shd w:val="clear" w:color="000000" w:fill="FFFFFF"/>
                <w:vAlign w:val="center"/>
              </w:tcPr>
            </w:tcPrChange>
          </w:tcPr>
          <w:p w14:paraId="50DA7FF3" w14:textId="139A6719" w:rsidR="00F4798A" w:rsidRPr="00064244" w:rsidRDefault="00F4798A" w:rsidP="00557F67">
            <w:pPr>
              <w:spacing w:before="0" w:after="0" w:line="240" w:lineRule="auto"/>
              <w:jc w:val="center"/>
              <w:rPr>
                <w:sz w:val="20"/>
                <w:szCs w:val="22"/>
              </w:rPr>
            </w:pPr>
            <w:r w:rsidRPr="00064244">
              <w:rPr>
                <w:rFonts w:cs="Calibri Light"/>
                <w:color w:val="000000"/>
                <w:sz w:val="20"/>
                <w:szCs w:val="20"/>
              </w:rPr>
              <w:t>SWHC050</w:t>
            </w:r>
            <w:r>
              <w:rPr>
                <w:rFonts w:cs="Calibri Light"/>
                <w:color w:val="000000"/>
                <w:sz w:val="20"/>
                <w:szCs w:val="20"/>
              </w:rPr>
              <w:t>X</w:t>
            </w:r>
          </w:p>
        </w:tc>
        <w:tc>
          <w:tcPr>
            <w:tcW w:w="1274" w:type="pct"/>
            <w:vMerge/>
            <w:shd w:val="clear" w:color="auto" w:fill="D9D9D9" w:themeFill="background1" w:themeFillShade="D9"/>
            <w:vAlign w:val="center"/>
            <w:tcPrChange w:id="97" w:author="Andres Fergadiotti" w:date="2020-10-16T13:31:00Z">
              <w:tcPr>
                <w:tcW w:w="1274" w:type="pct"/>
                <w:vMerge/>
                <w:shd w:val="clear" w:color="000000" w:fill="FFFFFF"/>
                <w:vAlign w:val="center"/>
              </w:tcPr>
            </w:tcPrChange>
          </w:tcPr>
          <w:p w14:paraId="696B70A1" w14:textId="77777777" w:rsidR="00F4798A" w:rsidRPr="00064244" w:rsidRDefault="00F4798A" w:rsidP="00557F67">
            <w:pPr>
              <w:spacing w:before="0" w:after="0" w:line="240" w:lineRule="auto"/>
              <w:jc w:val="center"/>
              <w:rPr>
                <w:rFonts w:eastAsia="Times New Roman" w:cs="Calibri Light"/>
                <w:color w:val="000000"/>
                <w:sz w:val="20"/>
                <w:szCs w:val="20"/>
              </w:rPr>
            </w:pPr>
          </w:p>
        </w:tc>
        <w:tc>
          <w:tcPr>
            <w:tcW w:w="1920" w:type="pct"/>
            <w:vMerge/>
            <w:shd w:val="clear" w:color="auto" w:fill="D9D9D9" w:themeFill="background1" w:themeFillShade="D9"/>
            <w:vAlign w:val="center"/>
            <w:tcPrChange w:id="98" w:author="Andres Fergadiotti" w:date="2020-10-16T13:31:00Z">
              <w:tcPr>
                <w:tcW w:w="1920" w:type="pct"/>
                <w:vMerge/>
                <w:shd w:val="clear" w:color="000000" w:fill="FFFFFF"/>
                <w:vAlign w:val="center"/>
              </w:tcPr>
            </w:tcPrChange>
          </w:tcPr>
          <w:p w14:paraId="566B78F0" w14:textId="6F1FDEFE" w:rsidR="00F4798A" w:rsidRPr="00064244" w:rsidRDefault="00F4798A" w:rsidP="00557F67">
            <w:pPr>
              <w:spacing w:before="0" w:after="0" w:line="240" w:lineRule="auto"/>
              <w:jc w:val="center"/>
              <w:rPr>
                <w:rFonts w:eastAsia="Times New Roman" w:cs="Calibri Light"/>
                <w:color w:val="000000"/>
                <w:sz w:val="20"/>
                <w:szCs w:val="20"/>
              </w:rPr>
            </w:pPr>
          </w:p>
        </w:tc>
        <w:tc>
          <w:tcPr>
            <w:tcW w:w="827" w:type="pct"/>
            <w:shd w:val="clear" w:color="auto" w:fill="D9D9D9" w:themeFill="background1" w:themeFillShade="D9"/>
            <w:vAlign w:val="center"/>
            <w:tcPrChange w:id="99" w:author="Andres Fergadiotti" w:date="2020-10-16T13:31:00Z">
              <w:tcPr>
                <w:tcW w:w="827" w:type="pct"/>
                <w:shd w:val="clear" w:color="000000" w:fill="FFFFFF"/>
                <w:vAlign w:val="center"/>
              </w:tcPr>
            </w:tcPrChange>
          </w:tcPr>
          <w:p w14:paraId="3D27A0C4" w14:textId="1748C64C" w:rsidR="00F4798A" w:rsidRPr="00064244" w:rsidRDefault="00F4798A" w:rsidP="00557F67">
            <w:pPr>
              <w:spacing w:before="0" w:after="0" w:line="240" w:lineRule="auto"/>
              <w:jc w:val="center"/>
              <w:rPr>
                <w:rFonts w:eastAsia="Times New Roman" w:cs="Calibri Light"/>
                <w:color w:val="000000"/>
                <w:sz w:val="20"/>
                <w:szCs w:val="20"/>
              </w:rPr>
            </w:pPr>
            <w:r w:rsidRPr="00064244">
              <w:rPr>
                <w:rFonts w:eastAsia="Times New Roman" w:cs="Calibri Light"/>
                <w:color w:val="000000"/>
                <w:sz w:val="20"/>
                <w:szCs w:val="20"/>
              </w:rPr>
              <w:t>Tier 4</w:t>
            </w:r>
          </w:p>
        </w:tc>
      </w:tr>
      <w:tr w:rsidR="00F4798A" w14:paraId="3BA0593A" w14:textId="5D84351A" w:rsidTr="008B1AFA">
        <w:tblPrEx>
          <w:tblW w:w="5000" w:type="pct"/>
          <w:tblBorders>
            <w:top w:val="single" w:sz="8" w:space="0" w:color="A6A6A6"/>
            <w:left w:val="single" w:sz="8" w:space="0" w:color="A6A6A6"/>
            <w:bottom w:val="single" w:sz="8" w:space="0" w:color="A6A6A6"/>
            <w:right w:val="single" w:sz="8" w:space="0" w:color="A6A6A6"/>
            <w:insideH w:val="single" w:sz="8" w:space="0" w:color="A6A6A6"/>
            <w:insideV w:val="single" w:sz="8" w:space="0" w:color="A6A6A6"/>
          </w:tblBorders>
          <w:tblPrExChange w:id="100" w:author="Andres Fergadiotti" w:date="2020-10-16T13:31:00Z">
            <w:tblPrEx>
              <w:tblW w:w="5000" w:type="pct"/>
              <w:tblBorders>
                <w:top w:val="single" w:sz="8" w:space="0" w:color="A6A6A6"/>
                <w:left w:val="single" w:sz="8" w:space="0" w:color="A6A6A6"/>
                <w:bottom w:val="single" w:sz="8" w:space="0" w:color="A6A6A6"/>
                <w:right w:val="single" w:sz="8" w:space="0" w:color="A6A6A6"/>
                <w:insideH w:val="single" w:sz="8" w:space="0" w:color="A6A6A6"/>
                <w:insideV w:val="single" w:sz="8" w:space="0" w:color="A6A6A6"/>
              </w:tblBorders>
            </w:tblPrEx>
          </w:tblPrExChange>
        </w:tblPrEx>
        <w:trPr>
          <w:trHeight w:val="315"/>
          <w:trPrChange w:id="101" w:author="Andres Fergadiotti" w:date="2020-10-16T13:31:00Z">
            <w:trPr>
              <w:trHeight w:val="315"/>
            </w:trPr>
          </w:trPrChange>
        </w:trPr>
        <w:tc>
          <w:tcPr>
            <w:tcW w:w="979" w:type="pct"/>
            <w:shd w:val="clear" w:color="auto" w:fill="D9D9D9" w:themeFill="background1" w:themeFillShade="D9"/>
            <w:vAlign w:val="center"/>
            <w:tcPrChange w:id="102" w:author="Andres Fergadiotti" w:date="2020-10-16T13:31:00Z">
              <w:tcPr>
                <w:tcW w:w="979" w:type="pct"/>
                <w:shd w:val="clear" w:color="000000" w:fill="FFFFFF"/>
                <w:vAlign w:val="center"/>
              </w:tcPr>
            </w:tcPrChange>
          </w:tcPr>
          <w:p w14:paraId="2714A807" w14:textId="019BD76E" w:rsidR="00F4798A" w:rsidRPr="00557F67" w:rsidRDefault="00F4798A" w:rsidP="00557F67">
            <w:pPr>
              <w:spacing w:before="0" w:after="0" w:line="240" w:lineRule="auto"/>
              <w:jc w:val="center"/>
              <w:rPr>
                <w:sz w:val="20"/>
                <w:szCs w:val="22"/>
              </w:rPr>
            </w:pPr>
            <w:r>
              <w:rPr>
                <w:rFonts w:cs="Calibri Light"/>
                <w:color w:val="000000"/>
                <w:sz w:val="20"/>
                <w:szCs w:val="20"/>
              </w:rPr>
              <w:t>SWHC050</w:t>
            </w:r>
            <w:r w:rsidR="00466212">
              <w:rPr>
                <w:rFonts w:cs="Calibri Light"/>
                <w:color w:val="000000"/>
                <w:sz w:val="20"/>
                <w:szCs w:val="20"/>
              </w:rPr>
              <w:t>Y</w:t>
            </w:r>
          </w:p>
        </w:tc>
        <w:tc>
          <w:tcPr>
            <w:tcW w:w="1274" w:type="pct"/>
            <w:vMerge/>
            <w:shd w:val="clear" w:color="auto" w:fill="D9D9D9" w:themeFill="background1" w:themeFillShade="D9"/>
            <w:vAlign w:val="center"/>
            <w:tcPrChange w:id="103" w:author="Andres Fergadiotti" w:date="2020-10-16T13:31:00Z">
              <w:tcPr>
                <w:tcW w:w="1274" w:type="pct"/>
                <w:vMerge/>
                <w:shd w:val="clear" w:color="000000" w:fill="FFFFFF"/>
                <w:vAlign w:val="center"/>
              </w:tcPr>
            </w:tcPrChange>
          </w:tcPr>
          <w:p w14:paraId="5E7ED20F" w14:textId="77777777" w:rsidR="00F4798A" w:rsidRPr="00CF2E71" w:rsidRDefault="00F4798A" w:rsidP="00557F67">
            <w:pPr>
              <w:spacing w:before="0" w:after="0" w:line="240" w:lineRule="auto"/>
              <w:jc w:val="center"/>
              <w:rPr>
                <w:rFonts w:eastAsia="Times New Roman" w:cs="Calibri Light"/>
                <w:color w:val="000000"/>
                <w:sz w:val="20"/>
                <w:szCs w:val="20"/>
              </w:rPr>
            </w:pPr>
          </w:p>
        </w:tc>
        <w:tc>
          <w:tcPr>
            <w:tcW w:w="1920" w:type="pct"/>
            <w:vMerge w:val="restart"/>
            <w:shd w:val="clear" w:color="auto" w:fill="D9D9D9" w:themeFill="background1" w:themeFillShade="D9"/>
            <w:vAlign w:val="center"/>
            <w:tcPrChange w:id="104" w:author="Andres Fergadiotti" w:date="2020-10-16T13:31:00Z">
              <w:tcPr>
                <w:tcW w:w="1920" w:type="pct"/>
                <w:vMerge w:val="restart"/>
                <w:shd w:val="clear" w:color="000000" w:fill="FFFFFF"/>
                <w:vAlign w:val="center"/>
              </w:tcPr>
            </w:tcPrChange>
          </w:tcPr>
          <w:p w14:paraId="0CFC06DF" w14:textId="69815573" w:rsidR="00F4798A" w:rsidRDefault="00F4798A" w:rsidP="00557F67">
            <w:pPr>
              <w:spacing w:before="0" w:after="0" w:line="240" w:lineRule="auto"/>
              <w:jc w:val="center"/>
              <w:rPr>
                <w:rFonts w:eastAsia="Times New Roman" w:cs="Calibri Light"/>
                <w:color w:val="000000"/>
                <w:sz w:val="20"/>
                <w:szCs w:val="20"/>
              </w:rPr>
            </w:pPr>
            <w:commentRangeStart w:id="105"/>
            <w:commentRangeStart w:id="106"/>
            <w:r>
              <w:rPr>
                <w:rFonts w:eastAsia="Times New Roman" w:cs="Calibri Light"/>
                <w:color w:val="000000"/>
                <w:sz w:val="20"/>
                <w:szCs w:val="20"/>
              </w:rPr>
              <w:t>Ductless HP</w:t>
            </w:r>
            <w:commentRangeEnd w:id="105"/>
            <w:r>
              <w:rPr>
                <w:rStyle w:val="CommentReference"/>
              </w:rPr>
              <w:commentReference w:id="105"/>
            </w:r>
            <w:commentRangeEnd w:id="106"/>
            <w:r w:rsidR="00EC2600">
              <w:rPr>
                <w:rFonts w:eastAsia="Times New Roman" w:cs="Calibri Light"/>
                <w:color w:val="000000"/>
                <w:sz w:val="20"/>
                <w:szCs w:val="20"/>
              </w:rPr>
              <w:t xml:space="preserve"> </w:t>
            </w:r>
            <w:r w:rsidR="00EC2600" w:rsidRPr="00EC2600">
              <w:rPr>
                <w:rFonts w:eastAsia="Times New Roman" w:cs="Calibri Light"/>
                <w:color w:val="000000"/>
                <w:sz w:val="20"/>
                <w:szCs w:val="20"/>
                <w:vertAlign w:val="superscript"/>
              </w:rPr>
              <w:t>b</w:t>
            </w:r>
            <w:r w:rsidRPr="00EC2600">
              <w:rPr>
                <w:rStyle w:val="CommentReference"/>
                <w:vertAlign w:val="superscript"/>
              </w:rPr>
              <w:commentReference w:id="106"/>
            </w:r>
          </w:p>
        </w:tc>
        <w:tc>
          <w:tcPr>
            <w:tcW w:w="827" w:type="pct"/>
            <w:shd w:val="clear" w:color="auto" w:fill="D9D9D9" w:themeFill="background1" w:themeFillShade="D9"/>
            <w:vAlign w:val="center"/>
            <w:tcPrChange w:id="107" w:author="Andres Fergadiotti" w:date="2020-10-16T13:31:00Z">
              <w:tcPr>
                <w:tcW w:w="827" w:type="pct"/>
                <w:shd w:val="clear" w:color="000000" w:fill="FFFFFF"/>
                <w:vAlign w:val="center"/>
              </w:tcPr>
            </w:tcPrChange>
          </w:tcPr>
          <w:p w14:paraId="33F607EE" w14:textId="2B3E745F" w:rsidR="00F4798A" w:rsidRDefault="00F4798A" w:rsidP="00557F67">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Tier 1</w:t>
            </w:r>
          </w:p>
        </w:tc>
      </w:tr>
      <w:tr w:rsidR="00F4798A" w14:paraId="5158AAB6" w14:textId="009AF501" w:rsidTr="008B1AFA">
        <w:tblPrEx>
          <w:tblW w:w="5000" w:type="pct"/>
          <w:tblBorders>
            <w:top w:val="single" w:sz="8" w:space="0" w:color="A6A6A6"/>
            <w:left w:val="single" w:sz="8" w:space="0" w:color="A6A6A6"/>
            <w:bottom w:val="single" w:sz="8" w:space="0" w:color="A6A6A6"/>
            <w:right w:val="single" w:sz="8" w:space="0" w:color="A6A6A6"/>
            <w:insideH w:val="single" w:sz="8" w:space="0" w:color="A6A6A6"/>
            <w:insideV w:val="single" w:sz="8" w:space="0" w:color="A6A6A6"/>
          </w:tblBorders>
          <w:tblPrExChange w:id="108" w:author="Andres Fergadiotti" w:date="2020-10-16T13:31:00Z">
            <w:tblPrEx>
              <w:tblW w:w="5000" w:type="pct"/>
              <w:tblBorders>
                <w:top w:val="single" w:sz="8" w:space="0" w:color="A6A6A6"/>
                <w:left w:val="single" w:sz="8" w:space="0" w:color="A6A6A6"/>
                <w:bottom w:val="single" w:sz="8" w:space="0" w:color="A6A6A6"/>
                <w:right w:val="single" w:sz="8" w:space="0" w:color="A6A6A6"/>
                <w:insideH w:val="single" w:sz="8" w:space="0" w:color="A6A6A6"/>
                <w:insideV w:val="single" w:sz="8" w:space="0" w:color="A6A6A6"/>
              </w:tblBorders>
            </w:tblPrEx>
          </w:tblPrExChange>
        </w:tblPrEx>
        <w:trPr>
          <w:trHeight w:val="315"/>
          <w:trPrChange w:id="109" w:author="Andres Fergadiotti" w:date="2020-10-16T13:31:00Z">
            <w:trPr>
              <w:trHeight w:val="315"/>
            </w:trPr>
          </w:trPrChange>
        </w:trPr>
        <w:tc>
          <w:tcPr>
            <w:tcW w:w="979" w:type="pct"/>
            <w:shd w:val="clear" w:color="auto" w:fill="D9D9D9" w:themeFill="background1" w:themeFillShade="D9"/>
            <w:vAlign w:val="center"/>
            <w:tcPrChange w:id="110" w:author="Andres Fergadiotti" w:date="2020-10-16T13:31:00Z">
              <w:tcPr>
                <w:tcW w:w="979" w:type="pct"/>
                <w:shd w:val="clear" w:color="000000" w:fill="FFFFFF"/>
                <w:vAlign w:val="center"/>
              </w:tcPr>
            </w:tcPrChange>
          </w:tcPr>
          <w:p w14:paraId="118BD31A" w14:textId="0B41E7F7" w:rsidR="00F4798A" w:rsidRPr="00557F67" w:rsidRDefault="00F4798A" w:rsidP="00557F67">
            <w:pPr>
              <w:spacing w:before="0" w:after="0" w:line="240" w:lineRule="auto"/>
              <w:jc w:val="center"/>
              <w:rPr>
                <w:sz w:val="20"/>
                <w:szCs w:val="22"/>
              </w:rPr>
            </w:pPr>
            <w:r>
              <w:rPr>
                <w:rFonts w:cs="Calibri Light"/>
                <w:color w:val="000000"/>
                <w:sz w:val="20"/>
                <w:szCs w:val="20"/>
              </w:rPr>
              <w:t>SWHC050</w:t>
            </w:r>
            <w:r w:rsidR="00466212">
              <w:rPr>
                <w:rFonts w:cs="Calibri Light"/>
                <w:color w:val="000000"/>
                <w:sz w:val="20"/>
                <w:szCs w:val="20"/>
              </w:rPr>
              <w:t>Z</w:t>
            </w:r>
          </w:p>
        </w:tc>
        <w:tc>
          <w:tcPr>
            <w:tcW w:w="1274" w:type="pct"/>
            <w:vMerge/>
            <w:shd w:val="clear" w:color="auto" w:fill="D9D9D9" w:themeFill="background1" w:themeFillShade="D9"/>
            <w:vAlign w:val="center"/>
            <w:tcPrChange w:id="111" w:author="Andres Fergadiotti" w:date="2020-10-16T13:31:00Z">
              <w:tcPr>
                <w:tcW w:w="1274" w:type="pct"/>
                <w:vMerge/>
                <w:shd w:val="clear" w:color="000000" w:fill="FFFFFF"/>
                <w:vAlign w:val="center"/>
              </w:tcPr>
            </w:tcPrChange>
          </w:tcPr>
          <w:p w14:paraId="3C2E356F" w14:textId="77777777" w:rsidR="00F4798A" w:rsidRPr="00CF2E71" w:rsidRDefault="00F4798A" w:rsidP="00557F67">
            <w:pPr>
              <w:spacing w:before="0" w:after="0" w:line="240" w:lineRule="auto"/>
              <w:jc w:val="center"/>
              <w:rPr>
                <w:rFonts w:eastAsia="Times New Roman" w:cs="Calibri Light"/>
                <w:color w:val="000000"/>
                <w:sz w:val="20"/>
                <w:szCs w:val="20"/>
              </w:rPr>
            </w:pPr>
          </w:p>
        </w:tc>
        <w:tc>
          <w:tcPr>
            <w:tcW w:w="1920" w:type="pct"/>
            <w:vMerge/>
            <w:shd w:val="clear" w:color="auto" w:fill="D9D9D9" w:themeFill="background1" w:themeFillShade="D9"/>
            <w:vAlign w:val="center"/>
            <w:tcPrChange w:id="112" w:author="Andres Fergadiotti" w:date="2020-10-16T13:31:00Z">
              <w:tcPr>
                <w:tcW w:w="1920" w:type="pct"/>
                <w:vMerge/>
                <w:shd w:val="clear" w:color="000000" w:fill="FFFFFF"/>
                <w:vAlign w:val="center"/>
              </w:tcPr>
            </w:tcPrChange>
          </w:tcPr>
          <w:p w14:paraId="16CCFED3" w14:textId="3A0D5C49" w:rsidR="00F4798A" w:rsidRDefault="00F4798A" w:rsidP="00557F67">
            <w:pPr>
              <w:spacing w:before="0" w:after="0" w:line="240" w:lineRule="auto"/>
              <w:jc w:val="center"/>
              <w:rPr>
                <w:rFonts w:eastAsia="Times New Roman" w:cs="Calibri Light"/>
                <w:color w:val="000000"/>
                <w:sz w:val="20"/>
                <w:szCs w:val="20"/>
              </w:rPr>
            </w:pPr>
          </w:p>
        </w:tc>
        <w:tc>
          <w:tcPr>
            <w:tcW w:w="827" w:type="pct"/>
            <w:shd w:val="clear" w:color="auto" w:fill="D9D9D9" w:themeFill="background1" w:themeFillShade="D9"/>
            <w:vAlign w:val="center"/>
            <w:tcPrChange w:id="113" w:author="Andres Fergadiotti" w:date="2020-10-16T13:31:00Z">
              <w:tcPr>
                <w:tcW w:w="827" w:type="pct"/>
                <w:shd w:val="clear" w:color="000000" w:fill="FFFFFF"/>
                <w:vAlign w:val="center"/>
              </w:tcPr>
            </w:tcPrChange>
          </w:tcPr>
          <w:p w14:paraId="53B5DC09" w14:textId="16031FD4" w:rsidR="00F4798A" w:rsidRDefault="00F4798A" w:rsidP="00557F67">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Tier 2</w:t>
            </w:r>
          </w:p>
        </w:tc>
      </w:tr>
      <w:tr w:rsidR="00F4798A" w14:paraId="2A53D9C6" w14:textId="02C739B7" w:rsidTr="008B1AFA">
        <w:tblPrEx>
          <w:tblW w:w="5000" w:type="pct"/>
          <w:tblBorders>
            <w:top w:val="single" w:sz="8" w:space="0" w:color="A6A6A6"/>
            <w:left w:val="single" w:sz="8" w:space="0" w:color="A6A6A6"/>
            <w:bottom w:val="single" w:sz="8" w:space="0" w:color="A6A6A6"/>
            <w:right w:val="single" w:sz="8" w:space="0" w:color="A6A6A6"/>
            <w:insideH w:val="single" w:sz="8" w:space="0" w:color="A6A6A6"/>
            <w:insideV w:val="single" w:sz="8" w:space="0" w:color="A6A6A6"/>
          </w:tblBorders>
          <w:tblPrExChange w:id="114" w:author="Andres Fergadiotti" w:date="2020-10-16T13:31:00Z">
            <w:tblPrEx>
              <w:tblW w:w="5000" w:type="pct"/>
              <w:tblBorders>
                <w:top w:val="single" w:sz="8" w:space="0" w:color="A6A6A6"/>
                <w:left w:val="single" w:sz="8" w:space="0" w:color="A6A6A6"/>
                <w:bottom w:val="single" w:sz="8" w:space="0" w:color="A6A6A6"/>
                <w:right w:val="single" w:sz="8" w:space="0" w:color="A6A6A6"/>
                <w:insideH w:val="single" w:sz="8" w:space="0" w:color="A6A6A6"/>
                <w:insideV w:val="single" w:sz="8" w:space="0" w:color="A6A6A6"/>
              </w:tblBorders>
            </w:tblPrEx>
          </w:tblPrExChange>
        </w:tblPrEx>
        <w:trPr>
          <w:trHeight w:val="315"/>
          <w:trPrChange w:id="115" w:author="Andres Fergadiotti" w:date="2020-10-16T13:31:00Z">
            <w:trPr>
              <w:trHeight w:val="315"/>
            </w:trPr>
          </w:trPrChange>
        </w:trPr>
        <w:tc>
          <w:tcPr>
            <w:tcW w:w="979" w:type="pct"/>
            <w:shd w:val="clear" w:color="auto" w:fill="D9D9D9" w:themeFill="background1" w:themeFillShade="D9"/>
            <w:vAlign w:val="center"/>
            <w:tcPrChange w:id="116" w:author="Andres Fergadiotti" w:date="2020-10-16T13:31:00Z">
              <w:tcPr>
                <w:tcW w:w="979" w:type="pct"/>
                <w:shd w:val="clear" w:color="000000" w:fill="FFFFFF"/>
                <w:vAlign w:val="center"/>
              </w:tcPr>
            </w:tcPrChange>
          </w:tcPr>
          <w:p w14:paraId="5199DB96" w14:textId="6E994619" w:rsidR="00F4798A" w:rsidRPr="00557F67" w:rsidRDefault="00F4798A" w:rsidP="00557F67">
            <w:pPr>
              <w:spacing w:before="0" w:after="0" w:line="240" w:lineRule="auto"/>
              <w:jc w:val="center"/>
              <w:rPr>
                <w:sz w:val="20"/>
                <w:szCs w:val="22"/>
              </w:rPr>
            </w:pPr>
            <w:r>
              <w:rPr>
                <w:rFonts w:cs="Calibri Light"/>
                <w:color w:val="000000"/>
                <w:sz w:val="20"/>
                <w:szCs w:val="20"/>
              </w:rPr>
              <w:t>SWHC050A</w:t>
            </w:r>
            <w:r w:rsidR="00466212">
              <w:rPr>
                <w:rFonts w:cs="Calibri Light"/>
                <w:color w:val="000000"/>
                <w:sz w:val="20"/>
                <w:szCs w:val="20"/>
              </w:rPr>
              <w:t>A</w:t>
            </w:r>
          </w:p>
        </w:tc>
        <w:tc>
          <w:tcPr>
            <w:tcW w:w="1274" w:type="pct"/>
            <w:vMerge/>
            <w:shd w:val="clear" w:color="auto" w:fill="D9D9D9" w:themeFill="background1" w:themeFillShade="D9"/>
            <w:vAlign w:val="center"/>
            <w:tcPrChange w:id="117" w:author="Andres Fergadiotti" w:date="2020-10-16T13:31:00Z">
              <w:tcPr>
                <w:tcW w:w="1274" w:type="pct"/>
                <w:vMerge/>
                <w:shd w:val="clear" w:color="000000" w:fill="FFFFFF"/>
                <w:vAlign w:val="center"/>
              </w:tcPr>
            </w:tcPrChange>
          </w:tcPr>
          <w:p w14:paraId="1689F0AC" w14:textId="77777777" w:rsidR="00F4798A" w:rsidRPr="00CF2E71" w:rsidRDefault="00F4798A" w:rsidP="00557F67">
            <w:pPr>
              <w:spacing w:before="0" w:after="0" w:line="240" w:lineRule="auto"/>
              <w:jc w:val="center"/>
              <w:rPr>
                <w:rFonts w:eastAsia="Times New Roman" w:cs="Calibri Light"/>
                <w:color w:val="000000"/>
                <w:sz w:val="20"/>
                <w:szCs w:val="20"/>
              </w:rPr>
            </w:pPr>
          </w:p>
        </w:tc>
        <w:tc>
          <w:tcPr>
            <w:tcW w:w="1920" w:type="pct"/>
            <w:vMerge/>
            <w:shd w:val="clear" w:color="auto" w:fill="D9D9D9" w:themeFill="background1" w:themeFillShade="D9"/>
            <w:vAlign w:val="center"/>
            <w:tcPrChange w:id="118" w:author="Andres Fergadiotti" w:date="2020-10-16T13:31:00Z">
              <w:tcPr>
                <w:tcW w:w="1920" w:type="pct"/>
                <w:vMerge/>
                <w:shd w:val="clear" w:color="000000" w:fill="FFFFFF"/>
                <w:vAlign w:val="center"/>
              </w:tcPr>
            </w:tcPrChange>
          </w:tcPr>
          <w:p w14:paraId="2697D85B" w14:textId="2B7AA8FB" w:rsidR="00F4798A" w:rsidRDefault="00F4798A" w:rsidP="00557F67">
            <w:pPr>
              <w:spacing w:before="0" w:after="0" w:line="240" w:lineRule="auto"/>
              <w:jc w:val="center"/>
              <w:rPr>
                <w:rFonts w:eastAsia="Times New Roman" w:cs="Calibri Light"/>
                <w:color w:val="000000"/>
                <w:sz w:val="20"/>
                <w:szCs w:val="20"/>
              </w:rPr>
            </w:pPr>
          </w:p>
        </w:tc>
        <w:tc>
          <w:tcPr>
            <w:tcW w:w="827" w:type="pct"/>
            <w:shd w:val="clear" w:color="auto" w:fill="D9D9D9" w:themeFill="background1" w:themeFillShade="D9"/>
            <w:vAlign w:val="center"/>
            <w:tcPrChange w:id="119" w:author="Andres Fergadiotti" w:date="2020-10-16T13:31:00Z">
              <w:tcPr>
                <w:tcW w:w="827" w:type="pct"/>
                <w:shd w:val="clear" w:color="000000" w:fill="FFFFFF"/>
                <w:vAlign w:val="center"/>
              </w:tcPr>
            </w:tcPrChange>
          </w:tcPr>
          <w:p w14:paraId="2FFDC466" w14:textId="10E8CE27" w:rsidR="00F4798A" w:rsidRDefault="00F4798A" w:rsidP="00557F67">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Tier 3</w:t>
            </w:r>
          </w:p>
        </w:tc>
      </w:tr>
      <w:tr w:rsidR="00F4798A" w14:paraId="00736B00" w14:textId="35644943" w:rsidTr="008B1AFA">
        <w:tblPrEx>
          <w:tblW w:w="5000" w:type="pct"/>
          <w:tblBorders>
            <w:top w:val="single" w:sz="8" w:space="0" w:color="A6A6A6"/>
            <w:left w:val="single" w:sz="8" w:space="0" w:color="A6A6A6"/>
            <w:bottom w:val="single" w:sz="8" w:space="0" w:color="A6A6A6"/>
            <w:right w:val="single" w:sz="8" w:space="0" w:color="A6A6A6"/>
            <w:insideH w:val="single" w:sz="8" w:space="0" w:color="A6A6A6"/>
            <w:insideV w:val="single" w:sz="8" w:space="0" w:color="A6A6A6"/>
          </w:tblBorders>
          <w:tblPrExChange w:id="120" w:author="Andres Fergadiotti" w:date="2020-10-16T13:31:00Z">
            <w:tblPrEx>
              <w:tblW w:w="5000" w:type="pct"/>
              <w:tblBorders>
                <w:top w:val="single" w:sz="8" w:space="0" w:color="A6A6A6"/>
                <w:left w:val="single" w:sz="8" w:space="0" w:color="A6A6A6"/>
                <w:bottom w:val="single" w:sz="8" w:space="0" w:color="A6A6A6"/>
                <w:right w:val="single" w:sz="8" w:space="0" w:color="A6A6A6"/>
                <w:insideH w:val="single" w:sz="8" w:space="0" w:color="A6A6A6"/>
                <w:insideV w:val="single" w:sz="8" w:space="0" w:color="A6A6A6"/>
              </w:tblBorders>
            </w:tblPrEx>
          </w:tblPrExChange>
        </w:tblPrEx>
        <w:trPr>
          <w:trHeight w:val="315"/>
          <w:trPrChange w:id="121" w:author="Andres Fergadiotti" w:date="2020-10-16T13:31:00Z">
            <w:trPr>
              <w:trHeight w:val="315"/>
            </w:trPr>
          </w:trPrChange>
        </w:trPr>
        <w:tc>
          <w:tcPr>
            <w:tcW w:w="979" w:type="pct"/>
            <w:shd w:val="clear" w:color="auto" w:fill="D9D9D9" w:themeFill="background1" w:themeFillShade="D9"/>
            <w:vAlign w:val="center"/>
            <w:tcPrChange w:id="122" w:author="Andres Fergadiotti" w:date="2020-10-16T13:31:00Z">
              <w:tcPr>
                <w:tcW w:w="979" w:type="pct"/>
                <w:shd w:val="clear" w:color="000000" w:fill="FFFFFF"/>
                <w:vAlign w:val="center"/>
              </w:tcPr>
            </w:tcPrChange>
          </w:tcPr>
          <w:p w14:paraId="6DD65C0A" w14:textId="52F6F741" w:rsidR="00F4798A" w:rsidRPr="00557F67" w:rsidRDefault="00F4798A" w:rsidP="00557F67">
            <w:pPr>
              <w:spacing w:before="0" w:after="0" w:line="240" w:lineRule="auto"/>
              <w:jc w:val="center"/>
              <w:rPr>
                <w:sz w:val="20"/>
                <w:szCs w:val="22"/>
              </w:rPr>
            </w:pPr>
            <w:r>
              <w:rPr>
                <w:rFonts w:cs="Calibri Light"/>
                <w:color w:val="000000"/>
                <w:sz w:val="20"/>
                <w:szCs w:val="20"/>
              </w:rPr>
              <w:t>SWHC050A</w:t>
            </w:r>
            <w:r w:rsidR="00466212">
              <w:rPr>
                <w:rFonts w:cs="Calibri Light"/>
                <w:color w:val="000000"/>
                <w:sz w:val="20"/>
                <w:szCs w:val="20"/>
              </w:rPr>
              <w:t>B</w:t>
            </w:r>
          </w:p>
        </w:tc>
        <w:tc>
          <w:tcPr>
            <w:tcW w:w="1274" w:type="pct"/>
            <w:vMerge/>
            <w:shd w:val="clear" w:color="auto" w:fill="D9D9D9" w:themeFill="background1" w:themeFillShade="D9"/>
            <w:vAlign w:val="center"/>
            <w:tcPrChange w:id="123" w:author="Andres Fergadiotti" w:date="2020-10-16T13:31:00Z">
              <w:tcPr>
                <w:tcW w:w="1274" w:type="pct"/>
                <w:vMerge/>
                <w:shd w:val="clear" w:color="000000" w:fill="FFFFFF"/>
                <w:vAlign w:val="center"/>
              </w:tcPr>
            </w:tcPrChange>
          </w:tcPr>
          <w:p w14:paraId="5395E70A" w14:textId="77777777" w:rsidR="00F4798A" w:rsidRPr="00CF2E71" w:rsidRDefault="00F4798A" w:rsidP="00557F67">
            <w:pPr>
              <w:spacing w:before="0" w:after="0" w:line="240" w:lineRule="auto"/>
              <w:jc w:val="center"/>
              <w:rPr>
                <w:rFonts w:eastAsia="Times New Roman" w:cs="Calibri Light"/>
                <w:color w:val="000000"/>
                <w:sz w:val="20"/>
                <w:szCs w:val="20"/>
              </w:rPr>
            </w:pPr>
          </w:p>
        </w:tc>
        <w:tc>
          <w:tcPr>
            <w:tcW w:w="1920" w:type="pct"/>
            <w:vMerge/>
            <w:shd w:val="clear" w:color="auto" w:fill="D9D9D9" w:themeFill="background1" w:themeFillShade="D9"/>
            <w:vAlign w:val="center"/>
            <w:tcPrChange w:id="124" w:author="Andres Fergadiotti" w:date="2020-10-16T13:31:00Z">
              <w:tcPr>
                <w:tcW w:w="1920" w:type="pct"/>
                <w:vMerge/>
                <w:shd w:val="clear" w:color="000000" w:fill="FFFFFF"/>
                <w:vAlign w:val="center"/>
              </w:tcPr>
            </w:tcPrChange>
          </w:tcPr>
          <w:p w14:paraId="1CEE63B2" w14:textId="7C6E4415" w:rsidR="00F4798A" w:rsidRDefault="00F4798A" w:rsidP="00557F67">
            <w:pPr>
              <w:spacing w:before="0" w:after="0" w:line="240" w:lineRule="auto"/>
              <w:jc w:val="center"/>
              <w:rPr>
                <w:rFonts w:eastAsia="Times New Roman" w:cs="Calibri Light"/>
                <w:color w:val="000000"/>
                <w:sz w:val="20"/>
                <w:szCs w:val="20"/>
              </w:rPr>
            </w:pPr>
          </w:p>
        </w:tc>
        <w:tc>
          <w:tcPr>
            <w:tcW w:w="827" w:type="pct"/>
            <w:shd w:val="clear" w:color="auto" w:fill="D9D9D9" w:themeFill="background1" w:themeFillShade="D9"/>
            <w:vAlign w:val="center"/>
            <w:tcPrChange w:id="125" w:author="Andres Fergadiotti" w:date="2020-10-16T13:31:00Z">
              <w:tcPr>
                <w:tcW w:w="827" w:type="pct"/>
                <w:shd w:val="clear" w:color="000000" w:fill="FFFFFF"/>
                <w:vAlign w:val="center"/>
              </w:tcPr>
            </w:tcPrChange>
          </w:tcPr>
          <w:p w14:paraId="635B4F67" w14:textId="0D0BE0FD" w:rsidR="00F4798A" w:rsidRDefault="00F4798A" w:rsidP="00557F67">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Tier 4</w:t>
            </w:r>
          </w:p>
        </w:tc>
      </w:tr>
    </w:tbl>
    <w:p w14:paraId="18A169D9" w14:textId="5F4240BF" w:rsidR="008D6DC0" w:rsidRDefault="00576B6F" w:rsidP="008D6DC0">
      <w:pPr>
        <w:rPr>
          <w:rFonts w:cstheme="minorHAnsi"/>
          <w:szCs w:val="20"/>
        </w:rPr>
      </w:pPr>
      <w:bookmarkStart w:id="126" w:name="_Toc486490849"/>
      <w:bookmarkStart w:id="127" w:name="_Toc486580920"/>
      <w:r w:rsidRPr="00576B6F">
        <w:rPr>
          <w:rFonts w:cstheme="minorHAnsi"/>
          <w:szCs w:val="20"/>
          <w:vertAlign w:val="superscript"/>
        </w:rPr>
        <w:t>a</w:t>
      </w:r>
      <w:r w:rsidR="008D6DC0" w:rsidRPr="000365BD">
        <w:rPr>
          <w:rFonts w:cstheme="minorHAnsi"/>
          <w:szCs w:val="20"/>
        </w:rPr>
        <w:t xml:space="preserve"> </w:t>
      </w:r>
      <w:r w:rsidR="00EC2600" w:rsidRPr="006B7DAC">
        <w:rPr>
          <w:rFonts w:cstheme="minorHAnsi"/>
          <w:sz w:val="20"/>
          <w:szCs w:val="18"/>
        </w:rPr>
        <w:t>Code restricts electric resistance space heater. Hence the savings for these measures would be over a code complaint room HP.</w:t>
      </w:r>
    </w:p>
    <w:p w14:paraId="5C247E10" w14:textId="5E1CCF44" w:rsidR="00250951" w:rsidRDefault="00250951" w:rsidP="008D6DC0">
      <w:pPr>
        <w:rPr>
          <w:rFonts w:cstheme="minorHAnsi"/>
          <w:szCs w:val="20"/>
        </w:rPr>
      </w:pPr>
      <w:r w:rsidRPr="00250951">
        <w:rPr>
          <w:rFonts w:cstheme="minorHAnsi"/>
          <w:szCs w:val="20"/>
          <w:vertAlign w:val="superscript"/>
        </w:rPr>
        <w:t>b</w:t>
      </w:r>
      <w:r>
        <w:rPr>
          <w:rFonts w:cstheme="minorHAnsi"/>
          <w:szCs w:val="20"/>
        </w:rPr>
        <w:t xml:space="preserve"> </w:t>
      </w:r>
      <w:ins w:id="128" w:author="Akhilesh Endurthy" w:date="2020-10-13T14:39:00Z">
        <w:r w:rsidR="00814B82" w:rsidRPr="006B7DAC">
          <w:rPr>
            <w:rFonts w:cstheme="minorHAnsi"/>
            <w:sz w:val="20"/>
            <w:szCs w:val="18"/>
          </w:rPr>
          <w:t xml:space="preserve">Ductless AC unit as the existing equipment is not offered through NR application type because incremental measure cost </w:t>
        </w:r>
        <w:r w:rsidR="00814B82">
          <w:rPr>
            <w:rFonts w:cstheme="minorHAnsi"/>
            <w:sz w:val="20"/>
            <w:szCs w:val="18"/>
          </w:rPr>
          <w:t>of</w:t>
        </w:r>
        <w:r w:rsidR="00814B82" w:rsidRPr="006B7DAC">
          <w:rPr>
            <w:rFonts w:cstheme="minorHAnsi"/>
            <w:sz w:val="20"/>
            <w:szCs w:val="18"/>
          </w:rPr>
          <w:t xml:space="preserve"> Ductless AC combined with electric resistance space heater</w:t>
        </w:r>
        <w:r w:rsidR="00814B82">
          <w:rPr>
            <w:rFonts w:cstheme="minorHAnsi"/>
            <w:sz w:val="20"/>
            <w:szCs w:val="18"/>
          </w:rPr>
          <w:t xml:space="preserve"> replacing</w:t>
        </w:r>
        <w:r w:rsidR="00814B82" w:rsidRPr="006B7DAC">
          <w:rPr>
            <w:rFonts w:cstheme="minorHAnsi"/>
            <w:sz w:val="20"/>
            <w:szCs w:val="18"/>
          </w:rPr>
          <w:t xml:space="preserve"> Ductless HP is negative.  </w:t>
        </w:r>
        <w:r w:rsidR="00814B82">
          <w:rPr>
            <w:rFonts w:cstheme="minorHAnsi"/>
            <w:sz w:val="20"/>
            <w:szCs w:val="18"/>
          </w:rPr>
          <w:t xml:space="preserve">Hence Ductless AC replacement is offered as AR only. </w:t>
        </w:r>
      </w:ins>
      <w:del w:id="129" w:author="Akhilesh Endurthy" w:date="2020-10-13T14:39:00Z">
        <w:r w:rsidR="00EC2600" w:rsidRPr="006B7DAC" w:rsidDel="00814B82">
          <w:rPr>
            <w:rFonts w:cstheme="minorHAnsi"/>
            <w:sz w:val="20"/>
            <w:szCs w:val="18"/>
          </w:rPr>
          <w:delText xml:space="preserve">Ductless AC unit as the existing equipment is not offered through NR application type because incremental measure cost </w:delText>
        </w:r>
        <w:r w:rsidR="006B7DAC" w:rsidRPr="006B7DAC" w:rsidDel="00814B82">
          <w:rPr>
            <w:rFonts w:cstheme="minorHAnsi"/>
            <w:sz w:val="20"/>
            <w:szCs w:val="18"/>
          </w:rPr>
          <w:delText xml:space="preserve">for replacing Ductless AC combined with electric resistance space heater with Ductless HP </w:delText>
        </w:r>
        <w:r w:rsidR="00EC2600" w:rsidRPr="006B7DAC" w:rsidDel="00814B82">
          <w:rPr>
            <w:rFonts w:cstheme="minorHAnsi"/>
            <w:sz w:val="20"/>
            <w:szCs w:val="18"/>
          </w:rPr>
          <w:delText xml:space="preserve">is negative.  </w:delText>
        </w:r>
      </w:del>
    </w:p>
    <w:p w14:paraId="54FD79D6" w14:textId="168A199D" w:rsidR="00E70CBD" w:rsidRPr="0001609E" w:rsidRDefault="00E70CBD" w:rsidP="00427574">
      <w:pPr>
        <w:pStyle w:val="eTRMHeading3"/>
      </w:pPr>
      <w:bookmarkStart w:id="130" w:name="_Toc48723524"/>
      <w:r w:rsidRPr="0001609E">
        <w:lastRenderedPageBreak/>
        <w:t>Base Case Description</w:t>
      </w:r>
      <w:bookmarkEnd w:id="126"/>
      <w:bookmarkEnd w:id="127"/>
      <w:bookmarkEnd w:id="130"/>
      <w:r w:rsidRPr="0001609E">
        <w:t xml:space="preserve"> </w:t>
      </w:r>
    </w:p>
    <w:p w14:paraId="12C75A4F" w14:textId="09ACC28C" w:rsidR="00312A30" w:rsidRDefault="0080536D" w:rsidP="004D4E3F">
      <w:pPr>
        <w:rPr>
          <w:rFonts w:cstheme="minorHAnsi"/>
          <w:szCs w:val="20"/>
        </w:rPr>
      </w:pPr>
      <w:commentRangeStart w:id="131"/>
      <w:commentRangeStart w:id="132"/>
      <w:r>
        <w:rPr>
          <w:rFonts w:cstheme="minorHAnsi"/>
          <w:szCs w:val="20"/>
        </w:rPr>
        <w:t xml:space="preserve">For </w:t>
      </w:r>
      <w:r w:rsidR="00974D4B">
        <w:rPr>
          <w:rFonts w:cstheme="minorHAnsi"/>
          <w:szCs w:val="20"/>
        </w:rPr>
        <w:t xml:space="preserve">Normal replacement (NC) and New construction (NR) measures, the </w:t>
      </w:r>
      <w:r w:rsidR="00295663">
        <w:rPr>
          <w:rFonts w:cstheme="minorHAnsi"/>
          <w:szCs w:val="20"/>
        </w:rPr>
        <w:t xml:space="preserve">base case is </w:t>
      </w:r>
      <w:r w:rsidR="005F5966">
        <w:rPr>
          <w:rFonts w:cstheme="minorHAnsi"/>
          <w:szCs w:val="20"/>
        </w:rPr>
        <w:t xml:space="preserve">defined as room heat pump, or ductless heat pump </w:t>
      </w:r>
      <w:r w:rsidR="003D65C3">
        <w:rPr>
          <w:rFonts w:cstheme="minorHAnsi"/>
          <w:szCs w:val="20"/>
        </w:rPr>
        <w:t>that meets</w:t>
      </w:r>
      <w:r w:rsidR="00741BFC">
        <w:rPr>
          <w:rFonts w:cstheme="minorHAnsi"/>
          <w:szCs w:val="20"/>
        </w:rPr>
        <w:t xml:space="preserve"> </w:t>
      </w:r>
      <w:r w:rsidR="00554E17">
        <w:rPr>
          <w:rFonts w:cstheme="minorHAnsi"/>
          <w:szCs w:val="20"/>
        </w:rPr>
        <w:t xml:space="preserve">the </w:t>
      </w:r>
      <w:r w:rsidR="00741BFC">
        <w:rPr>
          <w:rFonts w:cstheme="minorHAnsi"/>
          <w:szCs w:val="20"/>
        </w:rPr>
        <w:t>California</w:t>
      </w:r>
      <w:commentRangeEnd w:id="131"/>
      <w:r w:rsidR="00593005">
        <w:rPr>
          <w:rStyle w:val="CommentReference"/>
        </w:rPr>
        <w:commentReference w:id="131"/>
      </w:r>
      <w:commentRangeEnd w:id="132"/>
      <w:r w:rsidR="00317F5E">
        <w:rPr>
          <w:rStyle w:val="CommentReference"/>
        </w:rPr>
        <w:commentReference w:id="132"/>
      </w:r>
      <w:r w:rsidR="00741BFC">
        <w:rPr>
          <w:rFonts w:cstheme="minorHAnsi"/>
          <w:szCs w:val="20"/>
        </w:rPr>
        <w:t xml:space="preserve"> Appliance Efficiency Regulations (</w:t>
      </w:r>
      <w:r w:rsidR="005860C0">
        <w:rPr>
          <w:rFonts w:cstheme="minorHAnsi"/>
          <w:szCs w:val="20"/>
        </w:rPr>
        <w:t>Title</w:t>
      </w:r>
      <w:r w:rsidR="00741BFC">
        <w:rPr>
          <w:rFonts w:cstheme="minorHAnsi"/>
          <w:szCs w:val="20"/>
        </w:rPr>
        <w:t xml:space="preserve"> </w:t>
      </w:r>
      <w:r w:rsidR="005860C0">
        <w:rPr>
          <w:rFonts w:cstheme="minorHAnsi"/>
          <w:szCs w:val="20"/>
        </w:rPr>
        <w:t>20</w:t>
      </w:r>
      <w:r w:rsidR="00741BFC">
        <w:rPr>
          <w:rFonts w:cstheme="minorHAnsi"/>
          <w:szCs w:val="20"/>
        </w:rPr>
        <w:t>)</w:t>
      </w:r>
      <w:r w:rsidR="005860C0">
        <w:rPr>
          <w:rFonts w:cstheme="minorHAnsi"/>
          <w:szCs w:val="20"/>
        </w:rPr>
        <w:t xml:space="preserve"> code requirements </w:t>
      </w:r>
      <w:r w:rsidR="003E02D2">
        <w:rPr>
          <w:rFonts w:cstheme="minorHAnsi"/>
          <w:szCs w:val="20"/>
        </w:rPr>
        <w:t>prevailing in 2020</w:t>
      </w:r>
      <w:r w:rsidR="002F6B99">
        <w:rPr>
          <w:rFonts w:cstheme="minorHAnsi"/>
          <w:szCs w:val="20"/>
        </w:rPr>
        <w:t xml:space="preserve">. </w:t>
      </w:r>
      <w:r w:rsidR="004B6F57">
        <w:rPr>
          <w:rFonts w:cstheme="minorHAnsi"/>
          <w:szCs w:val="20"/>
        </w:rPr>
        <w:t>Where code requirements differ based on size of equipment (under 65,000 BTU/h cooling capacity) or other minor variations, the most stringent requirement</w:t>
      </w:r>
      <w:r w:rsidR="008D6DC0">
        <w:rPr>
          <w:rFonts w:cstheme="minorHAnsi"/>
          <w:szCs w:val="20"/>
        </w:rPr>
        <w:t xml:space="preserve">s are </w:t>
      </w:r>
      <w:r w:rsidR="004B6F57">
        <w:rPr>
          <w:rFonts w:cstheme="minorHAnsi"/>
          <w:szCs w:val="20"/>
        </w:rPr>
        <w:t>applicable.</w:t>
      </w:r>
    </w:p>
    <w:p w14:paraId="759912E7" w14:textId="2C6575FF" w:rsidR="00A46DB2" w:rsidRDefault="00A46DB2" w:rsidP="00D1339E">
      <w:pPr>
        <w:rPr>
          <w:rFonts w:cstheme="minorHAnsi"/>
          <w:szCs w:val="20"/>
        </w:rPr>
      </w:pPr>
      <w:r>
        <w:rPr>
          <w:rFonts w:cstheme="minorHAnsi"/>
          <w:szCs w:val="20"/>
        </w:rPr>
        <w:t>For Accelerated replacement (AR) measures, the base case</w:t>
      </w:r>
      <w:r w:rsidR="00063A08">
        <w:rPr>
          <w:rFonts w:cstheme="minorHAnsi"/>
          <w:szCs w:val="20"/>
        </w:rPr>
        <w:t xml:space="preserve"> system</w:t>
      </w:r>
      <w:r>
        <w:rPr>
          <w:rFonts w:cstheme="minorHAnsi"/>
          <w:szCs w:val="20"/>
        </w:rPr>
        <w:t xml:space="preserve"> </w:t>
      </w:r>
      <w:r w:rsidR="006C3B8F">
        <w:rPr>
          <w:rFonts w:cstheme="minorHAnsi"/>
          <w:szCs w:val="20"/>
        </w:rPr>
        <w:t xml:space="preserve">is the same </w:t>
      </w:r>
      <w:r w:rsidR="00063A08">
        <w:rPr>
          <w:rFonts w:cstheme="minorHAnsi"/>
          <w:szCs w:val="20"/>
        </w:rPr>
        <w:t xml:space="preserve">as above </w:t>
      </w:r>
      <w:r w:rsidR="00317423">
        <w:rPr>
          <w:rFonts w:cstheme="minorHAnsi"/>
          <w:szCs w:val="20"/>
        </w:rPr>
        <w:t xml:space="preserve">with efficiencies from California Appliance Efficiency Regulations (Title 20) code requirements prevailing 10 years ago. </w:t>
      </w:r>
      <w:r w:rsidR="002F6B99">
        <w:rPr>
          <w:rFonts w:cstheme="minorHAnsi"/>
          <w:szCs w:val="20"/>
        </w:rPr>
        <w:t>See Code Requirements section for details of the base case.</w:t>
      </w:r>
    </w:p>
    <w:p w14:paraId="1CE909B4" w14:textId="5F9CBE5E" w:rsidR="00563B1B" w:rsidRPr="00920905" w:rsidRDefault="00563B1B" w:rsidP="00563B1B">
      <w:pPr>
        <w:rPr>
          <w:b/>
          <w:szCs w:val="22"/>
        </w:rPr>
      </w:pPr>
      <w:r w:rsidRPr="00920905">
        <w:rPr>
          <w:b/>
          <w:szCs w:val="22"/>
        </w:rPr>
        <w:t xml:space="preserve">Base, </w:t>
      </w:r>
      <w:r w:rsidR="003277EF">
        <w:rPr>
          <w:b/>
          <w:szCs w:val="22"/>
        </w:rPr>
        <w:t xml:space="preserve">Standard </w:t>
      </w:r>
      <w:r w:rsidRPr="00920905">
        <w:rPr>
          <w:b/>
          <w:szCs w:val="22"/>
        </w:rPr>
        <w:t>Cases</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Change w:id="133" w:author="Andres Fergadiotti" w:date="2020-10-16T13:41:00Z">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PrChange>
      </w:tblPr>
      <w:tblGrid>
        <w:gridCol w:w="4035"/>
        <w:gridCol w:w="1133"/>
        <w:gridCol w:w="1138"/>
        <w:gridCol w:w="1519"/>
        <w:gridCol w:w="1525"/>
        <w:tblGridChange w:id="134">
          <w:tblGrid>
            <w:gridCol w:w="4035"/>
            <w:gridCol w:w="1133"/>
            <w:gridCol w:w="1138"/>
            <w:gridCol w:w="1519"/>
            <w:gridCol w:w="1525"/>
          </w:tblGrid>
        </w:tblGridChange>
      </w:tblGrid>
      <w:tr w:rsidR="006B7DAC" w:rsidRPr="00CE70F1" w14:paraId="0B7293E7" w14:textId="77777777" w:rsidTr="00F62898">
        <w:trPr>
          <w:trHeight w:val="1034"/>
        </w:trPr>
        <w:tc>
          <w:tcPr>
            <w:tcW w:w="0" w:type="auto"/>
            <w:vMerge w:val="restart"/>
            <w:shd w:val="clear" w:color="auto" w:fill="F2F2F2" w:themeFill="background1" w:themeFillShade="F2"/>
            <w:tcPrChange w:id="135" w:author="Andres Fergadiotti" w:date="2020-10-16T13:41:00Z">
              <w:tcPr>
                <w:tcW w:w="0" w:type="auto"/>
                <w:vMerge w:val="restart"/>
                <w:shd w:val="clear" w:color="auto" w:fill="F2F2F2" w:themeFill="background1" w:themeFillShade="F2"/>
              </w:tcPr>
            </w:tcPrChange>
          </w:tcPr>
          <w:p w14:paraId="2B2298A0" w14:textId="77777777" w:rsidR="00722955" w:rsidRPr="00CE70F1" w:rsidRDefault="00722955" w:rsidP="00A61F0A">
            <w:pPr>
              <w:pStyle w:val="Reminders"/>
              <w:tabs>
                <w:tab w:val="num" w:pos="360"/>
              </w:tabs>
              <w:spacing w:before="0" w:after="0"/>
              <w:rPr>
                <w:rFonts w:cs="Calibri Light"/>
                <w:b/>
                <w:bCs/>
                <w:sz w:val="20"/>
                <w:szCs w:val="20"/>
              </w:rPr>
            </w:pPr>
            <w:r w:rsidRPr="00CE70F1">
              <w:rPr>
                <w:rFonts w:ascii="Calibri Light" w:hAnsi="Calibri Light" w:cs="Calibri Light"/>
                <w:b/>
                <w:bCs/>
                <w:i w:val="0"/>
                <w:color w:val="auto"/>
                <w:sz w:val="20"/>
                <w:szCs w:val="20"/>
              </w:rPr>
              <w:t>Equipment type</w:t>
            </w:r>
          </w:p>
        </w:tc>
        <w:tc>
          <w:tcPr>
            <w:tcW w:w="0" w:type="auto"/>
            <w:gridSpan w:val="2"/>
            <w:shd w:val="clear" w:color="auto" w:fill="F2F2F2" w:themeFill="background1" w:themeFillShade="F2"/>
            <w:tcPrChange w:id="136" w:author="Andres Fergadiotti" w:date="2020-10-16T13:41:00Z">
              <w:tcPr>
                <w:tcW w:w="0" w:type="auto"/>
                <w:gridSpan w:val="2"/>
                <w:shd w:val="clear" w:color="auto" w:fill="F2F2F2" w:themeFill="background1" w:themeFillShade="F2"/>
              </w:tcPr>
            </w:tcPrChange>
          </w:tcPr>
          <w:p w14:paraId="6A6F5C50" w14:textId="77777777" w:rsidR="008B1AFA" w:rsidRDefault="00722955" w:rsidP="00A61F0A">
            <w:pPr>
              <w:pStyle w:val="Reminders"/>
              <w:tabs>
                <w:tab w:val="num" w:pos="360"/>
              </w:tabs>
              <w:spacing w:before="0" w:after="0"/>
              <w:rPr>
                <w:ins w:id="137" w:author="Andres Fergadiotti" w:date="2020-10-16T13:35:00Z"/>
                <w:rFonts w:ascii="Calibri Light" w:hAnsi="Calibri Light" w:cs="Calibri Light"/>
                <w:b/>
                <w:bCs/>
                <w:i w:val="0"/>
                <w:color w:val="auto"/>
                <w:sz w:val="20"/>
                <w:szCs w:val="20"/>
              </w:rPr>
            </w:pPr>
            <w:r w:rsidRPr="00CE70F1">
              <w:rPr>
                <w:rFonts w:ascii="Calibri Light" w:hAnsi="Calibri Light" w:cs="Calibri Light"/>
                <w:b/>
                <w:bCs/>
                <w:i w:val="0"/>
                <w:color w:val="auto"/>
                <w:sz w:val="20"/>
                <w:szCs w:val="20"/>
              </w:rPr>
              <w:t>Existing equipment</w:t>
            </w:r>
          </w:p>
          <w:p w14:paraId="6945EA52" w14:textId="585C5D2D" w:rsidR="00722955" w:rsidRPr="00CE70F1" w:rsidRDefault="00317F5E" w:rsidP="00A61F0A">
            <w:pPr>
              <w:pStyle w:val="Reminders"/>
              <w:tabs>
                <w:tab w:val="num" w:pos="360"/>
              </w:tabs>
              <w:spacing w:before="0" w:after="0"/>
              <w:rPr>
                <w:rFonts w:cs="Calibri Light"/>
                <w:b/>
                <w:bCs/>
                <w:sz w:val="20"/>
                <w:szCs w:val="20"/>
              </w:rPr>
            </w:pPr>
            <w:del w:id="138" w:author="Andres Fergadiotti" w:date="2020-10-16T13:35:00Z">
              <w:r w:rsidDel="008B1AFA">
                <w:rPr>
                  <w:rFonts w:ascii="Calibri Light" w:hAnsi="Calibri Light" w:cs="Calibri Light"/>
                  <w:b/>
                  <w:bCs/>
                  <w:i w:val="0"/>
                  <w:color w:val="auto"/>
                  <w:sz w:val="20"/>
                  <w:szCs w:val="20"/>
                </w:rPr>
                <w:delText xml:space="preserve"> </w:delText>
              </w:r>
            </w:del>
            <w:ins w:id="139" w:author="Akhilesh Endurthy" w:date="2020-10-13T10:51:00Z">
              <w:r w:rsidR="00B40D33">
                <w:rPr>
                  <w:rFonts w:ascii="Calibri Light" w:hAnsi="Calibri Light" w:cs="Calibri Light"/>
                  <w:b/>
                  <w:bCs/>
                  <w:i w:val="0"/>
                  <w:color w:val="auto"/>
                  <w:sz w:val="20"/>
                  <w:szCs w:val="20"/>
                </w:rPr>
                <w:t>(</w:t>
              </w:r>
            </w:ins>
            <w:r w:rsidR="006B7DAC">
              <w:rPr>
                <w:rFonts w:ascii="Calibri Light" w:hAnsi="Calibri Light" w:cs="Calibri Light"/>
                <w:b/>
                <w:bCs/>
                <w:i w:val="0"/>
                <w:color w:val="auto"/>
                <w:sz w:val="20"/>
                <w:szCs w:val="20"/>
              </w:rPr>
              <w:t>applied</w:t>
            </w:r>
            <w:ins w:id="140" w:author="Akhilesh Endurthy" w:date="2020-10-13T10:51:00Z">
              <w:r w:rsidR="0038730F">
                <w:rPr>
                  <w:rFonts w:ascii="Calibri Light" w:hAnsi="Calibri Light" w:cs="Calibri Light"/>
                  <w:b/>
                  <w:bCs/>
                  <w:i w:val="0"/>
                  <w:color w:val="auto"/>
                  <w:sz w:val="20"/>
                  <w:szCs w:val="20"/>
                </w:rPr>
                <w:t xml:space="preserve"> for AR measures 1</w:t>
              </w:r>
              <w:r w:rsidR="0038730F" w:rsidRPr="00B93EF5">
                <w:rPr>
                  <w:rFonts w:ascii="Calibri Light" w:hAnsi="Calibri Light" w:cs="Calibri Light"/>
                  <w:b/>
                  <w:bCs/>
                  <w:i w:val="0"/>
                  <w:color w:val="auto"/>
                  <w:sz w:val="20"/>
                  <w:szCs w:val="20"/>
                  <w:vertAlign w:val="superscript"/>
                </w:rPr>
                <w:t>st</w:t>
              </w:r>
              <w:r w:rsidR="0038730F">
                <w:rPr>
                  <w:rFonts w:ascii="Calibri Light" w:hAnsi="Calibri Light" w:cs="Calibri Light"/>
                  <w:b/>
                  <w:bCs/>
                  <w:i w:val="0"/>
                  <w:color w:val="auto"/>
                  <w:sz w:val="20"/>
                  <w:szCs w:val="20"/>
                </w:rPr>
                <w:t xml:space="preserve"> baseline)</w:t>
              </w:r>
            </w:ins>
          </w:p>
        </w:tc>
        <w:tc>
          <w:tcPr>
            <w:tcW w:w="0" w:type="auto"/>
            <w:gridSpan w:val="2"/>
            <w:shd w:val="clear" w:color="auto" w:fill="F2F2F2" w:themeFill="background1" w:themeFillShade="F2"/>
            <w:tcPrChange w:id="141" w:author="Andres Fergadiotti" w:date="2020-10-16T13:41:00Z">
              <w:tcPr>
                <w:tcW w:w="0" w:type="auto"/>
                <w:gridSpan w:val="2"/>
                <w:shd w:val="clear" w:color="auto" w:fill="F2F2F2" w:themeFill="background1" w:themeFillShade="F2"/>
              </w:tcPr>
            </w:tcPrChange>
          </w:tcPr>
          <w:p w14:paraId="0A52A144" w14:textId="77777777" w:rsidR="008B1AFA" w:rsidRDefault="00722955" w:rsidP="00A61F0A">
            <w:pPr>
              <w:pStyle w:val="Reminders"/>
              <w:tabs>
                <w:tab w:val="num" w:pos="360"/>
              </w:tabs>
              <w:spacing w:before="0" w:after="0"/>
              <w:rPr>
                <w:ins w:id="142" w:author="Andres Fergadiotti" w:date="2020-10-16T13:35:00Z"/>
                <w:rFonts w:ascii="Calibri Light" w:hAnsi="Calibri Light" w:cs="Calibri Light"/>
                <w:b/>
                <w:bCs/>
                <w:i w:val="0"/>
                <w:color w:val="auto"/>
                <w:sz w:val="20"/>
                <w:szCs w:val="20"/>
              </w:rPr>
            </w:pPr>
            <w:r w:rsidRPr="00CE70F1">
              <w:rPr>
                <w:rFonts w:ascii="Calibri Light" w:hAnsi="Calibri Light" w:cs="Calibri Light"/>
                <w:b/>
                <w:bCs/>
                <w:i w:val="0"/>
                <w:color w:val="auto"/>
                <w:sz w:val="20"/>
                <w:szCs w:val="20"/>
              </w:rPr>
              <w:t>Standard equipment</w:t>
            </w:r>
          </w:p>
          <w:p w14:paraId="3A3B2E78" w14:textId="156622D2" w:rsidR="00722955" w:rsidRPr="00CE70F1" w:rsidRDefault="00B93EF5" w:rsidP="00A61F0A">
            <w:pPr>
              <w:pStyle w:val="Reminders"/>
              <w:tabs>
                <w:tab w:val="num" w:pos="360"/>
              </w:tabs>
              <w:spacing w:before="0" w:after="0"/>
              <w:rPr>
                <w:rFonts w:cs="Calibri Light"/>
                <w:b/>
                <w:bCs/>
                <w:sz w:val="20"/>
                <w:szCs w:val="20"/>
              </w:rPr>
            </w:pPr>
            <w:del w:id="143" w:author="Andres Fergadiotti" w:date="2020-10-16T13:35:00Z">
              <w:r w:rsidDel="008B1AFA">
                <w:rPr>
                  <w:rFonts w:ascii="Calibri Light" w:hAnsi="Calibri Light" w:cs="Calibri Light"/>
                  <w:b/>
                  <w:bCs/>
                  <w:i w:val="0"/>
                  <w:color w:val="auto"/>
                  <w:sz w:val="20"/>
                  <w:szCs w:val="20"/>
                </w:rPr>
                <w:delText xml:space="preserve"> </w:delText>
              </w:r>
            </w:del>
            <w:ins w:id="144" w:author="Akhilesh Endurthy" w:date="2020-10-13T10:51:00Z">
              <w:r w:rsidR="006E1A9E">
                <w:rPr>
                  <w:rFonts w:ascii="Calibri Light" w:hAnsi="Calibri Light" w:cs="Calibri Light"/>
                  <w:b/>
                  <w:bCs/>
                  <w:i w:val="0"/>
                  <w:color w:val="auto"/>
                  <w:sz w:val="20"/>
                  <w:szCs w:val="20"/>
                </w:rPr>
                <w:t>(</w:t>
              </w:r>
            </w:ins>
            <w:r w:rsidR="006B7DAC">
              <w:rPr>
                <w:rFonts w:ascii="Calibri Light" w:hAnsi="Calibri Light" w:cs="Calibri Light"/>
                <w:b/>
                <w:bCs/>
                <w:i w:val="0"/>
                <w:color w:val="auto"/>
                <w:sz w:val="20"/>
                <w:szCs w:val="20"/>
              </w:rPr>
              <w:t>applied</w:t>
            </w:r>
            <w:ins w:id="145" w:author="Akhilesh Endurthy" w:date="2020-10-13T10:51:00Z">
              <w:r w:rsidR="006E1A9E">
                <w:rPr>
                  <w:rFonts w:ascii="Calibri Light" w:hAnsi="Calibri Light" w:cs="Calibri Light"/>
                  <w:b/>
                  <w:bCs/>
                  <w:i w:val="0"/>
                  <w:color w:val="auto"/>
                  <w:sz w:val="20"/>
                  <w:szCs w:val="20"/>
                </w:rPr>
                <w:t xml:space="preserve"> for NR and NC measures and for the 2</w:t>
              </w:r>
              <w:r w:rsidR="006E1A9E" w:rsidRPr="00F3708F">
                <w:rPr>
                  <w:rFonts w:ascii="Calibri Light" w:hAnsi="Calibri Light" w:cs="Calibri Light"/>
                  <w:b/>
                  <w:bCs/>
                  <w:i w:val="0"/>
                  <w:color w:val="auto"/>
                  <w:sz w:val="20"/>
                  <w:szCs w:val="20"/>
                  <w:vertAlign w:val="superscript"/>
                </w:rPr>
                <w:t>nd</w:t>
              </w:r>
              <w:r w:rsidR="006E1A9E">
                <w:rPr>
                  <w:rFonts w:ascii="Calibri Light" w:hAnsi="Calibri Light" w:cs="Calibri Light"/>
                  <w:b/>
                  <w:bCs/>
                  <w:i w:val="0"/>
                  <w:color w:val="auto"/>
                  <w:sz w:val="20"/>
                  <w:szCs w:val="20"/>
                </w:rPr>
                <w:t xml:space="preserve"> baseline for AR </w:t>
              </w:r>
            </w:ins>
            <w:ins w:id="146" w:author="Akhilesh Endurthy" w:date="2020-10-13T10:55:00Z">
              <w:r w:rsidR="00BF582D">
                <w:rPr>
                  <w:rFonts w:ascii="Calibri Light" w:hAnsi="Calibri Light" w:cs="Calibri Light"/>
                  <w:b/>
                  <w:bCs/>
                  <w:i w:val="0"/>
                  <w:color w:val="auto"/>
                  <w:sz w:val="20"/>
                  <w:szCs w:val="20"/>
                </w:rPr>
                <w:t>measures)</w:t>
              </w:r>
            </w:ins>
            <w:ins w:id="147" w:author="Akhilesh Endurthy" w:date="2020-10-13T10:58:00Z">
              <w:r w:rsidR="00F32BF3">
                <w:rPr>
                  <w:rFonts w:ascii="Calibri Light" w:hAnsi="Calibri Light" w:cs="Calibri Light"/>
                  <w:b/>
                  <w:bCs/>
                  <w:i w:val="0"/>
                  <w:color w:val="auto"/>
                  <w:sz w:val="20"/>
                  <w:szCs w:val="20"/>
                </w:rPr>
                <w:t xml:space="preserve"> </w:t>
              </w:r>
            </w:ins>
            <w:ins w:id="148" w:author="Akhilesh Endurthy" w:date="2020-10-13T10:57:00Z">
              <w:r w:rsidR="00F32BF3" w:rsidRPr="00F32BF3">
                <w:rPr>
                  <w:rFonts w:ascii="Calibri Light" w:hAnsi="Calibri Light" w:cs="Calibri Light"/>
                  <w:b/>
                  <w:bCs/>
                  <w:i w:val="0"/>
                  <w:color w:val="auto"/>
                  <w:sz w:val="20"/>
                  <w:szCs w:val="20"/>
                  <w:vertAlign w:val="superscript"/>
                  <w:rPrChange w:id="149" w:author="Akhilesh Endurthy" w:date="2020-10-13T10:57:00Z">
                    <w:rPr>
                      <w:rFonts w:ascii="Calibri Light" w:hAnsi="Calibri Light" w:cs="Calibri Light"/>
                      <w:b/>
                      <w:bCs/>
                      <w:i w:val="0"/>
                      <w:color w:val="auto"/>
                      <w:sz w:val="20"/>
                      <w:szCs w:val="20"/>
                    </w:rPr>
                  </w:rPrChange>
                </w:rPr>
                <w:t>a</w:t>
              </w:r>
            </w:ins>
          </w:p>
        </w:tc>
      </w:tr>
      <w:tr w:rsidR="006B7DAC" w:rsidRPr="00DB38DB" w14:paraId="1420A78B" w14:textId="77777777" w:rsidTr="00A61F0A">
        <w:tc>
          <w:tcPr>
            <w:tcW w:w="0" w:type="auto"/>
            <w:vMerge/>
            <w:shd w:val="clear" w:color="auto" w:fill="F2F2F2" w:themeFill="background1" w:themeFillShade="F2"/>
          </w:tcPr>
          <w:p w14:paraId="45A0C462" w14:textId="77777777" w:rsidR="00722955" w:rsidRPr="00DB38DB" w:rsidRDefault="00722955" w:rsidP="00A61F0A">
            <w:pPr>
              <w:pStyle w:val="Reminders"/>
              <w:tabs>
                <w:tab w:val="num" w:pos="360"/>
              </w:tabs>
              <w:spacing w:before="0" w:after="0"/>
              <w:rPr>
                <w:rFonts w:cs="Calibri Light"/>
                <w:b/>
                <w:bCs/>
                <w:sz w:val="20"/>
                <w:szCs w:val="20"/>
              </w:rPr>
            </w:pPr>
          </w:p>
        </w:tc>
        <w:tc>
          <w:tcPr>
            <w:tcW w:w="0" w:type="auto"/>
            <w:shd w:val="clear" w:color="auto" w:fill="F2F2F2" w:themeFill="background1" w:themeFillShade="F2"/>
          </w:tcPr>
          <w:p w14:paraId="439AB7AC" w14:textId="744621BD" w:rsidR="00722955" w:rsidRPr="00DB38DB" w:rsidRDefault="00722955" w:rsidP="00A61F0A">
            <w:pPr>
              <w:pStyle w:val="Reminders"/>
              <w:tabs>
                <w:tab w:val="num" w:pos="360"/>
              </w:tabs>
              <w:spacing w:before="0" w:after="0"/>
              <w:rPr>
                <w:rFonts w:cs="Calibri Light"/>
                <w:b/>
                <w:bCs/>
                <w:sz w:val="20"/>
                <w:szCs w:val="20"/>
              </w:rPr>
            </w:pPr>
            <w:r w:rsidRPr="00DB38DB">
              <w:rPr>
                <w:rFonts w:ascii="Calibri Light" w:hAnsi="Calibri Light" w:cs="Calibri Light"/>
                <w:b/>
                <w:bCs/>
                <w:i w:val="0"/>
                <w:color w:val="auto"/>
                <w:sz w:val="20"/>
                <w:szCs w:val="20"/>
              </w:rPr>
              <w:t>Cooling</w:t>
            </w:r>
            <w:r w:rsidR="00D16EEA">
              <w:rPr>
                <w:rFonts w:ascii="Calibri Light" w:hAnsi="Calibri Light" w:cs="Calibri Light"/>
                <w:b/>
                <w:bCs/>
                <w:i w:val="0"/>
                <w:color w:val="auto"/>
                <w:sz w:val="20"/>
                <w:szCs w:val="20"/>
              </w:rPr>
              <w:t xml:space="preserve"> </w:t>
            </w:r>
            <w:r w:rsidR="00D16EEA" w:rsidRPr="00D16EEA">
              <w:rPr>
                <w:rFonts w:ascii="Calibri Light" w:hAnsi="Calibri Light" w:cs="Calibri Light"/>
                <w:b/>
                <w:bCs/>
                <w:i w:val="0"/>
                <w:color w:val="auto"/>
                <w:sz w:val="20"/>
                <w:szCs w:val="20"/>
              </w:rPr>
              <w:t>efficiency</w:t>
            </w:r>
          </w:p>
        </w:tc>
        <w:tc>
          <w:tcPr>
            <w:tcW w:w="0" w:type="auto"/>
            <w:shd w:val="clear" w:color="auto" w:fill="F2F2F2" w:themeFill="background1" w:themeFillShade="F2"/>
          </w:tcPr>
          <w:p w14:paraId="218513AF" w14:textId="08158CAC" w:rsidR="00722955" w:rsidRPr="00DB38DB" w:rsidRDefault="00722955" w:rsidP="00A61F0A">
            <w:pPr>
              <w:pStyle w:val="Reminders"/>
              <w:tabs>
                <w:tab w:val="num" w:pos="360"/>
              </w:tabs>
              <w:spacing w:before="0" w:after="0"/>
              <w:rPr>
                <w:rFonts w:cs="Calibri Light"/>
                <w:b/>
                <w:bCs/>
                <w:sz w:val="20"/>
                <w:szCs w:val="20"/>
              </w:rPr>
            </w:pPr>
            <w:r w:rsidRPr="00DB38DB">
              <w:rPr>
                <w:rFonts w:ascii="Calibri Light" w:hAnsi="Calibri Light" w:cs="Calibri Light"/>
                <w:b/>
                <w:bCs/>
                <w:i w:val="0"/>
                <w:color w:val="auto"/>
                <w:sz w:val="20"/>
                <w:szCs w:val="20"/>
              </w:rPr>
              <w:t>Heating</w:t>
            </w:r>
            <w:r w:rsidR="00D16EEA">
              <w:rPr>
                <w:rFonts w:ascii="Calibri Light" w:hAnsi="Calibri Light" w:cs="Calibri Light"/>
                <w:b/>
                <w:bCs/>
                <w:i w:val="0"/>
                <w:color w:val="auto"/>
                <w:sz w:val="20"/>
                <w:szCs w:val="20"/>
              </w:rPr>
              <w:t xml:space="preserve"> e</w:t>
            </w:r>
            <w:r w:rsidR="00D16EEA" w:rsidRPr="00D16EEA">
              <w:rPr>
                <w:rFonts w:ascii="Calibri Light" w:hAnsi="Calibri Light" w:cs="Calibri Light"/>
                <w:b/>
                <w:bCs/>
                <w:i w:val="0"/>
                <w:color w:val="auto"/>
                <w:sz w:val="20"/>
                <w:szCs w:val="20"/>
              </w:rPr>
              <w:t>fficiency</w:t>
            </w:r>
          </w:p>
        </w:tc>
        <w:tc>
          <w:tcPr>
            <w:tcW w:w="0" w:type="auto"/>
            <w:shd w:val="clear" w:color="auto" w:fill="F2F2F2" w:themeFill="background1" w:themeFillShade="F2"/>
          </w:tcPr>
          <w:p w14:paraId="0950DE05" w14:textId="229658FB" w:rsidR="00722955" w:rsidRPr="00D16EEA" w:rsidRDefault="00722955" w:rsidP="00A61F0A">
            <w:pPr>
              <w:pStyle w:val="Reminders"/>
              <w:tabs>
                <w:tab w:val="num" w:pos="360"/>
              </w:tabs>
              <w:spacing w:before="0" w:after="0"/>
              <w:rPr>
                <w:rFonts w:ascii="Calibri Light" w:hAnsi="Calibri Light" w:cs="Calibri Light"/>
                <w:b/>
                <w:bCs/>
                <w:i w:val="0"/>
                <w:color w:val="auto"/>
                <w:sz w:val="20"/>
                <w:szCs w:val="20"/>
              </w:rPr>
            </w:pPr>
            <w:r w:rsidRPr="00DB38DB">
              <w:rPr>
                <w:rFonts w:ascii="Calibri Light" w:hAnsi="Calibri Light" w:cs="Calibri Light"/>
                <w:b/>
                <w:bCs/>
                <w:i w:val="0"/>
                <w:color w:val="auto"/>
                <w:sz w:val="20"/>
                <w:szCs w:val="20"/>
              </w:rPr>
              <w:t>Cooling</w:t>
            </w:r>
            <w:r w:rsidR="00D16EEA">
              <w:rPr>
                <w:rFonts w:ascii="Calibri Light" w:hAnsi="Calibri Light" w:cs="Calibri Light"/>
                <w:b/>
                <w:bCs/>
                <w:i w:val="0"/>
                <w:color w:val="auto"/>
                <w:sz w:val="20"/>
                <w:szCs w:val="20"/>
              </w:rPr>
              <w:t xml:space="preserve"> </w:t>
            </w:r>
            <w:r w:rsidR="00D16EEA" w:rsidRPr="00D16EEA">
              <w:rPr>
                <w:rFonts w:ascii="Calibri Light" w:hAnsi="Calibri Light" w:cs="Calibri Light"/>
                <w:b/>
                <w:bCs/>
                <w:i w:val="0"/>
                <w:color w:val="auto"/>
                <w:sz w:val="20"/>
                <w:szCs w:val="20"/>
              </w:rPr>
              <w:t>efficiency</w:t>
            </w:r>
          </w:p>
        </w:tc>
        <w:tc>
          <w:tcPr>
            <w:tcW w:w="0" w:type="auto"/>
            <w:shd w:val="clear" w:color="auto" w:fill="F2F2F2" w:themeFill="background1" w:themeFillShade="F2"/>
          </w:tcPr>
          <w:p w14:paraId="7E621731" w14:textId="27CC981A" w:rsidR="00722955" w:rsidRPr="00D16EEA" w:rsidRDefault="00722955" w:rsidP="00A61F0A">
            <w:pPr>
              <w:pStyle w:val="Reminders"/>
              <w:tabs>
                <w:tab w:val="num" w:pos="360"/>
              </w:tabs>
              <w:spacing w:before="0" w:after="0"/>
              <w:rPr>
                <w:rFonts w:ascii="Calibri Light" w:hAnsi="Calibri Light" w:cs="Calibri Light"/>
                <w:b/>
                <w:bCs/>
                <w:i w:val="0"/>
                <w:color w:val="auto"/>
                <w:sz w:val="20"/>
                <w:szCs w:val="20"/>
              </w:rPr>
            </w:pPr>
            <w:r w:rsidRPr="00DB38DB">
              <w:rPr>
                <w:rFonts w:ascii="Calibri Light" w:hAnsi="Calibri Light" w:cs="Calibri Light"/>
                <w:b/>
                <w:bCs/>
                <w:i w:val="0"/>
                <w:color w:val="auto"/>
                <w:sz w:val="20"/>
                <w:szCs w:val="20"/>
              </w:rPr>
              <w:t>Heating</w:t>
            </w:r>
            <w:r w:rsidR="00D16EEA">
              <w:rPr>
                <w:rFonts w:ascii="Calibri Light" w:hAnsi="Calibri Light" w:cs="Calibri Light"/>
                <w:b/>
                <w:bCs/>
                <w:i w:val="0"/>
                <w:color w:val="auto"/>
                <w:sz w:val="20"/>
                <w:szCs w:val="20"/>
              </w:rPr>
              <w:t xml:space="preserve"> </w:t>
            </w:r>
            <w:r w:rsidR="00D16EEA" w:rsidRPr="00D16EEA">
              <w:rPr>
                <w:rFonts w:ascii="Calibri Light" w:hAnsi="Calibri Light" w:cs="Calibri Light"/>
                <w:b/>
                <w:bCs/>
                <w:i w:val="0"/>
                <w:color w:val="auto"/>
                <w:sz w:val="20"/>
                <w:szCs w:val="20"/>
              </w:rPr>
              <w:t>efficiency</w:t>
            </w:r>
          </w:p>
        </w:tc>
      </w:tr>
      <w:tr w:rsidR="006B7DAC" w:rsidRPr="00DB38DB" w14:paraId="6FA66B6A" w14:textId="77777777" w:rsidTr="00A61F0A">
        <w:tc>
          <w:tcPr>
            <w:tcW w:w="0" w:type="auto"/>
          </w:tcPr>
          <w:p w14:paraId="43C832F9" w14:textId="7ADC4146" w:rsidR="0074731E" w:rsidRPr="00DB38DB" w:rsidRDefault="0074731E" w:rsidP="0074731E">
            <w:pPr>
              <w:pStyle w:val="Reminders"/>
              <w:tabs>
                <w:tab w:val="num" w:pos="360"/>
              </w:tabs>
              <w:spacing w:before="0" w:after="0"/>
              <w:rPr>
                <w:rFonts w:cs="Calibri Light"/>
                <w:sz w:val="20"/>
                <w:szCs w:val="20"/>
              </w:rPr>
            </w:pPr>
            <w:r w:rsidRPr="00DB38DB">
              <w:rPr>
                <w:rFonts w:ascii="Calibri Light" w:hAnsi="Calibri Light" w:cs="Calibri Light"/>
                <w:i w:val="0"/>
                <w:color w:val="auto"/>
                <w:sz w:val="20"/>
                <w:szCs w:val="20"/>
              </w:rPr>
              <w:t xml:space="preserve">Room AC </w:t>
            </w:r>
            <w:del w:id="150" w:author="Akhilesh Endurthy" w:date="2020-10-13T10:53:00Z">
              <w:r w:rsidRPr="00DB38DB" w:rsidDel="00FD0938">
                <w:rPr>
                  <w:rFonts w:ascii="Calibri Light" w:hAnsi="Calibri Light" w:cs="Calibri Light"/>
                  <w:i w:val="0"/>
                  <w:color w:val="auto"/>
                  <w:sz w:val="20"/>
                  <w:szCs w:val="20"/>
                </w:rPr>
                <w:delText xml:space="preserve">with electric resistance </w:delText>
              </w:r>
              <w:r w:rsidDel="00FD0938">
                <w:rPr>
                  <w:rFonts w:ascii="Calibri Light" w:hAnsi="Calibri Light" w:cs="Calibri Light"/>
                  <w:i w:val="0"/>
                  <w:color w:val="auto"/>
                  <w:sz w:val="20"/>
                  <w:szCs w:val="20"/>
                </w:rPr>
                <w:delText xml:space="preserve">space heating </w:delText>
              </w:r>
              <w:r w:rsidRPr="00DB38DB" w:rsidDel="00FD0938">
                <w:rPr>
                  <w:rFonts w:ascii="Calibri Light" w:hAnsi="Calibri Light" w:cs="Calibri Light"/>
                  <w:i w:val="0"/>
                  <w:color w:val="auto"/>
                  <w:sz w:val="20"/>
                  <w:szCs w:val="20"/>
                </w:rPr>
                <w:delText>coil</w:delText>
              </w:r>
              <w:r w:rsidDel="00FD0938">
                <w:rPr>
                  <w:rFonts w:ascii="Calibri Light" w:hAnsi="Calibri Light" w:cs="Calibri Light"/>
                  <w:i w:val="0"/>
                  <w:color w:val="auto"/>
                  <w:sz w:val="20"/>
                  <w:szCs w:val="20"/>
                </w:rPr>
                <w:delText>, with cooling capacity &lt; 65,000 BTU/h and heating coil capacity &lt; 3kW*</w:delText>
              </w:r>
            </w:del>
            <w:ins w:id="151" w:author="Akhilesh Endurthy" w:date="2020-10-13T10:53:00Z">
              <w:r>
                <w:rPr>
                  <w:rFonts w:ascii="Calibri Light" w:hAnsi="Calibri Light" w:cs="Calibri Light"/>
                  <w:i w:val="0"/>
                  <w:color w:val="auto"/>
                  <w:sz w:val="20"/>
                  <w:szCs w:val="20"/>
                </w:rPr>
                <w:t>and electric resistance space heater</w:t>
              </w:r>
            </w:ins>
          </w:p>
        </w:tc>
        <w:tc>
          <w:tcPr>
            <w:tcW w:w="0" w:type="auto"/>
          </w:tcPr>
          <w:p w14:paraId="72584C20" w14:textId="77777777" w:rsidR="0074731E" w:rsidRPr="00DB38DB" w:rsidRDefault="0074731E" w:rsidP="0074731E">
            <w:pPr>
              <w:pStyle w:val="Reminders"/>
              <w:tabs>
                <w:tab w:val="num" w:pos="360"/>
              </w:tabs>
              <w:spacing w:before="0" w:after="0"/>
              <w:rPr>
                <w:rFonts w:cs="Calibri Light"/>
                <w:sz w:val="20"/>
                <w:szCs w:val="20"/>
              </w:rPr>
            </w:pPr>
            <w:r w:rsidRPr="00DB38DB">
              <w:rPr>
                <w:rFonts w:ascii="Calibri Light" w:hAnsi="Calibri Light" w:cs="Calibri Light"/>
                <w:i w:val="0"/>
                <w:color w:val="auto"/>
                <w:sz w:val="20"/>
                <w:szCs w:val="20"/>
              </w:rPr>
              <w:t>9.8 EER</w:t>
            </w:r>
          </w:p>
        </w:tc>
        <w:tc>
          <w:tcPr>
            <w:tcW w:w="0" w:type="auto"/>
          </w:tcPr>
          <w:p w14:paraId="406D6761" w14:textId="2094EB39" w:rsidR="0074731E" w:rsidRPr="00D16EEA" w:rsidRDefault="0074731E" w:rsidP="0074731E">
            <w:pPr>
              <w:pStyle w:val="Reminders"/>
              <w:tabs>
                <w:tab w:val="num" w:pos="360"/>
              </w:tabs>
              <w:spacing w:before="0" w:after="0"/>
              <w:rPr>
                <w:rFonts w:ascii="Calibri Light" w:hAnsi="Calibri Light" w:cs="Calibri Light"/>
                <w:i w:val="0"/>
                <w:color w:val="auto"/>
                <w:sz w:val="20"/>
                <w:szCs w:val="20"/>
              </w:rPr>
            </w:pPr>
            <w:r w:rsidRPr="00DB38DB">
              <w:rPr>
                <w:rFonts w:ascii="Calibri Light" w:hAnsi="Calibri Light" w:cs="Calibri Light"/>
                <w:i w:val="0"/>
                <w:color w:val="auto"/>
                <w:sz w:val="20"/>
                <w:szCs w:val="20"/>
              </w:rPr>
              <w:t>100%</w:t>
            </w:r>
          </w:p>
        </w:tc>
        <w:tc>
          <w:tcPr>
            <w:tcW w:w="0" w:type="auto"/>
          </w:tcPr>
          <w:p w14:paraId="4023C28A" w14:textId="5CD39BA1" w:rsidR="0074731E" w:rsidRPr="00DB38DB" w:rsidRDefault="0074731E" w:rsidP="0074731E">
            <w:pPr>
              <w:pStyle w:val="Reminders"/>
              <w:tabs>
                <w:tab w:val="num" w:pos="360"/>
              </w:tabs>
              <w:spacing w:before="0" w:after="0"/>
              <w:rPr>
                <w:rFonts w:cs="Calibri Light"/>
                <w:sz w:val="20"/>
                <w:szCs w:val="20"/>
              </w:rPr>
            </w:pPr>
            <w:ins w:id="152" w:author="Akhilesh Endurthy" w:date="2020-10-13T10:57:00Z">
              <w:r w:rsidRPr="00DB38DB">
                <w:rPr>
                  <w:rFonts w:ascii="Calibri Light" w:hAnsi="Calibri Light" w:cs="Calibri Light"/>
                  <w:i w:val="0"/>
                  <w:color w:val="auto"/>
                  <w:sz w:val="20"/>
                  <w:szCs w:val="20"/>
                </w:rPr>
                <w:t>9.8 EER</w:t>
              </w:r>
            </w:ins>
            <w:del w:id="153" w:author="Akhilesh Endurthy" w:date="2020-10-13T10:57:00Z">
              <w:r w:rsidRPr="00DB38DB" w:rsidDel="00BF0B40">
                <w:rPr>
                  <w:rFonts w:ascii="Calibri Light" w:hAnsi="Calibri Light" w:cs="Calibri Light"/>
                  <w:i w:val="0"/>
                  <w:color w:val="auto"/>
                  <w:sz w:val="20"/>
                  <w:szCs w:val="20"/>
                </w:rPr>
                <w:delText>11.0 EER</w:delText>
              </w:r>
            </w:del>
          </w:p>
        </w:tc>
        <w:tc>
          <w:tcPr>
            <w:tcW w:w="0" w:type="auto"/>
          </w:tcPr>
          <w:p w14:paraId="36EAFADB" w14:textId="5EAF94CF" w:rsidR="0074731E" w:rsidRPr="00D16EEA" w:rsidRDefault="0074731E" w:rsidP="0074731E">
            <w:pPr>
              <w:pStyle w:val="Reminders"/>
              <w:tabs>
                <w:tab w:val="num" w:pos="360"/>
              </w:tabs>
              <w:spacing w:before="0" w:after="0"/>
              <w:rPr>
                <w:rFonts w:ascii="Calibri Light" w:hAnsi="Calibri Light" w:cs="Calibri Light"/>
                <w:i w:val="0"/>
                <w:color w:val="auto"/>
                <w:sz w:val="20"/>
                <w:szCs w:val="20"/>
              </w:rPr>
            </w:pPr>
            <w:ins w:id="154" w:author="Akhilesh Endurthy" w:date="2020-10-13T10:57:00Z">
              <w:r w:rsidRPr="00DB38DB">
                <w:rPr>
                  <w:rFonts w:ascii="Calibri Light" w:hAnsi="Calibri Light" w:cs="Calibri Light"/>
                  <w:i w:val="0"/>
                  <w:color w:val="auto"/>
                  <w:sz w:val="20"/>
                  <w:szCs w:val="20"/>
                </w:rPr>
                <w:t>7.1 HSPF</w:t>
              </w:r>
            </w:ins>
            <w:ins w:id="155" w:author="Akhilesh Endurthy" w:date="2020-10-13T10:58:00Z">
              <w:r w:rsidR="00F32BF3">
                <w:rPr>
                  <w:rFonts w:ascii="Calibri Light" w:hAnsi="Calibri Light" w:cs="Calibri Light"/>
                  <w:i w:val="0"/>
                  <w:color w:val="auto"/>
                  <w:sz w:val="20"/>
                  <w:szCs w:val="20"/>
                </w:rPr>
                <w:t xml:space="preserve"> </w:t>
              </w:r>
            </w:ins>
            <w:ins w:id="156" w:author="Akhilesh Endurthy" w:date="2020-10-13T10:57:00Z">
              <w:r w:rsidR="00F32BF3" w:rsidRPr="00F32BF3">
                <w:rPr>
                  <w:rFonts w:ascii="Calibri Light" w:hAnsi="Calibri Light" w:cs="Calibri Light"/>
                  <w:i w:val="0"/>
                  <w:color w:val="auto"/>
                  <w:sz w:val="20"/>
                  <w:szCs w:val="20"/>
                  <w:vertAlign w:val="superscript"/>
                  <w:rPrChange w:id="157" w:author="Akhilesh Endurthy" w:date="2020-10-13T10:57:00Z">
                    <w:rPr>
                      <w:rFonts w:ascii="Calibri Light" w:hAnsi="Calibri Light" w:cs="Calibri Light"/>
                      <w:i w:val="0"/>
                      <w:color w:val="auto"/>
                      <w:sz w:val="20"/>
                      <w:szCs w:val="20"/>
                    </w:rPr>
                  </w:rPrChange>
                </w:rPr>
                <w:t>b</w:t>
              </w:r>
            </w:ins>
            <w:del w:id="158" w:author="Akhilesh Endurthy" w:date="2020-10-13T10:57:00Z">
              <w:r w:rsidRPr="00DB38DB" w:rsidDel="00BF0B40">
                <w:rPr>
                  <w:rFonts w:ascii="Calibri Light" w:hAnsi="Calibri Light" w:cs="Calibri Light"/>
                  <w:i w:val="0"/>
                  <w:color w:val="auto"/>
                  <w:sz w:val="20"/>
                  <w:szCs w:val="20"/>
                </w:rPr>
                <w:delText>100%</w:delText>
              </w:r>
            </w:del>
          </w:p>
        </w:tc>
      </w:tr>
      <w:tr w:rsidR="006B7DAC" w:rsidRPr="00DB38DB" w14:paraId="70C3B0DF" w14:textId="77777777" w:rsidTr="00A61F0A">
        <w:tc>
          <w:tcPr>
            <w:tcW w:w="0" w:type="auto"/>
          </w:tcPr>
          <w:p w14:paraId="5E73A2C3" w14:textId="1F4A463D" w:rsidR="00722955" w:rsidRPr="00DB38DB" w:rsidRDefault="00722955" w:rsidP="00A61F0A">
            <w:pPr>
              <w:pStyle w:val="Reminders"/>
              <w:tabs>
                <w:tab w:val="num" w:pos="360"/>
              </w:tabs>
              <w:spacing w:before="0" w:after="0"/>
              <w:rPr>
                <w:rFonts w:cs="Calibri Light"/>
                <w:sz w:val="20"/>
                <w:szCs w:val="20"/>
              </w:rPr>
            </w:pPr>
            <w:r w:rsidRPr="00DB38DB">
              <w:rPr>
                <w:rFonts w:ascii="Calibri Light" w:hAnsi="Calibri Light" w:cs="Calibri Light"/>
                <w:i w:val="0"/>
                <w:color w:val="auto"/>
                <w:sz w:val="20"/>
                <w:szCs w:val="20"/>
              </w:rPr>
              <w:t>Room HP</w:t>
            </w:r>
            <w:del w:id="159" w:author="Akhilesh Endurthy" w:date="2020-10-13T10:53:00Z">
              <w:r w:rsidR="00D35A79" w:rsidDel="00FD0938">
                <w:rPr>
                  <w:rFonts w:ascii="Calibri Light" w:hAnsi="Calibri Light" w:cs="Calibri Light"/>
                  <w:i w:val="0"/>
                  <w:color w:val="auto"/>
                  <w:sz w:val="20"/>
                  <w:szCs w:val="20"/>
                </w:rPr>
                <w:delText>, &lt; 65,000 BTU/h</w:delText>
              </w:r>
            </w:del>
          </w:p>
        </w:tc>
        <w:tc>
          <w:tcPr>
            <w:tcW w:w="0" w:type="auto"/>
          </w:tcPr>
          <w:p w14:paraId="15380A5A" w14:textId="77777777" w:rsidR="00722955" w:rsidRPr="00DB38DB" w:rsidRDefault="00722955" w:rsidP="00A61F0A">
            <w:pPr>
              <w:pStyle w:val="Reminders"/>
              <w:tabs>
                <w:tab w:val="num" w:pos="360"/>
              </w:tabs>
              <w:spacing w:before="0" w:after="0"/>
              <w:rPr>
                <w:rFonts w:cs="Calibri Light"/>
                <w:sz w:val="20"/>
                <w:szCs w:val="20"/>
              </w:rPr>
            </w:pPr>
            <w:r w:rsidRPr="00DB38DB">
              <w:rPr>
                <w:rFonts w:ascii="Calibri Light" w:hAnsi="Calibri Light" w:cs="Calibri Light"/>
                <w:i w:val="0"/>
                <w:color w:val="auto"/>
                <w:sz w:val="20"/>
                <w:szCs w:val="20"/>
              </w:rPr>
              <w:t>9.0 EER</w:t>
            </w:r>
          </w:p>
        </w:tc>
        <w:tc>
          <w:tcPr>
            <w:tcW w:w="0" w:type="auto"/>
          </w:tcPr>
          <w:p w14:paraId="21F1EDAC" w14:textId="3959120D" w:rsidR="00722955" w:rsidRPr="00DB38DB" w:rsidRDefault="00722955" w:rsidP="00A61F0A">
            <w:pPr>
              <w:pStyle w:val="Reminders"/>
              <w:tabs>
                <w:tab w:val="num" w:pos="360"/>
              </w:tabs>
              <w:spacing w:before="0" w:after="0"/>
              <w:rPr>
                <w:rFonts w:cs="Calibri Light"/>
                <w:sz w:val="20"/>
                <w:szCs w:val="20"/>
              </w:rPr>
            </w:pPr>
            <w:r w:rsidRPr="00DB38DB">
              <w:rPr>
                <w:rFonts w:ascii="Calibri Light" w:hAnsi="Calibri Light" w:cs="Calibri Light"/>
                <w:i w:val="0"/>
                <w:color w:val="auto"/>
                <w:sz w:val="20"/>
                <w:szCs w:val="20"/>
              </w:rPr>
              <w:t>7.1 HPSF</w:t>
            </w:r>
            <w:ins w:id="160" w:author="Akhilesh Endurthy" w:date="2020-10-13T10:58:00Z">
              <w:r w:rsidR="00F32BF3">
                <w:rPr>
                  <w:rFonts w:ascii="Calibri Light" w:hAnsi="Calibri Light" w:cs="Calibri Light"/>
                  <w:i w:val="0"/>
                  <w:color w:val="auto"/>
                  <w:sz w:val="20"/>
                  <w:szCs w:val="20"/>
                </w:rPr>
                <w:t xml:space="preserve"> </w:t>
              </w:r>
              <w:r w:rsidR="00F32BF3" w:rsidRPr="00DF1257">
                <w:rPr>
                  <w:rFonts w:ascii="Calibri Light" w:hAnsi="Calibri Light" w:cs="Calibri Light"/>
                  <w:i w:val="0"/>
                  <w:color w:val="auto"/>
                  <w:sz w:val="20"/>
                  <w:szCs w:val="20"/>
                  <w:vertAlign w:val="superscript"/>
                </w:rPr>
                <w:t>b</w:t>
              </w:r>
            </w:ins>
            <w:del w:id="161" w:author="Akhilesh Endurthy" w:date="2020-10-13T10:58:00Z">
              <w:r w:rsidRPr="00DB38DB" w:rsidDel="00F32BF3">
                <w:rPr>
                  <w:rFonts w:ascii="Calibri Light" w:hAnsi="Calibri Light" w:cs="Calibri Light"/>
                  <w:i w:val="0"/>
                  <w:color w:val="auto"/>
                  <w:sz w:val="20"/>
                  <w:szCs w:val="20"/>
                </w:rPr>
                <w:delText>*</w:delText>
              </w:r>
              <w:r w:rsidR="00137E7F" w:rsidDel="00F32BF3">
                <w:rPr>
                  <w:rFonts w:ascii="Calibri Light" w:hAnsi="Calibri Light" w:cs="Calibri Light"/>
                  <w:i w:val="0"/>
                  <w:color w:val="auto"/>
                  <w:sz w:val="20"/>
                  <w:szCs w:val="20"/>
                </w:rPr>
                <w:delText>*</w:delText>
              </w:r>
            </w:del>
          </w:p>
        </w:tc>
        <w:tc>
          <w:tcPr>
            <w:tcW w:w="0" w:type="auto"/>
          </w:tcPr>
          <w:p w14:paraId="5937A431" w14:textId="77777777" w:rsidR="00722955" w:rsidRPr="00DB38DB" w:rsidRDefault="00722955" w:rsidP="00A61F0A">
            <w:pPr>
              <w:pStyle w:val="Reminders"/>
              <w:tabs>
                <w:tab w:val="num" w:pos="360"/>
              </w:tabs>
              <w:spacing w:before="0" w:after="0"/>
              <w:rPr>
                <w:rFonts w:cs="Calibri Light"/>
                <w:sz w:val="20"/>
                <w:szCs w:val="20"/>
              </w:rPr>
            </w:pPr>
            <w:r w:rsidRPr="00DB38DB">
              <w:rPr>
                <w:rFonts w:ascii="Calibri Light" w:hAnsi="Calibri Light" w:cs="Calibri Light"/>
                <w:i w:val="0"/>
                <w:color w:val="auto"/>
                <w:sz w:val="20"/>
                <w:szCs w:val="20"/>
              </w:rPr>
              <w:t>9.8 EER</w:t>
            </w:r>
          </w:p>
        </w:tc>
        <w:tc>
          <w:tcPr>
            <w:tcW w:w="0" w:type="auto"/>
          </w:tcPr>
          <w:p w14:paraId="46A2DB4B" w14:textId="254107B9" w:rsidR="00722955" w:rsidRPr="00DB38DB" w:rsidRDefault="00722955" w:rsidP="00A61F0A">
            <w:pPr>
              <w:pStyle w:val="Reminders"/>
              <w:tabs>
                <w:tab w:val="num" w:pos="360"/>
              </w:tabs>
              <w:spacing w:before="0" w:after="0"/>
              <w:rPr>
                <w:rFonts w:cs="Calibri Light"/>
                <w:sz w:val="20"/>
                <w:szCs w:val="20"/>
              </w:rPr>
            </w:pPr>
            <w:r w:rsidRPr="00DB38DB">
              <w:rPr>
                <w:rFonts w:ascii="Calibri Light" w:hAnsi="Calibri Light" w:cs="Calibri Light"/>
                <w:i w:val="0"/>
                <w:color w:val="auto"/>
                <w:sz w:val="20"/>
                <w:szCs w:val="20"/>
              </w:rPr>
              <w:t>7.1 HSPF</w:t>
            </w:r>
            <w:ins w:id="162" w:author="Akhilesh Endurthy" w:date="2020-10-13T10:58:00Z">
              <w:r w:rsidR="00F32BF3">
                <w:rPr>
                  <w:rFonts w:ascii="Calibri Light" w:hAnsi="Calibri Light" w:cs="Calibri Light"/>
                  <w:i w:val="0"/>
                  <w:color w:val="auto"/>
                  <w:sz w:val="20"/>
                  <w:szCs w:val="20"/>
                </w:rPr>
                <w:t xml:space="preserve"> </w:t>
              </w:r>
              <w:r w:rsidR="00F32BF3" w:rsidRPr="00DF1257">
                <w:rPr>
                  <w:rFonts w:ascii="Calibri Light" w:hAnsi="Calibri Light" w:cs="Calibri Light"/>
                  <w:i w:val="0"/>
                  <w:color w:val="auto"/>
                  <w:sz w:val="20"/>
                  <w:szCs w:val="20"/>
                  <w:vertAlign w:val="superscript"/>
                </w:rPr>
                <w:t>b</w:t>
              </w:r>
            </w:ins>
            <w:del w:id="163" w:author="Akhilesh Endurthy" w:date="2020-10-13T10:58:00Z">
              <w:r w:rsidDel="00F32BF3">
                <w:rPr>
                  <w:rFonts w:ascii="Calibri Light" w:hAnsi="Calibri Light" w:cs="Calibri Light"/>
                  <w:i w:val="0"/>
                  <w:color w:val="auto"/>
                  <w:sz w:val="20"/>
                  <w:szCs w:val="20"/>
                </w:rPr>
                <w:delText>*</w:delText>
              </w:r>
            </w:del>
          </w:p>
        </w:tc>
      </w:tr>
      <w:tr w:rsidR="006B7DAC" w:rsidRPr="00DB38DB" w14:paraId="403BE560" w14:textId="77777777" w:rsidTr="00A61F0A">
        <w:tc>
          <w:tcPr>
            <w:tcW w:w="0" w:type="auto"/>
          </w:tcPr>
          <w:p w14:paraId="1E65590B" w14:textId="1B465701" w:rsidR="0074731E" w:rsidRPr="00DB38DB" w:rsidRDefault="0074731E" w:rsidP="0074731E">
            <w:pPr>
              <w:pStyle w:val="Reminders"/>
              <w:tabs>
                <w:tab w:val="num" w:pos="360"/>
              </w:tabs>
              <w:spacing w:before="0" w:after="0"/>
              <w:rPr>
                <w:rFonts w:cs="Calibri Light"/>
                <w:sz w:val="20"/>
                <w:szCs w:val="20"/>
              </w:rPr>
            </w:pPr>
            <w:ins w:id="164" w:author="Akhilesh Endurthy" w:date="2020-10-13T10:53:00Z">
              <w:r>
                <w:rPr>
                  <w:rFonts w:ascii="Calibri Light" w:hAnsi="Calibri Light" w:cs="Calibri Light"/>
                  <w:i w:val="0"/>
                  <w:color w:val="auto"/>
                  <w:sz w:val="20"/>
                  <w:szCs w:val="20"/>
                </w:rPr>
                <w:t xml:space="preserve">Ductless </w:t>
              </w:r>
            </w:ins>
            <w:del w:id="165" w:author="Akhilesh Endurthy" w:date="2020-10-13T10:53:00Z">
              <w:r w:rsidRPr="00DB38DB" w:rsidDel="00FD0938">
                <w:rPr>
                  <w:rFonts w:ascii="Calibri Light" w:hAnsi="Calibri Light" w:cs="Calibri Light"/>
                  <w:i w:val="0"/>
                  <w:color w:val="auto"/>
                  <w:sz w:val="20"/>
                  <w:szCs w:val="20"/>
                </w:rPr>
                <w:delText xml:space="preserve">Split </w:delText>
              </w:r>
            </w:del>
            <w:r w:rsidRPr="00DB38DB">
              <w:rPr>
                <w:rFonts w:ascii="Calibri Light" w:hAnsi="Calibri Light" w:cs="Calibri Light"/>
                <w:i w:val="0"/>
                <w:color w:val="auto"/>
                <w:sz w:val="20"/>
                <w:szCs w:val="20"/>
              </w:rPr>
              <w:t xml:space="preserve">AC </w:t>
            </w:r>
            <w:ins w:id="166" w:author="Akhilesh Endurthy" w:date="2020-10-13T10:53:00Z">
              <w:r>
                <w:rPr>
                  <w:rFonts w:ascii="Calibri Light" w:hAnsi="Calibri Light" w:cs="Calibri Light"/>
                  <w:i w:val="0"/>
                  <w:color w:val="auto"/>
                  <w:sz w:val="20"/>
                  <w:szCs w:val="20"/>
                </w:rPr>
                <w:t>and electric resistance space heater</w:t>
              </w:r>
            </w:ins>
            <w:del w:id="167" w:author="Akhilesh Endurthy" w:date="2020-10-13T10:53:00Z">
              <w:r w:rsidRPr="00DB38DB" w:rsidDel="00FD0938">
                <w:rPr>
                  <w:rFonts w:ascii="Calibri Light" w:hAnsi="Calibri Light" w:cs="Calibri Light"/>
                  <w:i w:val="0"/>
                  <w:color w:val="auto"/>
                  <w:sz w:val="20"/>
                  <w:szCs w:val="20"/>
                </w:rPr>
                <w:delText xml:space="preserve">with electric resistance </w:delText>
              </w:r>
              <w:r w:rsidDel="00FD0938">
                <w:rPr>
                  <w:rFonts w:ascii="Calibri Light" w:hAnsi="Calibri Light" w:cs="Calibri Light"/>
                  <w:i w:val="0"/>
                  <w:color w:val="auto"/>
                  <w:sz w:val="20"/>
                  <w:szCs w:val="20"/>
                </w:rPr>
                <w:delText>furnace, &lt; 65,000 BTU/h</w:delText>
              </w:r>
            </w:del>
          </w:p>
        </w:tc>
        <w:tc>
          <w:tcPr>
            <w:tcW w:w="0" w:type="auto"/>
          </w:tcPr>
          <w:p w14:paraId="3115C28E" w14:textId="77777777" w:rsidR="0074731E" w:rsidRPr="00DB38DB" w:rsidRDefault="0074731E" w:rsidP="0074731E">
            <w:pPr>
              <w:pStyle w:val="Reminders"/>
              <w:tabs>
                <w:tab w:val="num" w:pos="360"/>
              </w:tabs>
              <w:spacing w:before="0" w:after="0"/>
              <w:rPr>
                <w:rFonts w:cs="Calibri Light"/>
                <w:sz w:val="20"/>
                <w:szCs w:val="20"/>
              </w:rPr>
            </w:pPr>
            <w:r w:rsidRPr="00DB38DB">
              <w:rPr>
                <w:rFonts w:ascii="Calibri Light" w:hAnsi="Calibri Light" w:cs="Calibri Light"/>
                <w:i w:val="0"/>
                <w:color w:val="auto"/>
                <w:sz w:val="20"/>
                <w:szCs w:val="20"/>
              </w:rPr>
              <w:t>13.0 SEER</w:t>
            </w:r>
          </w:p>
        </w:tc>
        <w:tc>
          <w:tcPr>
            <w:tcW w:w="0" w:type="auto"/>
          </w:tcPr>
          <w:p w14:paraId="2AD586F9" w14:textId="35D2A195" w:rsidR="0074731E" w:rsidRPr="00D16EEA" w:rsidRDefault="0074731E" w:rsidP="0074731E">
            <w:pPr>
              <w:pStyle w:val="Reminders"/>
              <w:tabs>
                <w:tab w:val="num" w:pos="360"/>
              </w:tabs>
              <w:spacing w:before="0" w:after="0"/>
              <w:rPr>
                <w:rFonts w:ascii="Calibri Light" w:hAnsi="Calibri Light" w:cs="Calibri Light"/>
                <w:i w:val="0"/>
                <w:color w:val="auto"/>
                <w:sz w:val="20"/>
                <w:szCs w:val="20"/>
              </w:rPr>
            </w:pPr>
            <w:r w:rsidRPr="00DB38DB">
              <w:rPr>
                <w:rFonts w:ascii="Calibri Light" w:hAnsi="Calibri Light" w:cs="Calibri Light"/>
                <w:i w:val="0"/>
                <w:color w:val="auto"/>
                <w:sz w:val="20"/>
                <w:szCs w:val="20"/>
              </w:rPr>
              <w:t>100%</w:t>
            </w:r>
          </w:p>
        </w:tc>
        <w:tc>
          <w:tcPr>
            <w:tcW w:w="0" w:type="auto"/>
          </w:tcPr>
          <w:p w14:paraId="5CA7B993" w14:textId="09332327" w:rsidR="0074731E" w:rsidRPr="00DB38DB" w:rsidRDefault="0074731E" w:rsidP="0074731E">
            <w:pPr>
              <w:pStyle w:val="Reminders"/>
              <w:tabs>
                <w:tab w:val="num" w:pos="360"/>
              </w:tabs>
              <w:spacing w:before="0" w:after="0"/>
              <w:rPr>
                <w:rFonts w:cs="Calibri Light"/>
                <w:sz w:val="20"/>
                <w:szCs w:val="20"/>
              </w:rPr>
            </w:pPr>
            <w:ins w:id="168" w:author="Akhilesh Endurthy" w:date="2020-10-13T10:57:00Z">
              <w:r w:rsidRPr="00DB38DB">
                <w:rPr>
                  <w:rFonts w:ascii="Calibri Light" w:hAnsi="Calibri Light" w:cs="Calibri Light"/>
                  <w:i w:val="0"/>
                  <w:color w:val="auto"/>
                  <w:sz w:val="20"/>
                  <w:szCs w:val="20"/>
                </w:rPr>
                <w:t>14.0 SEER</w:t>
              </w:r>
            </w:ins>
            <w:del w:id="169" w:author="Akhilesh Endurthy" w:date="2020-10-13T10:57:00Z">
              <w:r w:rsidRPr="00DB38DB" w:rsidDel="00075366">
                <w:rPr>
                  <w:rFonts w:ascii="Calibri Light" w:hAnsi="Calibri Light" w:cs="Calibri Light"/>
                  <w:i w:val="0"/>
                  <w:color w:val="auto"/>
                  <w:sz w:val="20"/>
                  <w:szCs w:val="20"/>
                </w:rPr>
                <w:delText>14.0 SEER</w:delText>
              </w:r>
            </w:del>
          </w:p>
        </w:tc>
        <w:tc>
          <w:tcPr>
            <w:tcW w:w="0" w:type="auto"/>
          </w:tcPr>
          <w:p w14:paraId="2987224E" w14:textId="496FF73D" w:rsidR="0074731E" w:rsidRPr="00D16EEA" w:rsidRDefault="0074731E" w:rsidP="0074731E">
            <w:pPr>
              <w:pStyle w:val="Reminders"/>
              <w:tabs>
                <w:tab w:val="num" w:pos="360"/>
              </w:tabs>
              <w:spacing w:before="0" w:after="0"/>
              <w:rPr>
                <w:rFonts w:ascii="Calibri Light" w:hAnsi="Calibri Light" w:cs="Calibri Light"/>
                <w:i w:val="0"/>
                <w:color w:val="auto"/>
                <w:sz w:val="20"/>
                <w:szCs w:val="20"/>
              </w:rPr>
            </w:pPr>
            <w:ins w:id="170" w:author="Akhilesh Endurthy" w:date="2020-10-13T10:57:00Z">
              <w:r w:rsidRPr="00DB38DB">
                <w:rPr>
                  <w:rFonts w:ascii="Calibri Light" w:hAnsi="Calibri Light" w:cs="Calibri Light"/>
                  <w:i w:val="0"/>
                  <w:color w:val="auto"/>
                  <w:sz w:val="20"/>
                  <w:szCs w:val="20"/>
                </w:rPr>
                <w:t>8.2 HPSF</w:t>
              </w:r>
            </w:ins>
            <w:del w:id="171" w:author="Akhilesh Endurthy" w:date="2020-10-13T10:57:00Z">
              <w:r w:rsidRPr="00DB38DB" w:rsidDel="00075366">
                <w:rPr>
                  <w:rFonts w:ascii="Calibri Light" w:hAnsi="Calibri Light" w:cs="Calibri Light"/>
                  <w:i w:val="0"/>
                  <w:color w:val="auto"/>
                  <w:sz w:val="20"/>
                  <w:szCs w:val="20"/>
                </w:rPr>
                <w:delText>100%</w:delText>
              </w:r>
            </w:del>
          </w:p>
        </w:tc>
      </w:tr>
      <w:tr w:rsidR="006B7DAC" w:rsidRPr="00DB38DB" w14:paraId="33BDE31D" w14:textId="77777777" w:rsidTr="00A61F0A">
        <w:tc>
          <w:tcPr>
            <w:tcW w:w="0" w:type="auto"/>
          </w:tcPr>
          <w:p w14:paraId="54DB61F3" w14:textId="5693E8B1" w:rsidR="00722955" w:rsidRPr="00DB38DB" w:rsidRDefault="00722955" w:rsidP="00A61F0A">
            <w:pPr>
              <w:pStyle w:val="Reminders"/>
              <w:tabs>
                <w:tab w:val="num" w:pos="360"/>
              </w:tabs>
              <w:spacing w:before="0" w:after="0"/>
              <w:rPr>
                <w:rFonts w:cs="Calibri Light"/>
                <w:sz w:val="20"/>
                <w:szCs w:val="20"/>
              </w:rPr>
            </w:pPr>
            <w:del w:id="172" w:author="Akhilesh Endurthy" w:date="2020-10-13T10:53:00Z">
              <w:r w:rsidRPr="00DB38DB" w:rsidDel="00FD0938">
                <w:rPr>
                  <w:rFonts w:ascii="Calibri Light" w:hAnsi="Calibri Light" w:cs="Calibri Light"/>
                  <w:i w:val="0"/>
                  <w:color w:val="auto"/>
                  <w:sz w:val="20"/>
                  <w:szCs w:val="20"/>
                </w:rPr>
                <w:delText>Split HP</w:delText>
              </w:r>
              <w:r w:rsidR="00D35A79" w:rsidDel="00FD0938">
                <w:rPr>
                  <w:rFonts w:ascii="Calibri Light" w:hAnsi="Calibri Light" w:cs="Calibri Light"/>
                  <w:i w:val="0"/>
                  <w:color w:val="auto"/>
                  <w:sz w:val="20"/>
                  <w:szCs w:val="20"/>
                </w:rPr>
                <w:delText>, &lt; 65,000 BTU/h</w:delText>
              </w:r>
            </w:del>
            <w:ins w:id="173" w:author="Akhilesh Endurthy" w:date="2020-10-13T10:53:00Z">
              <w:r w:rsidR="00FD0938">
                <w:rPr>
                  <w:rFonts w:ascii="Calibri Light" w:hAnsi="Calibri Light" w:cs="Calibri Light"/>
                  <w:i w:val="0"/>
                  <w:color w:val="auto"/>
                  <w:sz w:val="20"/>
                  <w:szCs w:val="20"/>
                </w:rPr>
                <w:t>D</w:t>
              </w:r>
            </w:ins>
            <w:ins w:id="174" w:author="Akhilesh Endurthy" w:date="2020-10-13T10:54:00Z">
              <w:r w:rsidR="00FD0938">
                <w:rPr>
                  <w:rFonts w:ascii="Calibri Light" w:hAnsi="Calibri Light" w:cs="Calibri Light"/>
                  <w:i w:val="0"/>
                  <w:color w:val="auto"/>
                  <w:sz w:val="20"/>
                  <w:szCs w:val="20"/>
                </w:rPr>
                <w:t>uctless HP</w:t>
              </w:r>
            </w:ins>
          </w:p>
        </w:tc>
        <w:tc>
          <w:tcPr>
            <w:tcW w:w="0" w:type="auto"/>
          </w:tcPr>
          <w:p w14:paraId="7F498B74" w14:textId="77777777" w:rsidR="00722955" w:rsidRPr="00DB38DB" w:rsidRDefault="00722955" w:rsidP="00A61F0A">
            <w:pPr>
              <w:pStyle w:val="Reminders"/>
              <w:tabs>
                <w:tab w:val="num" w:pos="360"/>
              </w:tabs>
              <w:spacing w:before="0" w:after="0"/>
              <w:rPr>
                <w:rFonts w:cs="Calibri Light"/>
                <w:sz w:val="20"/>
                <w:szCs w:val="20"/>
              </w:rPr>
            </w:pPr>
            <w:r w:rsidRPr="00DB38DB">
              <w:rPr>
                <w:rFonts w:ascii="Calibri Light" w:hAnsi="Calibri Light" w:cs="Calibri Light"/>
                <w:i w:val="0"/>
                <w:color w:val="auto"/>
                <w:sz w:val="20"/>
                <w:szCs w:val="20"/>
              </w:rPr>
              <w:t>13.0 SEER</w:t>
            </w:r>
          </w:p>
        </w:tc>
        <w:tc>
          <w:tcPr>
            <w:tcW w:w="0" w:type="auto"/>
          </w:tcPr>
          <w:p w14:paraId="4377DBB9" w14:textId="77777777" w:rsidR="00722955" w:rsidRPr="00DB38DB" w:rsidRDefault="00722955" w:rsidP="00A61F0A">
            <w:pPr>
              <w:pStyle w:val="Reminders"/>
              <w:tabs>
                <w:tab w:val="num" w:pos="360"/>
              </w:tabs>
              <w:spacing w:before="0" w:after="0"/>
              <w:rPr>
                <w:rFonts w:cs="Calibri Light"/>
                <w:sz w:val="20"/>
                <w:szCs w:val="20"/>
              </w:rPr>
            </w:pPr>
            <w:r w:rsidRPr="00DB38DB">
              <w:rPr>
                <w:rFonts w:ascii="Calibri Light" w:hAnsi="Calibri Light" w:cs="Calibri Light"/>
                <w:i w:val="0"/>
                <w:color w:val="auto"/>
                <w:sz w:val="20"/>
                <w:szCs w:val="20"/>
              </w:rPr>
              <w:t>7.7 HSPF</w:t>
            </w:r>
          </w:p>
        </w:tc>
        <w:tc>
          <w:tcPr>
            <w:tcW w:w="0" w:type="auto"/>
          </w:tcPr>
          <w:p w14:paraId="68352857" w14:textId="77777777" w:rsidR="00722955" w:rsidRPr="00DB38DB" w:rsidRDefault="00722955" w:rsidP="00A61F0A">
            <w:pPr>
              <w:pStyle w:val="Reminders"/>
              <w:tabs>
                <w:tab w:val="num" w:pos="360"/>
              </w:tabs>
              <w:spacing w:before="0" w:after="0"/>
              <w:rPr>
                <w:rFonts w:cs="Calibri Light"/>
                <w:sz w:val="20"/>
                <w:szCs w:val="20"/>
              </w:rPr>
            </w:pPr>
            <w:r w:rsidRPr="00DB38DB">
              <w:rPr>
                <w:rFonts w:ascii="Calibri Light" w:hAnsi="Calibri Light" w:cs="Calibri Light"/>
                <w:i w:val="0"/>
                <w:color w:val="auto"/>
                <w:sz w:val="20"/>
                <w:szCs w:val="20"/>
              </w:rPr>
              <w:t>14.0 SEER</w:t>
            </w:r>
          </w:p>
        </w:tc>
        <w:tc>
          <w:tcPr>
            <w:tcW w:w="0" w:type="auto"/>
          </w:tcPr>
          <w:p w14:paraId="5A596D2B" w14:textId="77777777" w:rsidR="00722955" w:rsidRPr="00DB38DB" w:rsidRDefault="00722955" w:rsidP="00A61F0A">
            <w:pPr>
              <w:pStyle w:val="Reminders"/>
              <w:tabs>
                <w:tab w:val="num" w:pos="360"/>
              </w:tabs>
              <w:spacing w:before="0" w:after="0"/>
              <w:rPr>
                <w:rFonts w:cs="Calibri Light"/>
                <w:sz w:val="20"/>
                <w:szCs w:val="20"/>
              </w:rPr>
            </w:pPr>
            <w:r w:rsidRPr="00DB38DB">
              <w:rPr>
                <w:rFonts w:ascii="Calibri Light" w:hAnsi="Calibri Light" w:cs="Calibri Light"/>
                <w:i w:val="0"/>
                <w:color w:val="auto"/>
                <w:sz w:val="20"/>
                <w:szCs w:val="20"/>
              </w:rPr>
              <w:t>8.2 HPSF</w:t>
            </w:r>
          </w:p>
        </w:tc>
      </w:tr>
    </w:tbl>
    <w:p w14:paraId="7892046E" w14:textId="3D9BCB54" w:rsidR="00BF582D" w:rsidRDefault="00137E7F" w:rsidP="003077CB">
      <w:pPr>
        <w:rPr>
          <w:ins w:id="175" w:author="Akhilesh Endurthy" w:date="2020-10-13T10:54:00Z"/>
          <w:rFonts w:cstheme="minorHAnsi"/>
          <w:szCs w:val="20"/>
        </w:rPr>
      </w:pPr>
      <w:del w:id="176" w:author="Akhilesh Endurthy" w:date="2020-10-13T10:58:00Z">
        <w:r w:rsidRPr="00F32BF3" w:rsidDel="00F32BF3">
          <w:rPr>
            <w:rFonts w:cstheme="minorHAnsi"/>
            <w:szCs w:val="20"/>
            <w:vertAlign w:val="superscript"/>
            <w:rPrChange w:id="177" w:author="Akhilesh Endurthy" w:date="2020-10-13T10:58:00Z">
              <w:rPr>
                <w:rFonts w:cstheme="minorHAnsi"/>
                <w:szCs w:val="20"/>
              </w:rPr>
            </w:rPrChange>
          </w:rPr>
          <w:delText>*</w:delText>
        </w:r>
        <w:r w:rsidR="00C53155" w:rsidRPr="00F32BF3" w:rsidDel="00F32BF3">
          <w:rPr>
            <w:rFonts w:cstheme="minorHAnsi"/>
            <w:szCs w:val="20"/>
            <w:vertAlign w:val="superscript"/>
            <w:rPrChange w:id="178" w:author="Akhilesh Endurthy" w:date="2020-10-13T10:58:00Z">
              <w:rPr>
                <w:rFonts w:cstheme="minorHAnsi"/>
                <w:szCs w:val="20"/>
              </w:rPr>
            </w:rPrChange>
          </w:rPr>
          <w:delText xml:space="preserve"> </w:delText>
        </w:r>
      </w:del>
      <w:ins w:id="179" w:author="Akhilesh Endurthy" w:date="2020-10-13T10:58:00Z">
        <w:r w:rsidR="00F32BF3" w:rsidRPr="00F32BF3">
          <w:rPr>
            <w:rFonts w:cstheme="minorHAnsi"/>
            <w:szCs w:val="20"/>
            <w:vertAlign w:val="superscript"/>
            <w:rPrChange w:id="180" w:author="Akhilesh Endurthy" w:date="2020-10-13T10:58:00Z">
              <w:rPr>
                <w:rFonts w:cstheme="minorHAnsi"/>
                <w:szCs w:val="20"/>
              </w:rPr>
            </w:rPrChange>
          </w:rPr>
          <w:t>a</w:t>
        </w:r>
        <w:r w:rsidR="00F32BF3">
          <w:rPr>
            <w:rFonts w:cstheme="minorHAnsi"/>
            <w:szCs w:val="20"/>
          </w:rPr>
          <w:t xml:space="preserve"> </w:t>
        </w:r>
      </w:ins>
      <w:r w:rsidR="00C53155">
        <w:rPr>
          <w:rFonts w:cstheme="minorHAnsi"/>
          <w:szCs w:val="20"/>
        </w:rPr>
        <w:t>California Building Energy Efficiency Standards (Title 24)</w:t>
      </w:r>
      <w:ins w:id="181" w:author="Akhilesh Endurthy" w:date="2020-10-13T10:54:00Z">
        <w:r w:rsidR="00BF582D">
          <w:rPr>
            <w:rFonts w:cstheme="minorHAnsi"/>
            <w:szCs w:val="20"/>
          </w:rPr>
          <w:t xml:space="preserve"> restricts using electric </w:t>
        </w:r>
      </w:ins>
      <w:ins w:id="182" w:author="Akhilesh Endurthy" w:date="2020-10-13T10:55:00Z">
        <w:r w:rsidR="00BF582D">
          <w:rPr>
            <w:rFonts w:cstheme="minorHAnsi"/>
            <w:szCs w:val="20"/>
          </w:rPr>
          <w:t>resistance</w:t>
        </w:r>
      </w:ins>
      <w:ins w:id="183" w:author="Akhilesh Endurthy" w:date="2020-10-13T10:54:00Z">
        <w:r w:rsidR="00BF582D">
          <w:rPr>
            <w:rFonts w:cstheme="minorHAnsi"/>
            <w:szCs w:val="20"/>
          </w:rPr>
          <w:t xml:space="preserve"> space heater f</w:t>
        </w:r>
      </w:ins>
      <w:ins w:id="184" w:author="Akhilesh Endurthy" w:date="2020-10-13T10:55:00Z">
        <w:r w:rsidR="00BF582D">
          <w:rPr>
            <w:rFonts w:cstheme="minorHAnsi"/>
            <w:szCs w:val="20"/>
          </w:rPr>
          <w:t>or primary heating. Hence, the standard equipment</w:t>
        </w:r>
        <w:r w:rsidR="00DD0AAC">
          <w:rPr>
            <w:rFonts w:cstheme="minorHAnsi"/>
            <w:szCs w:val="20"/>
          </w:rPr>
          <w:t xml:space="preserve"> for </w:t>
        </w:r>
      </w:ins>
      <w:ins w:id="185" w:author="Akhilesh Endurthy" w:date="2020-10-13T10:56:00Z">
        <w:r w:rsidR="00DD0AAC">
          <w:rPr>
            <w:rFonts w:cstheme="minorHAnsi"/>
            <w:szCs w:val="20"/>
          </w:rPr>
          <w:t xml:space="preserve">room AC </w:t>
        </w:r>
        <w:r w:rsidR="0074731E">
          <w:rPr>
            <w:rFonts w:cstheme="minorHAnsi"/>
            <w:szCs w:val="20"/>
          </w:rPr>
          <w:t>and ductless AC in combination with</w:t>
        </w:r>
        <w:r w:rsidR="00DD0AAC">
          <w:rPr>
            <w:rFonts w:cstheme="minorHAnsi"/>
            <w:szCs w:val="20"/>
          </w:rPr>
          <w:t xml:space="preserve"> electric </w:t>
        </w:r>
        <w:r w:rsidR="0074731E">
          <w:rPr>
            <w:rFonts w:cstheme="minorHAnsi"/>
            <w:szCs w:val="20"/>
          </w:rPr>
          <w:t xml:space="preserve">resistance space heater will be room HP and Ductless HP respectively. </w:t>
        </w:r>
      </w:ins>
    </w:p>
    <w:p w14:paraId="630EAA44" w14:textId="1CA43E8B" w:rsidR="00137E7F" w:rsidRPr="00522F55" w:rsidDel="00522F55" w:rsidRDefault="00C53155" w:rsidP="003077CB">
      <w:pPr>
        <w:rPr>
          <w:del w:id="186" w:author="Akhilesh Endurthy" w:date="2020-10-13T10:58:00Z"/>
          <w:rFonts w:cstheme="minorHAnsi"/>
          <w:szCs w:val="20"/>
          <w:vertAlign w:val="superscript"/>
          <w:rPrChange w:id="187" w:author="Akhilesh Endurthy" w:date="2020-10-13T10:58:00Z">
            <w:rPr>
              <w:del w:id="188" w:author="Akhilesh Endurthy" w:date="2020-10-13T10:58:00Z"/>
              <w:rFonts w:cstheme="minorHAnsi"/>
              <w:szCs w:val="20"/>
            </w:rPr>
          </w:rPrChange>
        </w:rPr>
      </w:pPr>
      <w:r>
        <w:rPr>
          <w:rFonts w:cstheme="minorHAnsi"/>
          <w:szCs w:val="20"/>
        </w:rPr>
        <w:t xml:space="preserve"> </w:t>
      </w:r>
      <w:del w:id="189" w:author="Akhilesh Endurthy" w:date="2020-10-13T10:58:00Z">
        <w:r w:rsidR="00077A28" w:rsidRPr="00522F55" w:rsidDel="00F32BF3">
          <w:rPr>
            <w:rFonts w:cstheme="minorHAnsi"/>
            <w:szCs w:val="20"/>
            <w:vertAlign w:val="superscript"/>
            <w:rPrChange w:id="190" w:author="Akhilesh Endurthy" w:date="2020-10-13T10:58:00Z">
              <w:rPr>
                <w:rFonts w:cstheme="minorHAnsi"/>
                <w:szCs w:val="20"/>
              </w:rPr>
            </w:rPrChange>
          </w:rPr>
          <w:delText>limits electric</w:delText>
        </w:r>
        <w:r w:rsidRPr="00522F55" w:rsidDel="00F32BF3">
          <w:rPr>
            <w:rFonts w:cstheme="minorHAnsi"/>
            <w:szCs w:val="20"/>
            <w:vertAlign w:val="superscript"/>
            <w:rPrChange w:id="191" w:author="Akhilesh Endurthy" w:date="2020-10-13T10:58:00Z">
              <w:rPr>
                <w:rFonts w:cstheme="minorHAnsi"/>
                <w:szCs w:val="20"/>
              </w:rPr>
            </w:rPrChange>
          </w:rPr>
          <w:delText xml:space="preserve"> resistance heating for </w:delText>
        </w:r>
        <w:r w:rsidR="005F4965" w:rsidRPr="00522F55" w:rsidDel="00F32BF3">
          <w:rPr>
            <w:rFonts w:cstheme="minorHAnsi"/>
            <w:szCs w:val="20"/>
            <w:vertAlign w:val="superscript"/>
            <w:rPrChange w:id="192" w:author="Akhilesh Endurthy" w:date="2020-10-13T10:58:00Z">
              <w:rPr>
                <w:rFonts w:cstheme="minorHAnsi"/>
                <w:szCs w:val="20"/>
              </w:rPr>
            </w:rPrChange>
          </w:rPr>
          <w:delText xml:space="preserve">space heating to no more than 3kW total capacity for the entire building. </w:delText>
        </w:r>
      </w:del>
    </w:p>
    <w:p w14:paraId="6FCDA025" w14:textId="0AF36815" w:rsidR="00563B1B" w:rsidRDefault="00BF5328" w:rsidP="00522F55">
      <w:pPr>
        <w:rPr>
          <w:rFonts w:cstheme="minorHAnsi"/>
          <w:szCs w:val="20"/>
        </w:rPr>
      </w:pPr>
      <w:del w:id="193" w:author="Akhilesh Endurthy" w:date="2020-10-13T10:58:00Z">
        <w:r w:rsidRPr="00522F55" w:rsidDel="00522F55">
          <w:rPr>
            <w:rFonts w:cstheme="minorHAnsi"/>
            <w:szCs w:val="20"/>
            <w:vertAlign w:val="superscript"/>
            <w:rPrChange w:id="194" w:author="Akhilesh Endurthy" w:date="2020-10-13T10:58:00Z">
              <w:rPr>
                <w:rFonts w:cstheme="minorHAnsi"/>
                <w:szCs w:val="20"/>
              </w:rPr>
            </w:rPrChange>
          </w:rPr>
          <w:delText>*</w:delText>
        </w:r>
        <w:r w:rsidR="00137E7F" w:rsidRPr="00522F55" w:rsidDel="00522F55">
          <w:rPr>
            <w:rFonts w:cstheme="minorHAnsi"/>
            <w:szCs w:val="20"/>
            <w:vertAlign w:val="superscript"/>
            <w:rPrChange w:id="195" w:author="Akhilesh Endurthy" w:date="2020-10-13T10:58:00Z">
              <w:rPr>
                <w:rFonts w:cstheme="minorHAnsi"/>
                <w:szCs w:val="20"/>
              </w:rPr>
            </w:rPrChange>
          </w:rPr>
          <w:delText>*</w:delText>
        </w:r>
      </w:del>
      <w:ins w:id="196" w:author="Akhilesh Endurthy" w:date="2020-10-13T10:58:00Z">
        <w:r w:rsidR="00522F55" w:rsidRPr="00522F55">
          <w:rPr>
            <w:rFonts w:cstheme="minorHAnsi"/>
            <w:szCs w:val="20"/>
            <w:vertAlign w:val="superscript"/>
            <w:rPrChange w:id="197" w:author="Akhilesh Endurthy" w:date="2020-10-13T10:58:00Z">
              <w:rPr>
                <w:rFonts w:cstheme="minorHAnsi"/>
                <w:szCs w:val="20"/>
              </w:rPr>
            </w:rPrChange>
          </w:rPr>
          <w:t>b</w:t>
        </w:r>
        <w:r w:rsidR="00522F55">
          <w:rPr>
            <w:rFonts w:cstheme="minorHAnsi"/>
            <w:szCs w:val="20"/>
          </w:rPr>
          <w:t xml:space="preserve"> </w:t>
        </w:r>
      </w:ins>
      <w:proofErr w:type="gramStart"/>
      <w:r w:rsidR="002E567D">
        <w:rPr>
          <w:rFonts w:cstheme="minorHAnsi"/>
          <w:szCs w:val="20"/>
        </w:rPr>
        <w:t>For</w:t>
      </w:r>
      <w:proofErr w:type="gramEnd"/>
      <w:r w:rsidR="002E567D">
        <w:rPr>
          <w:rFonts w:cstheme="minorHAnsi"/>
          <w:szCs w:val="20"/>
        </w:rPr>
        <w:t xml:space="preserve"> this equipment, c</w:t>
      </w:r>
      <w:r>
        <w:rPr>
          <w:rFonts w:cstheme="minorHAnsi"/>
          <w:szCs w:val="20"/>
        </w:rPr>
        <w:t xml:space="preserve">ode only specifies </w:t>
      </w:r>
      <w:r w:rsidR="00A46C05">
        <w:rPr>
          <w:rFonts w:cstheme="minorHAnsi"/>
          <w:szCs w:val="20"/>
        </w:rPr>
        <w:t xml:space="preserve">EER. HPSF is determined </w:t>
      </w:r>
      <w:r w:rsidR="005655BD">
        <w:rPr>
          <w:rFonts w:cstheme="minorHAnsi"/>
          <w:szCs w:val="20"/>
        </w:rPr>
        <w:t xml:space="preserve">from typically seen HSPF value corresponding to the EER/SEER </w:t>
      </w:r>
      <w:r w:rsidR="002E567D">
        <w:rPr>
          <w:rFonts w:cstheme="minorHAnsi"/>
          <w:szCs w:val="20"/>
        </w:rPr>
        <w:t xml:space="preserve">range </w:t>
      </w:r>
      <w:r w:rsidR="005655BD">
        <w:rPr>
          <w:rFonts w:cstheme="minorHAnsi"/>
          <w:szCs w:val="20"/>
        </w:rPr>
        <w:t>of ductless heat pumps</w:t>
      </w:r>
      <w:r w:rsidR="00CE70F1">
        <w:rPr>
          <w:rFonts w:cstheme="minorHAnsi"/>
          <w:szCs w:val="20"/>
        </w:rPr>
        <w:t xml:space="preserve"> per DEER documentation (</w:t>
      </w:r>
      <w:r w:rsidR="00D16EEA">
        <w:rPr>
          <w:rFonts w:cstheme="minorHAnsi"/>
          <w:szCs w:val="20"/>
        </w:rPr>
        <w:t xml:space="preserve">specifically, </w:t>
      </w:r>
      <w:r w:rsidR="00CE70F1">
        <w:rPr>
          <w:rFonts w:cstheme="minorHAnsi"/>
          <w:szCs w:val="20"/>
        </w:rPr>
        <w:t xml:space="preserve">MASControl3 </w:t>
      </w:r>
      <w:r w:rsidR="00D16EEA">
        <w:rPr>
          <w:rFonts w:cstheme="minorHAnsi"/>
          <w:szCs w:val="20"/>
        </w:rPr>
        <w:t xml:space="preserve">technology </w:t>
      </w:r>
      <w:r w:rsidR="00CE70F1">
        <w:rPr>
          <w:rFonts w:cstheme="minorHAnsi"/>
          <w:szCs w:val="20"/>
        </w:rPr>
        <w:t>workbook</w:t>
      </w:r>
      <w:r w:rsidR="00D16EEA">
        <w:rPr>
          <w:rFonts w:cstheme="minorHAnsi"/>
          <w:szCs w:val="20"/>
        </w:rPr>
        <w:t xml:space="preserve"> for split and packaged cooling systems</w:t>
      </w:r>
      <w:r w:rsidR="00CE70F1">
        <w:rPr>
          <w:rFonts w:cstheme="minorHAnsi"/>
          <w:szCs w:val="20"/>
        </w:rPr>
        <w:t>)</w:t>
      </w:r>
      <w:r w:rsidR="005655BD">
        <w:rPr>
          <w:rFonts w:cstheme="minorHAnsi"/>
          <w:szCs w:val="20"/>
        </w:rPr>
        <w:t xml:space="preserve">.  </w:t>
      </w:r>
    </w:p>
    <w:p w14:paraId="7D9DA4A6" w14:textId="1FA56354" w:rsidR="007D230B" w:rsidRDefault="007D230B" w:rsidP="00427574">
      <w:pPr>
        <w:pStyle w:val="eTRMHeading3"/>
      </w:pPr>
      <w:bookmarkStart w:id="198" w:name="_Toc486490850"/>
      <w:bookmarkStart w:id="199" w:name="_Toc486580921"/>
      <w:bookmarkStart w:id="200" w:name="_Toc48723525"/>
      <w:r w:rsidRPr="0001609E">
        <w:t>Code Requirements</w:t>
      </w:r>
      <w:bookmarkEnd w:id="198"/>
      <w:bookmarkEnd w:id="199"/>
      <w:bookmarkEnd w:id="200"/>
    </w:p>
    <w:p w14:paraId="08934CE5" w14:textId="57880F9A" w:rsidR="007308AE" w:rsidRDefault="006F11FC" w:rsidP="007308AE">
      <w:r>
        <w:t xml:space="preserve">The residential HVAC equipment designated for this measure must comply with both state and federal efficiency standards. </w:t>
      </w:r>
      <w:r w:rsidR="007308AE">
        <w:t xml:space="preserve">Applicable state and federal codes and standards </w:t>
      </w:r>
      <w:r w:rsidR="007308AE" w:rsidRPr="00557AC6">
        <w:t xml:space="preserve">for </w:t>
      </w:r>
      <w:r w:rsidR="00B54A16">
        <w:t>base case and measure case</w:t>
      </w:r>
      <w:r w:rsidR="00261922">
        <w:t xml:space="preserve"> </w:t>
      </w:r>
      <w:r w:rsidR="007308AE">
        <w:t>are specified below.</w:t>
      </w:r>
    </w:p>
    <w:p w14:paraId="08D5B066" w14:textId="77777777" w:rsidR="008A62D6" w:rsidRPr="0001609E" w:rsidRDefault="008A62D6" w:rsidP="00184860">
      <w:pPr>
        <w:pStyle w:val="Caption"/>
      </w:pPr>
      <w:r w:rsidRPr="0001609E">
        <w:lastRenderedPageBreak/>
        <w:t xml:space="preserve">Applicable State and Federal Codes and Standards </w:t>
      </w:r>
    </w:p>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518"/>
        <w:gridCol w:w="2913"/>
        <w:gridCol w:w="1866"/>
        <w:gridCol w:w="2053"/>
      </w:tblGrid>
      <w:tr w:rsidR="003C0C59" w:rsidRPr="0001609E" w14:paraId="0F8FCBB7" w14:textId="77777777" w:rsidTr="000318E4">
        <w:trPr>
          <w:cantSplit/>
          <w:trHeight w:val="20"/>
        </w:trPr>
        <w:tc>
          <w:tcPr>
            <w:tcW w:w="0" w:type="auto"/>
            <w:shd w:val="clear" w:color="auto" w:fill="F2F2F2" w:themeFill="background1" w:themeFillShade="F2"/>
            <w:vAlign w:val="bottom"/>
          </w:tcPr>
          <w:p w14:paraId="08DCF8E6" w14:textId="77777777" w:rsidR="001B35BC" w:rsidRPr="0001609E" w:rsidRDefault="001B35BC" w:rsidP="008A62D6">
            <w:pPr>
              <w:keepNext/>
              <w:keepLines/>
              <w:spacing w:before="20" w:after="20"/>
              <w:rPr>
                <w:b/>
                <w:sz w:val="20"/>
                <w:szCs w:val="20"/>
              </w:rPr>
            </w:pPr>
            <w:r w:rsidRPr="0001609E">
              <w:rPr>
                <w:b/>
                <w:sz w:val="20"/>
              </w:rPr>
              <w:t>Code</w:t>
            </w:r>
          </w:p>
        </w:tc>
        <w:tc>
          <w:tcPr>
            <w:tcW w:w="0" w:type="auto"/>
            <w:shd w:val="clear" w:color="auto" w:fill="F2F2F2" w:themeFill="background1" w:themeFillShade="F2"/>
          </w:tcPr>
          <w:p w14:paraId="3409BD22" w14:textId="1FD81E7C" w:rsidR="001B35BC" w:rsidRPr="0001609E" w:rsidRDefault="00C74A85" w:rsidP="008A62D6">
            <w:pPr>
              <w:keepNext/>
              <w:keepLines/>
              <w:spacing w:before="20" w:after="20"/>
              <w:jc w:val="center"/>
              <w:rPr>
                <w:b/>
                <w:sz w:val="20"/>
              </w:rPr>
            </w:pPr>
            <w:r>
              <w:rPr>
                <w:b/>
                <w:sz w:val="20"/>
              </w:rPr>
              <w:t>Technology</w:t>
            </w:r>
          </w:p>
        </w:tc>
        <w:tc>
          <w:tcPr>
            <w:tcW w:w="0" w:type="auto"/>
            <w:shd w:val="clear" w:color="auto" w:fill="F2F2F2" w:themeFill="background1" w:themeFillShade="F2"/>
            <w:vAlign w:val="bottom"/>
          </w:tcPr>
          <w:p w14:paraId="204539BE" w14:textId="356663A7" w:rsidR="001B35BC" w:rsidRPr="0001609E" w:rsidRDefault="001B35BC" w:rsidP="008A62D6">
            <w:pPr>
              <w:keepNext/>
              <w:keepLines/>
              <w:spacing w:before="20" w:after="20"/>
              <w:jc w:val="center"/>
              <w:rPr>
                <w:b/>
                <w:sz w:val="20"/>
                <w:szCs w:val="20"/>
              </w:rPr>
            </w:pPr>
            <w:r w:rsidRPr="0001609E">
              <w:rPr>
                <w:b/>
                <w:sz w:val="20"/>
              </w:rPr>
              <w:t>Applicable Code Reference</w:t>
            </w:r>
          </w:p>
        </w:tc>
        <w:tc>
          <w:tcPr>
            <w:tcW w:w="0" w:type="auto"/>
            <w:shd w:val="clear" w:color="auto" w:fill="F2F2F2" w:themeFill="background1" w:themeFillShade="F2"/>
            <w:vAlign w:val="bottom"/>
          </w:tcPr>
          <w:p w14:paraId="1AC4EB9E" w14:textId="77777777" w:rsidR="001B35BC" w:rsidRPr="0001609E" w:rsidRDefault="001B35BC" w:rsidP="008A62D6">
            <w:pPr>
              <w:keepNext/>
              <w:keepLines/>
              <w:spacing w:before="20" w:after="20"/>
              <w:jc w:val="center"/>
              <w:rPr>
                <w:b/>
                <w:sz w:val="20"/>
                <w:szCs w:val="20"/>
              </w:rPr>
            </w:pPr>
            <w:r w:rsidRPr="0001609E">
              <w:rPr>
                <w:b/>
                <w:sz w:val="20"/>
              </w:rPr>
              <w:t>Effective Date</w:t>
            </w:r>
          </w:p>
        </w:tc>
      </w:tr>
      <w:tr w:rsidR="003C0C59" w:rsidRPr="0001609E" w14:paraId="2E2800E0" w14:textId="77777777" w:rsidTr="001D7A3E">
        <w:trPr>
          <w:cantSplit/>
          <w:trHeight w:val="575"/>
        </w:trPr>
        <w:tc>
          <w:tcPr>
            <w:tcW w:w="0" w:type="auto"/>
            <w:shd w:val="clear" w:color="auto" w:fill="auto"/>
          </w:tcPr>
          <w:p w14:paraId="1A86F19E" w14:textId="77777777" w:rsidR="001B35BC" w:rsidRPr="0001609E" w:rsidRDefault="001B35BC" w:rsidP="008A62D6">
            <w:pPr>
              <w:keepNext/>
              <w:keepLines/>
              <w:spacing w:before="20" w:after="20"/>
              <w:rPr>
                <w:sz w:val="20"/>
                <w:szCs w:val="20"/>
              </w:rPr>
            </w:pPr>
            <w:r w:rsidRPr="0001609E">
              <w:rPr>
                <w:sz w:val="20"/>
              </w:rPr>
              <w:t xml:space="preserve">CA Appliance Efficiency Regulations – Title 20 </w:t>
            </w:r>
          </w:p>
        </w:tc>
        <w:tc>
          <w:tcPr>
            <w:tcW w:w="0" w:type="auto"/>
          </w:tcPr>
          <w:p w14:paraId="562D4BD0" w14:textId="7D34EA0C" w:rsidR="001B35BC" w:rsidRDefault="00C74A85" w:rsidP="008A62D6">
            <w:pPr>
              <w:keepNext/>
              <w:keepLines/>
              <w:spacing w:before="20" w:after="20"/>
              <w:rPr>
                <w:rFonts w:cstheme="minorHAnsi"/>
                <w:sz w:val="20"/>
                <w:szCs w:val="20"/>
              </w:rPr>
            </w:pPr>
            <w:r>
              <w:rPr>
                <w:rFonts w:cstheme="minorHAnsi"/>
                <w:sz w:val="20"/>
                <w:szCs w:val="20"/>
              </w:rPr>
              <w:t>Ductless Heat Pump</w:t>
            </w:r>
            <w:r w:rsidR="00F10FD5">
              <w:rPr>
                <w:rFonts w:cstheme="minorHAnsi"/>
                <w:sz w:val="20"/>
                <w:szCs w:val="20"/>
              </w:rPr>
              <w:t xml:space="preserve"> and Ductless AC</w:t>
            </w:r>
          </w:p>
        </w:tc>
        <w:tc>
          <w:tcPr>
            <w:tcW w:w="0" w:type="auto"/>
            <w:shd w:val="clear" w:color="auto" w:fill="auto"/>
          </w:tcPr>
          <w:p w14:paraId="45EFEE79" w14:textId="4619A5DD" w:rsidR="001B35BC" w:rsidRPr="006478AC" w:rsidRDefault="001B35BC" w:rsidP="001D7A3E">
            <w:pPr>
              <w:keepNext/>
              <w:keepLines/>
              <w:spacing w:before="20" w:after="20"/>
              <w:rPr>
                <w:rFonts w:cstheme="minorHAnsi"/>
                <w:sz w:val="20"/>
                <w:szCs w:val="20"/>
              </w:rPr>
            </w:pPr>
            <w:r>
              <w:rPr>
                <w:rFonts w:cstheme="minorHAnsi"/>
                <w:sz w:val="20"/>
                <w:szCs w:val="20"/>
              </w:rPr>
              <w:t xml:space="preserve">Section 1605.1(c)(1) Table C-3 </w:t>
            </w:r>
          </w:p>
        </w:tc>
        <w:tc>
          <w:tcPr>
            <w:tcW w:w="0" w:type="auto"/>
            <w:shd w:val="clear" w:color="auto" w:fill="auto"/>
          </w:tcPr>
          <w:p w14:paraId="209C7B04" w14:textId="25B1806D" w:rsidR="001B35BC" w:rsidRPr="00853C10" w:rsidRDefault="001B35BC" w:rsidP="008A62D6">
            <w:pPr>
              <w:keepNext/>
              <w:keepLines/>
              <w:spacing w:before="20" w:after="20"/>
              <w:jc w:val="center"/>
              <w:rPr>
                <w:sz w:val="20"/>
                <w:szCs w:val="20"/>
              </w:rPr>
            </w:pPr>
            <w:r>
              <w:rPr>
                <w:sz w:val="20"/>
                <w:szCs w:val="20"/>
              </w:rPr>
              <w:t>January 1, 2019</w:t>
            </w:r>
          </w:p>
        </w:tc>
      </w:tr>
      <w:tr w:rsidR="003C0C59" w:rsidRPr="0001609E" w14:paraId="40B41FFF" w14:textId="77777777" w:rsidTr="000318E4">
        <w:trPr>
          <w:cantSplit/>
          <w:trHeight w:val="20"/>
        </w:trPr>
        <w:tc>
          <w:tcPr>
            <w:tcW w:w="0" w:type="auto"/>
            <w:shd w:val="clear" w:color="auto" w:fill="auto"/>
          </w:tcPr>
          <w:p w14:paraId="6703CEF6" w14:textId="437D7680" w:rsidR="00C675C2" w:rsidRPr="0001609E" w:rsidRDefault="00C675C2" w:rsidP="008A62D6">
            <w:pPr>
              <w:keepNext/>
              <w:keepLines/>
              <w:spacing w:before="20" w:after="20"/>
              <w:rPr>
                <w:sz w:val="20"/>
              </w:rPr>
            </w:pPr>
            <w:r w:rsidRPr="0001609E">
              <w:rPr>
                <w:sz w:val="20"/>
              </w:rPr>
              <w:t>CA Appliance Efficiency Regulations – Title 20</w:t>
            </w:r>
          </w:p>
        </w:tc>
        <w:tc>
          <w:tcPr>
            <w:tcW w:w="0" w:type="auto"/>
          </w:tcPr>
          <w:p w14:paraId="182796F3" w14:textId="4A1F6B80" w:rsidR="00C675C2" w:rsidRDefault="009F5AA7" w:rsidP="008A62D6">
            <w:pPr>
              <w:keepNext/>
              <w:keepLines/>
              <w:spacing w:before="20" w:after="20"/>
              <w:rPr>
                <w:rFonts w:cstheme="minorHAnsi"/>
                <w:sz w:val="20"/>
                <w:szCs w:val="20"/>
              </w:rPr>
            </w:pPr>
            <w:r>
              <w:rPr>
                <w:rFonts w:cstheme="minorHAnsi"/>
                <w:sz w:val="20"/>
                <w:szCs w:val="20"/>
              </w:rPr>
              <w:t>Room AC and Room Heat Pump</w:t>
            </w:r>
          </w:p>
        </w:tc>
        <w:tc>
          <w:tcPr>
            <w:tcW w:w="0" w:type="auto"/>
            <w:shd w:val="clear" w:color="auto" w:fill="auto"/>
          </w:tcPr>
          <w:p w14:paraId="41D6AB1D" w14:textId="709811BF" w:rsidR="00C675C2" w:rsidRDefault="006F56C1" w:rsidP="001D7A3E">
            <w:pPr>
              <w:keepNext/>
              <w:keepLines/>
              <w:spacing w:before="20" w:after="20"/>
              <w:rPr>
                <w:rFonts w:cstheme="minorHAnsi"/>
                <w:sz w:val="20"/>
                <w:szCs w:val="20"/>
              </w:rPr>
            </w:pPr>
            <w:r>
              <w:rPr>
                <w:rFonts w:cstheme="minorHAnsi"/>
                <w:sz w:val="20"/>
                <w:szCs w:val="20"/>
              </w:rPr>
              <w:t>Section 1605.1(</w:t>
            </w:r>
            <w:r w:rsidR="00D86329">
              <w:rPr>
                <w:rFonts w:cstheme="minorHAnsi"/>
                <w:sz w:val="20"/>
                <w:szCs w:val="20"/>
              </w:rPr>
              <w:t>b</w:t>
            </w:r>
            <w:r>
              <w:rPr>
                <w:rFonts w:cstheme="minorHAnsi"/>
                <w:sz w:val="20"/>
                <w:szCs w:val="20"/>
              </w:rPr>
              <w:t xml:space="preserve">)(1) Table </w:t>
            </w:r>
            <w:r w:rsidR="00D86329">
              <w:rPr>
                <w:rFonts w:cstheme="minorHAnsi"/>
                <w:sz w:val="20"/>
                <w:szCs w:val="20"/>
              </w:rPr>
              <w:t>B-2</w:t>
            </w:r>
          </w:p>
        </w:tc>
        <w:tc>
          <w:tcPr>
            <w:tcW w:w="0" w:type="auto"/>
            <w:shd w:val="clear" w:color="auto" w:fill="auto"/>
          </w:tcPr>
          <w:p w14:paraId="636F5245" w14:textId="09CBA483" w:rsidR="00C675C2" w:rsidRDefault="006F56C1" w:rsidP="008A62D6">
            <w:pPr>
              <w:keepNext/>
              <w:keepLines/>
              <w:spacing w:before="20" w:after="20"/>
              <w:jc w:val="center"/>
              <w:rPr>
                <w:sz w:val="20"/>
                <w:szCs w:val="20"/>
              </w:rPr>
            </w:pPr>
            <w:r>
              <w:rPr>
                <w:sz w:val="20"/>
                <w:szCs w:val="20"/>
              </w:rPr>
              <w:t>January 1, 2019</w:t>
            </w:r>
          </w:p>
        </w:tc>
      </w:tr>
      <w:tr w:rsidR="003C0C59" w:rsidRPr="0001609E" w14:paraId="4A4C73C8" w14:textId="77777777" w:rsidTr="000318E4">
        <w:trPr>
          <w:cantSplit/>
          <w:trHeight w:val="20"/>
        </w:trPr>
        <w:tc>
          <w:tcPr>
            <w:tcW w:w="0" w:type="auto"/>
            <w:shd w:val="clear" w:color="auto" w:fill="auto"/>
          </w:tcPr>
          <w:p w14:paraId="1D68CCDF" w14:textId="3E0C0FBC" w:rsidR="001D7A3E" w:rsidRPr="0001609E" w:rsidRDefault="001D7A3E" w:rsidP="001D7A3E">
            <w:pPr>
              <w:keepNext/>
              <w:keepLines/>
              <w:spacing w:before="20" w:after="20"/>
              <w:rPr>
                <w:sz w:val="20"/>
              </w:rPr>
            </w:pPr>
            <w:r w:rsidRPr="0001609E">
              <w:rPr>
                <w:sz w:val="20"/>
              </w:rPr>
              <w:t xml:space="preserve">CA Appliance Efficiency Regulations – Title 20 </w:t>
            </w:r>
          </w:p>
        </w:tc>
        <w:tc>
          <w:tcPr>
            <w:tcW w:w="0" w:type="auto"/>
          </w:tcPr>
          <w:p w14:paraId="588838EA" w14:textId="6FC483D9" w:rsidR="001D7A3E" w:rsidRDefault="001D7A3E" w:rsidP="001D7A3E">
            <w:pPr>
              <w:keepNext/>
              <w:keepLines/>
              <w:spacing w:before="20" w:after="20"/>
              <w:rPr>
                <w:rFonts w:cstheme="minorHAnsi"/>
                <w:sz w:val="20"/>
                <w:szCs w:val="20"/>
              </w:rPr>
            </w:pPr>
            <w:r>
              <w:rPr>
                <w:rFonts w:cstheme="minorHAnsi"/>
                <w:sz w:val="20"/>
                <w:szCs w:val="20"/>
              </w:rPr>
              <w:t>Ductless Heat Pump and Ductless AC</w:t>
            </w:r>
          </w:p>
        </w:tc>
        <w:tc>
          <w:tcPr>
            <w:tcW w:w="0" w:type="auto"/>
            <w:shd w:val="clear" w:color="auto" w:fill="auto"/>
          </w:tcPr>
          <w:p w14:paraId="7CFC41CB" w14:textId="1B7FD90E" w:rsidR="001D7A3E" w:rsidRDefault="001D7A3E" w:rsidP="001D7A3E">
            <w:pPr>
              <w:keepNext/>
              <w:keepLines/>
              <w:spacing w:before="20" w:after="20"/>
              <w:rPr>
                <w:rFonts w:cstheme="minorHAnsi"/>
                <w:sz w:val="20"/>
                <w:szCs w:val="20"/>
              </w:rPr>
            </w:pPr>
            <w:r>
              <w:rPr>
                <w:rFonts w:cstheme="minorHAnsi"/>
                <w:sz w:val="20"/>
                <w:szCs w:val="20"/>
              </w:rPr>
              <w:t>Section 1605.1(c)(1) Table C-</w:t>
            </w:r>
            <w:r w:rsidR="00125B19">
              <w:rPr>
                <w:rFonts w:cstheme="minorHAnsi"/>
                <w:sz w:val="20"/>
                <w:szCs w:val="20"/>
              </w:rPr>
              <w:t>2</w:t>
            </w:r>
          </w:p>
        </w:tc>
        <w:tc>
          <w:tcPr>
            <w:tcW w:w="0" w:type="auto"/>
            <w:shd w:val="clear" w:color="auto" w:fill="auto"/>
          </w:tcPr>
          <w:p w14:paraId="74751250" w14:textId="435BE259" w:rsidR="001D7A3E" w:rsidRDefault="00A16C94" w:rsidP="001D7A3E">
            <w:pPr>
              <w:keepNext/>
              <w:keepLines/>
              <w:spacing w:before="20" w:after="20"/>
              <w:jc w:val="center"/>
              <w:rPr>
                <w:sz w:val="20"/>
                <w:szCs w:val="20"/>
              </w:rPr>
            </w:pPr>
            <w:r>
              <w:rPr>
                <w:sz w:val="20"/>
                <w:szCs w:val="20"/>
              </w:rPr>
              <w:t>December 2010</w:t>
            </w:r>
          </w:p>
        </w:tc>
      </w:tr>
      <w:tr w:rsidR="003C0C59" w:rsidRPr="0001609E" w14:paraId="3869BE49" w14:textId="77777777" w:rsidTr="000318E4">
        <w:trPr>
          <w:cantSplit/>
          <w:trHeight w:val="20"/>
        </w:trPr>
        <w:tc>
          <w:tcPr>
            <w:tcW w:w="0" w:type="auto"/>
            <w:shd w:val="clear" w:color="auto" w:fill="auto"/>
          </w:tcPr>
          <w:p w14:paraId="6917B64D" w14:textId="57239E26" w:rsidR="001D7A3E" w:rsidRPr="0001609E" w:rsidRDefault="001D7A3E" w:rsidP="001D7A3E">
            <w:pPr>
              <w:keepNext/>
              <w:keepLines/>
              <w:spacing w:before="20" w:after="20"/>
              <w:rPr>
                <w:sz w:val="20"/>
              </w:rPr>
            </w:pPr>
            <w:r w:rsidRPr="0001609E">
              <w:rPr>
                <w:sz w:val="20"/>
              </w:rPr>
              <w:t>CA Appliance Efficiency Regulations – Title 20</w:t>
            </w:r>
          </w:p>
        </w:tc>
        <w:tc>
          <w:tcPr>
            <w:tcW w:w="0" w:type="auto"/>
          </w:tcPr>
          <w:p w14:paraId="4DB9A2EE" w14:textId="0C7700EF" w:rsidR="001D7A3E" w:rsidRDefault="001D7A3E" w:rsidP="001D7A3E">
            <w:pPr>
              <w:keepNext/>
              <w:keepLines/>
              <w:spacing w:before="20" w:after="20"/>
              <w:rPr>
                <w:rFonts w:cstheme="minorHAnsi"/>
                <w:sz w:val="20"/>
                <w:szCs w:val="20"/>
              </w:rPr>
            </w:pPr>
            <w:r>
              <w:rPr>
                <w:rFonts w:cstheme="minorHAnsi"/>
                <w:sz w:val="20"/>
                <w:szCs w:val="20"/>
              </w:rPr>
              <w:t>Room AC and Room Heat Pump</w:t>
            </w:r>
          </w:p>
        </w:tc>
        <w:tc>
          <w:tcPr>
            <w:tcW w:w="0" w:type="auto"/>
            <w:shd w:val="clear" w:color="auto" w:fill="auto"/>
          </w:tcPr>
          <w:p w14:paraId="65AC6112" w14:textId="4C6B7E3B" w:rsidR="001D7A3E" w:rsidRDefault="001D7A3E" w:rsidP="001D7A3E">
            <w:pPr>
              <w:keepNext/>
              <w:keepLines/>
              <w:spacing w:before="20" w:after="20"/>
              <w:rPr>
                <w:rFonts w:cstheme="minorHAnsi"/>
                <w:sz w:val="20"/>
                <w:szCs w:val="20"/>
              </w:rPr>
            </w:pPr>
            <w:r>
              <w:rPr>
                <w:rFonts w:cstheme="minorHAnsi"/>
                <w:sz w:val="20"/>
                <w:szCs w:val="20"/>
              </w:rPr>
              <w:t>Section 1605.1(b)(1) Table B-2</w:t>
            </w:r>
          </w:p>
        </w:tc>
        <w:tc>
          <w:tcPr>
            <w:tcW w:w="0" w:type="auto"/>
            <w:shd w:val="clear" w:color="auto" w:fill="auto"/>
          </w:tcPr>
          <w:p w14:paraId="2114DCDD" w14:textId="28E4F3F5" w:rsidR="001D7A3E" w:rsidRDefault="00A16C94" w:rsidP="001D7A3E">
            <w:pPr>
              <w:keepNext/>
              <w:keepLines/>
              <w:spacing w:before="20" w:after="20"/>
              <w:jc w:val="center"/>
              <w:rPr>
                <w:sz w:val="20"/>
                <w:szCs w:val="20"/>
              </w:rPr>
            </w:pPr>
            <w:r>
              <w:rPr>
                <w:sz w:val="20"/>
                <w:szCs w:val="20"/>
              </w:rPr>
              <w:t>December 2010</w:t>
            </w:r>
          </w:p>
        </w:tc>
      </w:tr>
      <w:tr w:rsidR="003C0C59" w:rsidRPr="0001609E" w14:paraId="5F8D445B" w14:textId="77777777" w:rsidTr="000318E4">
        <w:trPr>
          <w:cantSplit/>
          <w:trHeight w:val="20"/>
        </w:trPr>
        <w:tc>
          <w:tcPr>
            <w:tcW w:w="0" w:type="auto"/>
            <w:shd w:val="clear" w:color="auto" w:fill="auto"/>
          </w:tcPr>
          <w:p w14:paraId="4FB66299" w14:textId="7D3E25E8" w:rsidR="001D7A3E" w:rsidRPr="0001609E" w:rsidRDefault="001D7A3E" w:rsidP="001D7A3E">
            <w:pPr>
              <w:keepNext/>
              <w:keepLines/>
              <w:spacing w:before="20" w:after="20"/>
              <w:rPr>
                <w:sz w:val="20"/>
                <w:szCs w:val="20"/>
              </w:rPr>
            </w:pPr>
            <w:r w:rsidRPr="0001609E">
              <w:rPr>
                <w:sz w:val="20"/>
              </w:rPr>
              <w:t xml:space="preserve">CA Building Energy Efficiency Standards – Title 24 </w:t>
            </w:r>
          </w:p>
        </w:tc>
        <w:tc>
          <w:tcPr>
            <w:tcW w:w="0" w:type="auto"/>
          </w:tcPr>
          <w:p w14:paraId="68ED4740" w14:textId="25A7FFD1" w:rsidR="001D7A3E" w:rsidRDefault="005D0568" w:rsidP="001D7A3E">
            <w:pPr>
              <w:keepNext/>
              <w:keepLines/>
              <w:spacing w:before="20" w:after="20"/>
              <w:rPr>
                <w:rFonts w:cstheme="minorHAnsi"/>
                <w:sz w:val="20"/>
                <w:szCs w:val="20"/>
              </w:rPr>
            </w:pPr>
            <w:r>
              <w:rPr>
                <w:rFonts w:cstheme="minorHAnsi"/>
                <w:sz w:val="20"/>
                <w:szCs w:val="20"/>
              </w:rPr>
              <w:t xml:space="preserve">Electric Resistance </w:t>
            </w:r>
            <w:del w:id="201" w:author="Akhilesh Endurthy" w:date="2020-10-13T11:28:00Z">
              <w:r w:rsidDel="003C0C59">
                <w:rPr>
                  <w:rFonts w:cstheme="minorHAnsi"/>
                  <w:sz w:val="20"/>
                  <w:szCs w:val="20"/>
                </w:rPr>
                <w:delText>Heating for space heating</w:delText>
              </w:r>
            </w:del>
            <w:ins w:id="202" w:author="Akhilesh Endurthy" w:date="2020-10-13T11:28:00Z">
              <w:r w:rsidR="003C0C59">
                <w:rPr>
                  <w:rFonts w:cstheme="minorHAnsi"/>
                  <w:sz w:val="20"/>
                  <w:szCs w:val="20"/>
                </w:rPr>
                <w:t>Space Heater</w:t>
              </w:r>
            </w:ins>
          </w:p>
        </w:tc>
        <w:tc>
          <w:tcPr>
            <w:tcW w:w="0" w:type="auto"/>
            <w:shd w:val="clear" w:color="auto" w:fill="auto"/>
          </w:tcPr>
          <w:p w14:paraId="22F15D87" w14:textId="43AEC322" w:rsidR="001D7A3E" w:rsidRPr="00853C10" w:rsidRDefault="005D0568" w:rsidP="001D7A3E">
            <w:pPr>
              <w:keepNext/>
              <w:keepLines/>
              <w:spacing w:before="20" w:after="20"/>
              <w:rPr>
                <w:sz w:val="20"/>
                <w:szCs w:val="20"/>
              </w:rPr>
            </w:pPr>
            <w:r>
              <w:rPr>
                <w:rFonts w:cstheme="minorHAnsi"/>
                <w:sz w:val="20"/>
                <w:szCs w:val="20"/>
              </w:rPr>
              <w:t>Section 1</w:t>
            </w:r>
            <w:ins w:id="203" w:author="Akhilesh Endurthy" w:date="2020-10-13T11:28:00Z">
              <w:r w:rsidR="003C0C59">
                <w:rPr>
                  <w:rFonts w:cstheme="minorHAnsi"/>
                  <w:sz w:val="20"/>
                  <w:szCs w:val="20"/>
                </w:rPr>
                <w:t>50.1(c)</w:t>
              </w:r>
            </w:ins>
            <w:del w:id="204" w:author="Akhilesh Endurthy" w:date="2020-10-13T11:28:00Z">
              <w:r w:rsidDel="003C0C59">
                <w:rPr>
                  <w:rFonts w:cstheme="minorHAnsi"/>
                  <w:sz w:val="20"/>
                  <w:szCs w:val="20"/>
                </w:rPr>
                <w:delText>44</w:delText>
              </w:r>
            </w:del>
            <w:r w:rsidR="00987C5B">
              <w:rPr>
                <w:rFonts w:cstheme="minorHAnsi"/>
                <w:sz w:val="20"/>
                <w:szCs w:val="20"/>
              </w:rPr>
              <w:t xml:space="preserve"> (</w:t>
            </w:r>
            <w:ins w:id="205" w:author="Akhilesh Endurthy" w:date="2020-10-13T11:28:00Z">
              <w:r w:rsidR="003C0C59">
                <w:rPr>
                  <w:rFonts w:cstheme="minorHAnsi"/>
                  <w:sz w:val="20"/>
                  <w:szCs w:val="20"/>
                </w:rPr>
                <w:t>6</w:t>
              </w:r>
            </w:ins>
            <w:del w:id="206" w:author="Akhilesh Endurthy" w:date="2020-10-13T11:28:00Z">
              <w:r w:rsidR="00987C5B" w:rsidDel="003C0C59">
                <w:rPr>
                  <w:rFonts w:cstheme="minorHAnsi"/>
                  <w:sz w:val="20"/>
                  <w:szCs w:val="20"/>
                </w:rPr>
                <w:delText>g</w:delText>
              </w:r>
            </w:del>
            <w:r w:rsidR="00987C5B">
              <w:rPr>
                <w:rFonts w:cstheme="minorHAnsi"/>
                <w:sz w:val="20"/>
                <w:szCs w:val="20"/>
              </w:rPr>
              <w:t>)</w:t>
            </w:r>
            <w:r w:rsidR="001D7A3E" w:rsidRPr="00166C35">
              <w:rPr>
                <w:rFonts w:cs="Arial"/>
                <w:sz w:val="20"/>
                <w:szCs w:val="20"/>
              </w:rPr>
              <w:t xml:space="preserve"> </w:t>
            </w:r>
          </w:p>
        </w:tc>
        <w:tc>
          <w:tcPr>
            <w:tcW w:w="0" w:type="auto"/>
            <w:shd w:val="clear" w:color="auto" w:fill="auto"/>
          </w:tcPr>
          <w:p w14:paraId="209DC4A2" w14:textId="5504387C" w:rsidR="001D7A3E" w:rsidRPr="00853C10" w:rsidRDefault="007F4025" w:rsidP="001D7A3E">
            <w:pPr>
              <w:keepNext/>
              <w:keepLines/>
              <w:spacing w:before="20" w:after="20"/>
              <w:jc w:val="center"/>
              <w:rPr>
                <w:sz w:val="20"/>
                <w:szCs w:val="20"/>
              </w:rPr>
            </w:pPr>
            <w:ins w:id="207" w:author="Akhilesh Endurthy" w:date="2020-10-13T11:29:00Z">
              <w:r>
                <w:rPr>
                  <w:sz w:val="20"/>
                  <w:szCs w:val="20"/>
                </w:rPr>
                <w:t>January 1, 2020</w:t>
              </w:r>
            </w:ins>
            <w:del w:id="208" w:author="Akhilesh Endurthy" w:date="2020-10-13T11:29:00Z">
              <w:r w:rsidR="00C53155" w:rsidDel="007F4025">
                <w:rPr>
                  <w:rFonts w:cstheme="minorHAnsi"/>
                  <w:sz w:val="20"/>
                  <w:szCs w:val="20"/>
                </w:rPr>
                <w:delText>October 1, 2005</w:delText>
              </w:r>
            </w:del>
          </w:p>
        </w:tc>
      </w:tr>
      <w:tr w:rsidR="003C0C59" w:rsidRPr="0001609E" w14:paraId="77A41F01" w14:textId="77777777" w:rsidTr="000318E4">
        <w:trPr>
          <w:cantSplit/>
          <w:trHeight w:val="350"/>
        </w:trPr>
        <w:tc>
          <w:tcPr>
            <w:tcW w:w="0" w:type="auto"/>
            <w:shd w:val="clear" w:color="auto" w:fill="auto"/>
          </w:tcPr>
          <w:p w14:paraId="4984382A" w14:textId="1C01661A" w:rsidR="001D7A3E" w:rsidRPr="0001609E" w:rsidRDefault="001D7A3E" w:rsidP="001D7A3E">
            <w:pPr>
              <w:keepNext/>
              <w:keepLines/>
              <w:spacing w:before="20" w:after="20"/>
              <w:rPr>
                <w:sz w:val="20"/>
                <w:szCs w:val="20"/>
              </w:rPr>
            </w:pPr>
            <w:r w:rsidRPr="0001609E">
              <w:rPr>
                <w:sz w:val="20"/>
              </w:rPr>
              <w:t>Federal Standards</w:t>
            </w:r>
            <w:r>
              <w:rPr>
                <w:sz w:val="20"/>
              </w:rPr>
              <w:t xml:space="preserve"> (Title 10)</w:t>
            </w:r>
          </w:p>
        </w:tc>
        <w:tc>
          <w:tcPr>
            <w:tcW w:w="0" w:type="auto"/>
          </w:tcPr>
          <w:p w14:paraId="7C1EAB37" w14:textId="77777777" w:rsidR="001D7A3E" w:rsidRPr="00654969" w:rsidRDefault="001D7A3E" w:rsidP="001D7A3E">
            <w:pPr>
              <w:keepNext/>
              <w:keepLines/>
              <w:spacing w:before="20" w:after="20"/>
              <w:rPr>
                <w:rFonts w:cstheme="minorHAnsi"/>
                <w:sz w:val="20"/>
                <w:szCs w:val="20"/>
              </w:rPr>
            </w:pPr>
          </w:p>
        </w:tc>
        <w:tc>
          <w:tcPr>
            <w:tcW w:w="0" w:type="auto"/>
            <w:shd w:val="clear" w:color="auto" w:fill="auto"/>
          </w:tcPr>
          <w:p w14:paraId="6900DEDA" w14:textId="5D775329" w:rsidR="001D7A3E" w:rsidRPr="00797FF9" w:rsidRDefault="001D7A3E" w:rsidP="001D7A3E">
            <w:pPr>
              <w:keepNext/>
              <w:keepLines/>
              <w:spacing w:before="20" w:after="20"/>
              <w:rPr>
                <w:sz w:val="20"/>
                <w:szCs w:val="20"/>
                <w:highlight w:val="yellow"/>
              </w:rPr>
            </w:pPr>
            <w:r w:rsidRPr="00654969">
              <w:rPr>
                <w:rFonts w:cstheme="minorHAnsi"/>
                <w:sz w:val="20"/>
                <w:szCs w:val="20"/>
              </w:rPr>
              <w:t xml:space="preserve">Section </w:t>
            </w:r>
            <w:r w:rsidR="00D952F1" w:rsidRPr="00654969">
              <w:rPr>
                <w:rFonts w:cstheme="minorHAnsi"/>
                <w:sz w:val="20"/>
                <w:szCs w:val="20"/>
              </w:rPr>
              <w:t>430.32</w:t>
            </w:r>
            <w:r w:rsidR="00D952F1">
              <w:rPr>
                <w:rFonts w:cstheme="minorHAnsi"/>
                <w:sz w:val="20"/>
                <w:szCs w:val="20"/>
              </w:rPr>
              <w:t>(b</w:t>
            </w:r>
            <w:r w:rsidR="00D952F1" w:rsidRPr="00654969">
              <w:rPr>
                <w:rFonts w:cstheme="minorHAnsi"/>
                <w:sz w:val="20"/>
                <w:szCs w:val="20"/>
              </w:rPr>
              <w:t>)</w:t>
            </w:r>
            <w:r w:rsidR="00D952F1">
              <w:rPr>
                <w:rFonts w:cstheme="minorHAnsi"/>
                <w:sz w:val="20"/>
                <w:szCs w:val="20"/>
              </w:rPr>
              <w:t xml:space="preserve">, </w:t>
            </w:r>
            <w:r w:rsidRPr="00654969">
              <w:rPr>
                <w:rFonts w:cstheme="minorHAnsi"/>
                <w:sz w:val="20"/>
                <w:szCs w:val="20"/>
              </w:rPr>
              <w:t>430.32(c)</w:t>
            </w:r>
          </w:p>
        </w:tc>
        <w:tc>
          <w:tcPr>
            <w:tcW w:w="0" w:type="auto"/>
            <w:shd w:val="clear" w:color="auto" w:fill="auto"/>
          </w:tcPr>
          <w:p w14:paraId="4E1407C5" w14:textId="75B84696" w:rsidR="0090380C" w:rsidRDefault="0090380C" w:rsidP="001D7A3E">
            <w:pPr>
              <w:spacing w:before="0" w:after="0" w:line="240" w:lineRule="auto"/>
              <w:rPr>
                <w:rFonts w:cs="Arial"/>
                <w:sz w:val="20"/>
                <w:szCs w:val="20"/>
              </w:rPr>
            </w:pPr>
            <w:r>
              <w:rPr>
                <w:rFonts w:cs="Arial"/>
                <w:sz w:val="20"/>
                <w:szCs w:val="20"/>
              </w:rPr>
              <w:t xml:space="preserve">June 1, 2014 for Room AC and HPs </w:t>
            </w:r>
          </w:p>
          <w:p w14:paraId="3F05F3D3" w14:textId="3A21F8F6" w:rsidR="001D7A3E" w:rsidRPr="00166C35" w:rsidRDefault="001D7A3E" w:rsidP="001D7A3E">
            <w:pPr>
              <w:spacing w:before="0" w:after="0" w:line="240" w:lineRule="auto"/>
              <w:rPr>
                <w:rFonts w:cs="Arial"/>
                <w:sz w:val="20"/>
                <w:szCs w:val="20"/>
              </w:rPr>
            </w:pPr>
            <w:r w:rsidRPr="00166C35">
              <w:rPr>
                <w:rFonts w:cs="Arial"/>
                <w:sz w:val="20"/>
                <w:szCs w:val="20"/>
              </w:rPr>
              <w:t xml:space="preserve">January 1, 2015 for </w:t>
            </w:r>
            <w:r w:rsidR="0090380C">
              <w:rPr>
                <w:rFonts w:cs="Arial"/>
                <w:sz w:val="20"/>
                <w:szCs w:val="20"/>
              </w:rPr>
              <w:t xml:space="preserve">central </w:t>
            </w:r>
            <w:r w:rsidRPr="00166C35">
              <w:rPr>
                <w:rFonts w:cs="Arial"/>
                <w:sz w:val="20"/>
                <w:szCs w:val="20"/>
              </w:rPr>
              <w:t>HP</w:t>
            </w:r>
          </w:p>
          <w:p w14:paraId="617243E9" w14:textId="1FA0C180" w:rsidR="001D7A3E" w:rsidRPr="00797FF9" w:rsidRDefault="001D7A3E" w:rsidP="001D7A3E">
            <w:pPr>
              <w:keepNext/>
              <w:keepLines/>
              <w:spacing w:before="20" w:after="20"/>
              <w:jc w:val="center"/>
              <w:rPr>
                <w:sz w:val="20"/>
                <w:szCs w:val="20"/>
                <w:highlight w:val="yellow"/>
              </w:rPr>
            </w:pPr>
          </w:p>
        </w:tc>
      </w:tr>
    </w:tbl>
    <w:p w14:paraId="4637BE0E" w14:textId="77777777" w:rsidR="00741BFC" w:rsidRDefault="00741BFC" w:rsidP="00714521">
      <w:pPr>
        <w:tabs>
          <w:tab w:val="left" w:pos="1790"/>
        </w:tabs>
      </w:pPr>
    </w:p>
    <w:p w14:paraId="6DA64F30" w14:textId="21FF040E" w:rsidR="00714521" w:rsidRDefault="009A1709" w:rsidP="00714521">
      <w:pPr>
        <w:tabs>
          <w:tab w:val="left" w:pos="1790"/>
        </w:tabs>
      </w:pPr>
      <w:r w:rsidRPr="00753F28">
        <w:rPr>
          <w:b/>
          <w:bCs/>
        </w:rPr>
        <w:t>Cal</w:t>
      </w:r>
      <w:r w:rsidR="00714521" w:rsidRPr="00753F28">
        <w:rPr>
          <w:b/>
          <w:bCs/>
        </w:rPr>
        <w:t>ifornia Appliance Efficiency Regulations (Title 20)</w:t>
      </w:r>
      <w:r w:rsidR="00714521">
        <w:rPr>
          <w:rStyle w:val="FootnoteReference"/>
        </w:rPr>
        <w:footnoteReference w:id="7"/>
      </w:r>
      <w:r w:rsidR="00714521">
        <w:t xml:space="preserve"> </w:t>
      </w:r>
      <w:r w:rsidR="000E1221">
        <w:t xml:space="preserve">does not specifically </w:t>
      </w:r>
      <w:r w:rsidR="00852A7F">
        <w:t xml:space="preserve">identify ductless units. As per ENERGYSTAR </w:t>
      </w:r>
      <w:r w:rsidR="0062065A">
        <w:t xml:space="preserve">ductless units are identified under central </w:t>
      </w:r>
      <w:r w:rsidR="0043492E">
        <w:t>air conditioners and heat pumps</w:t>
      </w:r>
      <w:r w:rsidR="0072362F">
        <w:t xml:space="preserve">. Hence, </w:t>
      </w:r>
      <w:r w:rsidR="00714521">
        <w:t xml:space="preserve">Section 1605.1(c)1 Table C-3 </w:t>
      </w:r>
      <w:r w:rsidR="003506F5">
        <w:t>(</w:t>
      </w:r>
      <w:r w:rsidR="00FF0A23">
        <w:t xml:space="preserve">portions </w:t>
      </w:r>
      <w:r w:rsidR="003506F5">
        <w:t xml:space="preserve">replicated below) </w:t>
      </w:r>
      <w:r w:rsidR="00B13165">
        <w:t>which provides</w:t>
      </w:r>
      <w:r w:rsidR="00741BFC">
        <w:t xml:space="preserve"> </w:t>
      </w:r>
      <w:r w:rsidR="00714521">
        <w:t>standards for single phase air-cooled air conditioners and heat pumps for capacities &lt;</w:t>
      </w:r>
      <w:r w:rsidR="00741BFC">
        <w:t xml:space="preserve"> </w:t>
      </w:r>
      <w:r w:rsidR="00714521">
        <w:t>65,000 Btu</w:t>
      </w:r>
      <w:r w:rsidR="00741BFC">
        <w:t>/</w:t>
      </w:r>
      <w:proofErr w:type="spellStart"/>
      <w:r w:rsidR="00714521">
        <w:t>h</w:t>
      </w:r>
      <w:r w:rsidR="00741BFC">
        <w:t>r</w:t>
      </w:r>
      <w:proofErr w:type="spellEnd"/>
      <w:r w:rsidR="00B13165">
        <w:t xml:space="preserve"> was referred. </w:t>
      </w:r>
    </w:p>
    <w:p w14:paraId="314DA78A" w14:textId="360237F0" w:rsidR="009B0518" w:rsidRPr="0001609E" w:rsidRDefault="003506F5" w:rsidP="00184860">
      <w:pPr>
        <w:pStyle w:val="Caption"/>
      </w:pPr>
      <w:r>
        <w:lastRenderedPageBreak/>
        <w:t xml:space="preserve">Table C-3: </w:t>
      </w:r>
      <w:r w:rsidR="00E47687" w:rsidRPr="00E47687">
        <w:t>Standards for Single Phase Air-Cooled Conditioners with Cooling Capacity Less than 65,000</w:t>
      </w:r>
      <w:r w:rsidR="00657F91">
        <w:t xml:space="preserve"> </w:t>
      </w:r>
      <w:r w:rsidR="00E47687" w:rsidRPr="00E47687">
        <w:t xml:space="preserve">Btu per Hour and </w:t>
      </w:r>
      <w:proofErr w:type="gramStart"/>
      <w:r w:rsidR="00E47687" w:rsidRPr="00E47687">
        <w:t>Single Phase</w:t>
      </w:r>
      <w:proofErr w:type="gramEnd"/>
      <w:r w:rsidR="00E47687" w:rsidRPr="00E47687">
        <w:t xml:space="preserve"> Air-Source Heat Pumps with Cooling Capacity Less than 65,000</w:t>
      </w:r>
      <w:r w:rsidR="00E47687">
        <w:t xml:space="preserve"> </w:t>
      </w:r>
      <w:r w:rsidR="00E47687" w:rsidRPr="00E47687">
        <w:t xml:space="preserve">Btu per Hour, Not </w:t>
      </w:r>
      <w:r w:rsidR="00657F91">
        <w:t>s</w:t>
      </w:r>
      <w:r w:rsidR="00E47687" w:rsidRPr="00E47687">
        <w:t xml:space="preserve">ubject to </w:t>
      </w:r>
      <w:proofErr w:type="spellStart"/>
      <w:r w:rsidR="00E47687" w:rsidRPr="00E47687">
        <w:t>EPAct</w:t>
      </w:r>
      <w:proofErr w:type="spellEnd"/>
      <w:r w:rsidR="009B0518">
        <w:rPr>
          <w:rStyle w:val="FootnoteReference"/>
        </w:rPr>
        <w:footnoteReference w:id="8"/>
      </w:r>
    </w:p>
    <w:tbl>
      <w:tblPr>
        <w:tblW w:w="9156"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115" w:type="dxa"/>
          <w:right w:w="115" w:type="dxa"/>
        </w:tblCellMar>
        <w:tblLook w:val="04A0" w:firstRow="1" w:lastRow="0" w:firstColumn="1" w:lastColumn="0" w:noHBand="0" w:noVBand="1"/>
      </w:tblPr>
      <w:tblGrid>
        <w:gridCol w:w="3780"/>
        <w:gridCol w:w="1080"/>
        <w:gridCol w:w="1080"/>
        <w:gridCol w:w="1080"/>
        <w:gridCol w:w="2136"/>
      </w:tblGrid>
      <w:tr w:rsidR="00A02449" w:rsidRPr="0001609E" w14:paraId="6875B429" w14:textId="60F5432E" w:rsidTr="003D7A71">
        <w:trPr>
          <w:cantSplit/>
          <w:trHeight w:val="264"/>
        </w:trPr>
        <w:tc>
          <w:tcPr>
            <w:tcW w:w="3780" w:type="dxa"/>
            <w:vMerge w:val="restart"/>
            <w:shd w:val="clear" w:color="auto" w:fill="F2F2F2" w:themeFill="background1" w:themeFillShade="F2"/>
            <w:vAlign w:val="center"/>
          </w:tcPr>
          <w:p w14:paraId="0B2137EC" w14:textId="471BD5E4" w:rsidR="00A02449" w:rsidRPr="00FA129B" w:rsidRDefault="00A02449" w:rsidP="00A02449">
            <w:pPr>
              <w:keepNext/>
              <w:keepLines/>
              <w:spacing w:before="20" w:after="20"/>
              <w:rPr>
                <w:b/>
                <w:i/>
                <w:sz w:val="20"/>
                <w:szCs w:val="20"/>
              </w:rPr>
            </w:pPr>
            <w:r w:rsidRPr="00FA129B">
              <w:rPr>
                <w:b/>
                <w:i/>
                <w:sz w:val="20"/>
                <w:szCs w:val="20"/>
              </w:rPr>
              <w:t>Product Class</w:t>
            </w:r>
          </w:p>
        </w:tc>
        <w:tc>
          <w:tcPr>
            <w:tcW w:w="5376" w:type="dxa"/>
            <w:gridSpan w:val="4"/>
            <w:vAlign w:val="center"/>
          </w:tcPr>
          <w:p w14:paraId="12F42D5E" w14:textId="62AA3D4D" w:rsidR="00A02449" w:rsidRPr="00FA129B" w:rsidRDefault="00A02449" w:rsidP="00A02449">
            <w:pPr>
              <w:keepNext/>
              <w:keepLines/>
              <w:spacing w:before="20" w:after="20"/>
              <w:jc w:val="center"/>
              <w:rPr>
                <w:b/>
                <w:i/>
                <w:sz w:val="20"/>
                <w:szCs w:val="20"/>
              </w:rPr>
            </w:pPr>
            <w:r w:rsidRPr="00FA129B">
              <w:rPr>
                <w:b/>
                <w:i/>
                <w:sz w:val="20"/>
                <w:szCs w:val="20"/>
              </w:rPr>
              <w:t>Minimum Efficiency Effective January 1, 2015</w:t>
            </w:r>
          </w:p>
        </w:tc>
      </w:tr>
      <w:tr w:rsidR="00A02449" w:rsidRPr="0001609E" w14:paraId="03916B71" w14:textId="77777777" w:rsidTr="003D7A71">
        <w:trPr>
          <w:cantSplit/>
          <w:trHeight w:val="20"/>
        </w:trPr>
        <w:tc>
          <w:tcPr>
            <w:tcW w:w="3780" w:type="dxa"/>
            <w:vMerge/>
            <w:shd w:val="clear" w:color="auto" w:fill="F2F2F2" w:themeFill="background1" w:themeFillShade="F2"/>
            <w:vAlign w:val="center"/>
          </w:tcPr>
          <w:p w14:paraId="6EB5C7A2" w14:textId="77777777" w:rsidR="00A02449" w:rsidRPr="00FA129B" w:rsidRDefault="00A02449" w:rsidP="00A02449">
            <w:pPr>
              <w:keepNext/>
              <w:keepLines/>
              <w:spacing w:before="20" w:after="20"/>
              <w:rPr>
                <w:b/>
                <w:i/>
                <w:sz w:val="20"/>
                <w:szCs w:val="20"/>
              </w:rPr>
            </w:pPr>
          </w:p>
        </w:tc>
        <w:tc>
          <w:tcPr>
            <w:tcW w:w="1080" w:type="dxa"/>
            <w:shd w:val="clear" w:color="auto" w:fill="F2F2F2" w:themeFill="background1" w:themeFillShade="F2"/>
            <w:vAlign w:val="center"/>
          </w:tcPr>
          <w:p w14:paraId="4EB8805F" w14:textId="00828FE4" w:rsidR="00A02449" w:rsidRPr="00FA129B" w:rsidRDefault="00F4739B" w:rsidP="00A02449">
            <w:pPr>
              <w:keepNext/>
              <w:keepLines/>
              <w:spacing w:before="20" w:after="20"/>
              <w:jc w:val="center"/>
              <w:rPr>
                <w:b/>
                <w:i/>
                <w:sz w:val="20"/>
                <w:szCs w:val="20"/>
              </w:rPr>
            </w:pPr>
            <w:r w:rsidRPr="00FA129B">
              <w:rPr>
                <w:b/>
                <w:i/>
                <w:sz w:val="20"/>
                <w:szCs w:val="20"/>
              </w:rPr>
              <w:t>Minimum SEER</w:t>
            </w:r>
          </w:p>
        </w:tc>
        <w:tc>
          <w:tcPr>
            <w:tcW w:w="1080" w:type="dxa"/>
            <w:shd w:val="clear" w:color="auto" w:fill="F2F2F2" w:themeFill="background1" w:themeFillShade="F2"/>
            <w:vAlign w:val="center"/>
          </w:tcPr>
          <w:p w14:paraId="1721935B" w14:textId="2F7BFE6D" w:rsidR="00A02449" w:rsidRPr="00FA129B" w:rsidRDefault="00F4739B" w:rsidP="00A02449">
            <w:pPr>
              <w:keepNext/>
              <w:keepLines/>
              <w:spacing w:before="20" w:after="20"/>
              <w:jc w:val="center"/>
              <w:rPr>
                <w:b/>
                <w:i/>
                <w:sz w:val="20"/>
                <w:szCs w:val="20"/>
              </w:rPr>
            </w:pPr>
            <w:r w:rsidRPr="00FA129B">
              <w:rPr>
                <w:b/>
                <w:i/>
                <w:sz w:val="20"/>
                <w:szCs w:val="20"/>
              </w:rPr>
              <w:t>Minimum HSPF</w:t>
            </w:r>
          </w:p>
        </w:tc>
        <w:tc>
          <w:tcPr>
            <w:tcW w:w="1080" w:type="dxa"/>
            <w:shd w:val="clear" w:color="auto" w:fill="F2F2F2" w:themeFill="background1" w:themeFillShade="F2"/>
            <w:vAlign w:val="center"/>
          </w:tcPr>
          <w:p w14:paraId="7E1ED189" w14:textId="2D80282E" w:rsidR="00A02449" w:rsidRPr="00FA129B" w:rsidRDefault="00F4739B" w:rsidP="00A02449">
            <w:pPr>
              <w:keepNext/>
              <w:keepLines/>
              <w:spacing w:before="20" w:after="20"/>
              <w:jc w:val="center"/>
              <w:rPr>
                <w:b/>
                <w:i/>
                <w:sz w:val="20"/>
                <w:szCs w:val="20"/>
              </w:rPr>
            </w:pPr>
            <w:r w:rsidRPr="00FA129B">
              <w:rPr>
                <w:b/>
                <w:i/>
                <w:sz w:val="20"/>
                <w:szCs w:val="20"/>
              </w:rPr>
              <w:t>Minimum EER</w:t>
            </w:r>
          </w:p>
        </w:tc>
        <w:tc>
          <w:tcPr>
            <w:tcW w:w="2136" w:type="dxa"/>
            <w:shd w:val="clear" w:color="auto" w:fill="F2F2F2" w:themeFill="background1" w:themeFillShade="F2"/>
            <w:vAlign w:val="center"/>
          </w:tcPr>
          <w:p w14:paraId="7F597FE8" w14:textId="360E8CE7" w:rsidR="00A02449" w:rsidRPr="00FA129B" w:rsidRDefault="00FA129B" w:rsidP="000A6751">
            <w:pPr>
              <w:keepNext/>
              <w:keepLines/>
              <w:spacing w:before="20" w:after="20"/>
              <w:jc w:val="center"/>
              <w:rPr>
                <w:b/>
                <w:i/>
                <w:sz w:val="20"/>
                <w:szCs w:val="20"/>
              </w:rPr>
            </w:pPr>
            <w:r w:rsidRPr="00FA129B">
              <w:rPr>
                <w:b/>
                <w:i/>
                <w:sz w:val="20"/>
                <w:szCs w:val="20"/>
              </w:rPr>
              <w:t>Average Off-Mode Power</w:t>
            </w:r>
            <w:r w:rsidR="000A6751">
              <w:rPr>
                <w:b/>
                <w:i/>
                <w:sz w:val="20"/>
                <w:szCs w:val="20"/>
              </w:rPr>
              <w:t xml:space="preserve"> </w:t>
            </w:r>
            <w:r w:rsidRPr="00FA129B">
              <w:rPr>
                <w:b/>
                <w:i/>
                <w:sz w:val="20"/>
                <w:szCs w:val="20"/>
              </w:rPr>
              <w:t xml:space="preserve">Consumption Pw. </w:t>
            </w:r>
            <w:proofErr w:type="spellStart"/>
            <w:r w:rsidRPr="00FA129B">
              <w:rPr>
                <w:b/>
                <w:i/>
                <w:sz w:val="20"/>
                <w:szCs w:val="20"/>
              </w:rPr>
              <w:t>pff</w:t>
            </w:r>
            <w:proofErr w:type="spellEnd"/>
            <w:r w:rsidRPr="00FA129B">
              <w:rPr>
                <w:b/>
                <w:i/>
                <w:sz w:val="20"/>
                <w:szCs w:val="20"/>
              </w:rPr>
              <w:t xml:space="preserve"> (watts)</w:t>
            </w:r>
          </w:p>
        </w:tc>
      </w:tr>
      <w:tr w:rsidR="00A02449" w:rsidRPr="0001609E" w14:paraId="5B0EDC64" w14:textId="77777777" w:rsidTr="003D7A71">
        <w:trPr>
          <w:cantSplit/>
          <w:trHeight w:val="317"/>
        </w:trPr>
        <w:tc>
          <w:tcPr>
            <w:tcW w:w="3780" w:type="dxa"/>
            <w:shd w:val="clear" w:color="auto" w:fill="auto"/>
            <w:vAlign w:val="center"/>
          </w:tcPr>
          <w:p w14:paraId="7CD37562" w14:textId="5B447D27" w:rsidR="00A02449" w:rsidRPr="0001609E" w:rsidRDefault="00D42CAE" w:rsidP="000A6751">
            <w:pPr>
              <w:keepNext/>
              <w:keepLines/>
              <w:spacing w:before="20" w:after="20"/>
              <w:rPr>
                <w:sz w:val="20"/>
                <w:szCs w:val="20"/>
              </w:rPr>
            </w:pPr>
            <w:r w:rsidRPr="00D42CAE">
              <w:rPr>
                <w:sz w:val="20"/>
              </w:rPr>
              <w:t>Split system air conditioners with rated cooling</w:t>
            </w:r>
            <w:r w:rsidR="000A6751">
              <w:rPr>
                <w:sz w:val="20"/>
              </w:rPr>
              <w:t xml:space="preserve"> </w:t>
            </w:r>
            <w:r w:rsidRPr="00D42CAE">
              <w:rPr>
                <w:sz w:val="20"/>
              </w:rPr>
              <w:t>capacity &lt; 45,000 Btu/hour</w:t>
            </w:r>
          </w:p>
        </w:tc>
        <w:tc>
          <w:tcPr>
            <w:tcW w:w="1080" w:type="dxa"/>
            <w:shd w:val="clear" w:color="auto" w:fill="auto"/>
            <w:vAlign w:val="center"/>
          </w:tcPr>
          <w:p w14:paraId="574B3EAA" w14:textId="7F36C0C4" w:rsidR="00A02449" w:rsidRPr="00853C10" w:rsidRDefault="000A6751" w:rsidP="000A6751">
            <w:pPr>
              <w:keepNext/>
              <w:keepLines/>
              <w:spacing w:before="20" w:after="20"/>
              <w:jc w:val="center"/>
              <w:rPr>
                <w:sz w:val="20"/>
                <w:szCs w:val="20"/>
              </w:rPr>
            </w:pPr>
            <w:r>
              <w:rPr>
                <w:sz w:val="20"/>
                <w:szCs w:val="20"/>
              </w:rPr>
              <w:t>14</w:t>
            </w:r>
          </w:p>
        </w:tc>
        <w:tc>
          <w:tcPr>
            <w:tcW w:w="1080" w:type="dxa"/>
            <w:shd w:val="clear" w:color="auto" w:fill="auto"/>
            <w:vAlign w:val="center"/>
          </w:tcPr>
          <w:p w14:paraId="7CAFE894" w14:textId="728E25C6" w:rsidR="00A02449" w:rsidRPr="00853C10" w:rsidRDefault="000A6751" w:rsidP="00A02449">
            <w:pPr>
              <w:keepNext/>
              <w:keepLines/>
              <w:spacing w:before="20" w:after="20"/>
              <w:jc w:val="center"/>
              <w:rPr>
                <w:sz w:val="20"/>
                <w:szCs w:val="20"/>
              </w:rPr>
            </w:pPr>
            <w:r>
              <w:rPr>
                <w:sz w:val="20"/>
                <w:szCs w:val="20"/>
              </w:rPr>
              <w:t>-</w:t>
            </w:r>
          </w:p>
        </w:tc>
        <w:tc>
          <w:tcPr>
            <w:tcW w:w="1080" w:type="dxa"/>
            <w:vAlign w:val="center"/>
          </w:tcPr>
          <w:p w14:paraId="037A7A65" w14:textId="57ACB6DC" w:rsidR="00A02449" w:rsidRPr="00853C10" w:rsidRDefault="000A6751" w:rsidP="00A02449">
            <w:pPr>
              <w:keepNext/>
              <w:keepLines/>
              <w:spacing w:before="20" w:after="20"/>
              <w:jc w:val="center"/>
              <w:rPr>
                <w:sz w:val="20"/>
                <w:szCs w:val="20"/>
              </w:rPr>
            </w:pPr>
            <w:r>
              <w:rPr>
                <w:sz w:val="20"/>
                <w:szCs w:val="20"/>
              </w:rPr>
              <w:t>12.2</w:t>
            </w:r>
          </w:p>
        </w:tc>
        <w:tc>
          <w:tcPr>
            <w:tcW w:w="2136" w:type="dxa"/>
            <w:vAlign w:val="center"/>
          </w:tcPr>
          <w:p w14:paraId="0CB6154A" w14:textId="6AC81DC5" w:rsidR="00A02449" w:rsidRPr="00853C10" w:rsidRDefault="000A6751" w:rsidP="00A02449">
            <w:pPr>
              <w:keepNext/>
              <w:keepLines/>
              <w:spacing w:before="20" w:after="20"/>
              <w:jc w:val="center"/>
              <w:rPr>
                <w:sz w:val="20"/>
                <w:szCs w:val="20"/>
              </w:rPr>
            </w:pPr>
            <w:r>
              <w:rPr>
                <w:sz w:val="20"/>
                <w:szCs w:val="20"/>
              </w:rPr>
              <w:t>30</w:t>
            </w:r>
          </w:p>
        </w:tc>
      </w:tr>
      <w:tr w:rsidR="00A02449" w:rsidRPr="0001609E" w14:paraId="3DA92632" w14:textId="77777777" w:rsidTr="003D7A71">
        <w:trPr>
          <w:cantSplit/>
          <w:trHeight w:val="317"/>
        </w:trPr>
        <w:tc>
          <w:tcPr>
            <w:tcW w:w="3780" w:type="dxa"/>
            <w:shd w:val="clear" w:color="auto" w:fill="auto"/>
            <w:vAlign w:val="center"/>
          </w:tcPr>
          <w:p w14:paraId="6429BD85" w14:textId="147CEC0B" w:rsidR="00A02449" w:rsidRPr="0001609E" w:rsidRDefault="000A6751" w:rsidP="000A6751">
            <w:pPr>
              <w:keepNext/>
              <w:keepLines/>
              <w:spacing w:before="20" w:after="20"/>
              <w:rPr>
                <w:sz w:val="20"/>
                <w:szCs w:val="20"/>
              </w:rPr>
            </w:pPr>
            <w:r w:rsidRPr="00D42CAE">
              <w:rPr>
                <w:sz w:val="20"/>
              </w:rPr>
              <w:t>Split system air conditioners with rated cooling</w:t>
            </w:r>
            <w:r>
              <w:rPr>
                <w:sz w:val="20"/>
              </w:rPr>
              <w:t xml:space="preserve"> </w:t>
            </w:r>
            <w:r w:rsidRPr="00D42CAE">
              <w:rPr>
                <w:sz w:val="20"/>
              </w:rPr>
              <w:t xml:space="preserve">capacity </w:t>
            </w:r>
            <w:r>
              <w:rPr>
                <w:sz w:val="20"/>
              </w:rPr>
              <w:t>&gt;=</w:t>
            </w:r>
            <w:r w:rsidRPr="00D42CAE">
              <w:rPr>
                <w:sz w:val="20"/>
              </w:rPr>
              <w:t xml:space="preserve"> 45,000 Btu/hour</w:t>
            </w:r>
          </w:p>
        </w:tc>
        <w:tc>
          <w:tcPr>
            <w:tcW w:w="1080" w:type="dxa"/>
            <w:shd w:val="clear" w:color="auto" w:fill="auto"/>
            <w:vAlign w:val="center"/>
          </w:tcPr>
          <w:p w14:paraId="30588550" w14:textId="7C4DA213" w:rsidR="00A02449" w:rsidRPr="00853C10" w:rsidRDefault="000A6751" w:rsidP="000A6751">
            <w:pPr>
              <w:keepNext/>
              <w:keepLines/>
              <w:spacing w:before="20" w:after="20"/>
              <w:jc w:val="center"/>
              <w:rPr>
                <w:sz w:val="20"/>
                <w:szCs w:val="20"/>
              </w:rPr>
            </w:pPr>
            <w:r>
              <w:rPr>
                <w:sz w:val="20"/>
                <w:szCs w:val="20"/>
              </w:rPr>
              <w:t>14</w:t>
            </w:r>
          </w:p>
        </w:tc>
        <w:tc>
          <w:tcPr>
            <w:tcW w:w="1080" w:type="dxa"/>
            <w:shd w:val="clear" w:color="auto" w:fill="auto"/>
            <w:vAlign w:val="center"/>
          </w:tcPr>
          <w:p w14:paraId="4EFF1A6A" w14:textId="494FB308" w:rsidR="00A02449" w:rsidRPr="00853C10" w:rsidRDefault="000A6751" w:rsidP="00A02449">
            <w:pPr>
              <w:keepNext/>
              <w:keepLines/>
              <w:spacing w:before="20" w:after="20"/>
              <w:jc w:val="center"/>
              <w:rPr>
                <w:sz w:val="20"/>
                <w:szCs w:val="20"/>
              </w:rPr>
            </w:pPr>
            <w:r>
              <w:rPr>
                <w:sz w:val="20"/>
                <w:szCs w:val="20"/>
              </w:rPr>
              <w:t>-</w:t>
            </w:r>
          </w:p>
        </w:tc>
        <w:tc>
          <w:tcPr>
            <w:tcW w:w="1080" w:type="dxa"/>
            <w:vAlign w:val="center"/>
          </w:tcPr>
          <w:p w14:paraId="2BA531DF" w14:textId="044D2DDB" w:rsidR="00A02449" w:rsidRPr="00853C10" w:rsidRDefault="000A6751" w:rsidP="00A02449">
            <w:pPr>
              <w:keepNext/>
              <w:keepLines/>
              <w:spacing w:before="20" w:after="20"/>
              <w:jc w:val="center"/>
              <w:rPr>
                <w:sz w:val="20"/>
                <w:szCs w:val="20"/>
              </w:rPr>
            </w:pPr>
            <w:r>
              <w:rPr>
                <w:sz w:val="20"/>
                <w:szCs w:val="20"/>
              </w:rPr>
              <w:t>11.7</w:t>
            </w:r>
          </w:p>
        </w:tc>
        <w:tc>
          <w:tcPr>
            <w:tcW w:w="2136" w:type="dxa"/>
            <w:vAlign w:val="center"/>
          </w:tcPr>
          <w:p w14:paraId="7B76F7EC" w14:textId="519601A1" w:rsidR="00A02449" w:rsidRPr="00853C10" w:rsidRDefault="000A6751" w:rsidP="00A02449">
            <w:pPr>
              <w:keepNext/>
              <w:keepLines/>
              <w:spacing w:before="20" w:after="20"/>
              <w:jc w:val="center"/>
              <w:rPr>
                <w:sz w:val="20"/>
                <w:szCs w:val="20"/>
              </w:rPr>
            </w:pPr>
            <w:r>
              <w:rPr>
                <w:sz w:val="20"/>
                <w:szCs w:val="20"/>
              </w:rPr>
              <w:t>30</w:t>
            </w:r>
          </w:p>
        </w:tc>
      </w:tr>
      <w:tr w:rsidR="000A6751" w:rsidRPr="0001609E" w14:paraId="167CBBD3" w14:textId="77777777" w:rsidTr="003D7A71">
        <w:trPr>
          <w:cantSplit/>
          <w:trHeight w:val="317"/>
        </w:trPr>
        <w:tc>
          <w:tcPr>
            <w:tcW w:w="3780" w:type="dxa"/>
            <w:shd w:val="clear" w:color="auto" w:fill="auto"/>
            <w:vAlign w:val="center"/>
          </w:tcPr>
          <w:p w14:paraId="1D2B3118" w14:textId="5F3904EF" w:rsidR="000A6751" w:rsidRPr="0001609E" w:rsidRDefault="000A6751" w:rsidP="000A6751">
            <w:pPr>
              <w:keepNext/>
              <w:keepLines/>
              <w:spacing w:before="20" w:after="20"/>
              <w:rPr>
                <w:sz w:val="20"/>
                <w:szCs w:val="20"/>
              </w:rPr>
            </w:pPr>
            <w:r w:rsidRPr="000A6751">
              <w:rPr>
                <w:sz w:val="20"/>
              </w:rPr>
              <w:t>Split system heat pumps with rated cooling</w:t>
            </w:r>
            <w:r>
              <w:rPr>
                <w:sz w:val="20"/>
              </w:rPr>
              <w:t xml:space="preserve"> </w:t>
            </w:r>
            <w:r w:rsidRPr="000A6751">
              <w:rPr>
                <w:sz w:val="20"/>
              </w:rPr>
              <w:t>capacity &lt; 45,000 Btu/hour</w:t>
            </w:r>
          </w:p>
        </w:tc>
        <w:tc>
          <w:tcPr>
            <w:tcW w:w="1080" w:type="dxa"/>
            <w:vMerge w:val="restart"/>
            <w:shd w:val="clear" w:color="auto" w:fill="auto"/>
            <w:vAlign w:val="center"/>
          </w:tcPr>
          <w:p w14:paraId="1D0732E6" w14:textId="2B26A56F" w:rsidR="000A6751" w:rsidRPr="00853C10" w:rsidRDefault="000A6751" w:rsidP="000A6751">
            <w:pPr>
              <w:keepNext/>
              <w:keepLines/>
              <w:spacing w:before="20" w:after="20"/>
              <w:jc w:val="center"/>
              <w:rPr>
                <w:sz w:val="20"/>
                <w:szCs w:val="20"/>
              </w:rPr>
            </w:pPr>
            <w:r>
              <w:rPr>
                <w:sz w:val="20"/>
                <w:szCs w:val="20"/>
              </w:rPr>
              <w:t>14</w:t>
            </w:r>
          </w:p>
        </w:tc>
        <w:tc>
          <w:tcPr>
            <w:tcW w:w="1080" w:type="dxa"/>
            <w:vMerge w:val="restart"/>
            <w:shd w:val="clear" w:color="auto" w:fill="auto"/>
            <w:vAlign w:val="center"/>
          </w:tcPr>
          <w:p w14:paraId="3838587A" w14:textId="2B0E12E3" w:rsidR="000A6751" w:rsidRPr="00853C10" w:rsidRDefault="000A6751" w:rsidP="00A02449">
            <w:pPr>
              <w:keepNext/>
              <w:keepLines/>
              <w:spacing w:before="20" w:after="20"/>
              <w:jc w:val="center"/>
              <w:rPr>
                <w:sz w:val="20"/>
                <w:szCs w:val="20"/>
              </w:rPr>
            </w:pPr>
            <w:r>
              <w:rPr>
                <w:sz w:val="20"/>
                <w:szCs w:val="20"/>
              </w:rPr>
              <w:t>8.2</w:t>
            </w:r>
          </w:p>
        </w:tc>
        <w:tc>
          <w:tcPr>
            <w:tcW w:w="1080" w:type="dxa"/>
            <w:vAlign w:val="center"/>
          </w:tcPr>
          <w:p w14:paraId="64A71FA1" w14:textId="6A5C3F06" w:rsidR="000A6751" w:rsidRPr="00853C10" w:rsidRDefault="000A6751" w:rsidP="00A02449">
            <w:pPr>
              <w:keepNext/>
              <w:keepLines/>
              <w:spacing w:before="20" w:after="20"/>
              <w:jc w:val="center"/>
              <w:rPr>
                <w:sz w:val="20"/>
                <w:szCs w:val="20"/>
              </w:rPr>
            </w:pPr>
            <w:r>
              <w:rPr>
                <w:sz w:val="20"/>
                <w:szCs w:val="20"/>
              </w:rPr>
              <w:t>12.2</w:t>
            </w:r>
          </w:p>
        </w:tc>
        <w:tc>
          <w:tcPr>
            <w:tcW w:w="2136" w:type="dxa"/>
            <w:vAlign w:val="center"/>
          </w:tcPr>
          <w:p w14:paraId="7A753F1F" w14:textId="0116C3F8" w:rsidR="000A6751" w:rsidRPr="00853C10" w:rsidRDefault="000A6751" w:rsidP="00A02449">
            <w:pPr>
              <w:keepNext/>
              <w:keepLines/>
              <w:spacing w:before="20" w:after="20"/>
              <w:jc w:val="center"/>
              <w:rPr>
                <w:sz w:val="20"/>
                <w:szCs w:val="20"/>
              </w:rPr>
            </w:pPr>
            <w:r>
              <w:rPr>
                <w:sz w:val="20"/>
                <w:szCs w:val="20"/>
              </w:rPr>
              <w:t>33</w:t>
            </w:r>
          </w:p>
        </w:tc>
      </w:tr>
      <w:tr w:rsidR="000A6751" w:rsidRPr="0001609E" w14:paraId="0E0FCE7B" w14:textId="77777777" w:rsidTr="003D7A71">
        <w:trPr>
          <w:cantSplit/>
          <w:trHeight w:val="317"/>
        </w:trPr>
        <w:tc>
          <w:tcPr>
            <w:tcW w:w="3780" w:type="dxa"/>
            <w:shd w:val="clear" w:color="auto" w:fill="auto"/>
            <w:vAlign w:val="center"/>
          </w:tcPr>
          <w:p w14:paraId="4A3E482C" w14:textId="24281266" w:rsidR="000A6751" w:rsidRDefault="000A6751" w:rsidP="000A6751">
            <w:pPr>
              <w:keepNext/>
              <w:keepLines/>
              <w:spacing w:before="20" w:after="20"/>
              <w:rPr>
                <w:sz w:val="20"/>
                <w:szCs w:val="20"/>
              </w:rPr>
            </w:pPr>
            <w:r w:rsidRPr="000A6751">
              <w:rPr>
                <w:sz w:val="20"/>
              </w:rPr>
              <w:t>Split system heat pumps with rated cooling</w:t>
            </w:r>
            <w:r>
              <w:rPr>
                <w:sz w:val="20"/>
              </w:rPr>
              <w:t xml:space="preserve"> </w:t>
            </w:r>
            <w:r w:rsidRPr="000A6751">
              <w:rPr>
                <w:sz w:val="20"/>
              </w:rPr>
              <w:t xml:space="preserve">capacity </w:t>
            </w:r>
            <w:r>
              <w:rPr>
                <w:sz w:val="20"/>
              </w:rPr>
              <w:t>&gt;=</w:t>
            </w:r>
            <w:r w:rsidRPr="000A6751">
              <w:rPr>
                <w:sz w:val="20"/>
              </w:rPr>
              <w:t xml:space="preserve"> 45,000 Btu/hour</w:t>
            </w:r>
          </w:p>
        </w:tc>
        <w:tc>
          <w:tcPr>
            <w:tcW w:w="1080" w:type="dxa"/>
            <w:vMerge/>
            <w:shd w:val="clear" w:color="auto" w:fill="auto"/>
            <w:vAlign w:val="center"/>
          </w:tcPr>
          <w:p w14:paraId="52639481" w14:textId="3CD84216" w:rsidR="000A6751" w:rsidRPr="00853C10" w:rsidRDefault="000A6751" w:rsidP="00A02449">
            <w:pPr>
              <w:keepNext/>
              <w:keepLines/>
              <w:spacing w:before="20" w:after="20"/>
              <w:rPr>
                <w:sz w:val="20"/>
                <w:szCs w:val="20"/>
              </w:rPr>
            </w:pPr>
          </w:p>
        </w:tc>
        <w:tc>
          <w:tcPr>
            <w:tcW w:w="1080" w:type="dxa"/>
            <w:vMerge/>
            <w:shd w:val="clear" w:color="auto" w:fill="auto"/>
            <w:vAlign w:val="center"/>
          </w:tcPr>
          <w:p w14:paraId="5144EE81" w14:textId="3570A0DE" w:rsidR="000A6751" w:rsidRPr="00853C10" w:rsidRDefault="000A6751" w:rsidP="00A02449">
            <w:pPr>
              <w:keepNext/>
              <w:keepLines/>
              <w:spacing w:before="20" w:after="20"/>
              <w:jc w:val="center"/>
              <w:rPr>
                <w:sz w:val="20"/>
                <w:szCs w:val="20"/>
              </w:rPr>
            </w:pPr>
          </w:p>
        </w:tc>
        <w:tc>
          <w:tcPr>
            <w:tcW w:w="1080" w:type="dxa"/>
            <w:vAlign w:val="center"/>
          </w:tcPr>
          <w:p w14:paraId="5C7EBC4E" w14:textId="6A9D7109" w:rsidR="000A6751" w:rsidRPr="00853C10" w:rsidRDefault="000A6751" w:rsidP="00A02449">
            <w:pPr>
              <w:keepNext/>
              <w:keepLines/>
              <w:spacing w:before="20" w:after="20"/>
              <w:jc w:val="center"/>
              <w:rPr>
                <w:sz w:val="20"/>
                <w:szCs w:val="20"/>
              </w:rPr>
            </w:pPr>
            <w:r>
              <w:rPr>
                <w:sz w:val="20"/>
                <w:szCs w:val="20"/>
              </w:rPr>
              <w:t>11.7</w:t>
            </w:r>
          </w:p>
        </w:tc>
        <w:tc>
          <w:tcPr>
            <w:tcW w:w="2136" w:type="dxa"/>
            <w:vAlign w:val="center"/>
          </w:tcPr>
          <w:p w14:paraId="050AD654" w14:textId="06C7C606" w:rsidR="000A6751" w:rsidRPr="00853C10" w:rsidRDefault="000A6751" w:rsidP="00A02449">
            <w:pPr>
              <w:keepNext/>
              <w:keepLines/>
              <w:spacing w:before="20" w:after="20"/>
              <w:jc w:val="center"/>
              <w:rPr>
                <w:sz w:val="20"/>
                <w:szCs w:val="20"/>
              </w:rPr>
            </w:pPr>
            <w:r>
              <w:rPr>
                <w:sz w:val="20"/>
                <w:szCs w:val="20"/>
              </w:rPr>
              <w:t>33</w:t>
            </w:r>
          </w:p>
        </w:tc>
      </w:tr>
      <w:tr w:rsidR="00F26841" w:rsidRPr="0001609E" w14:paraId="146B9E09" w14:textId="77777777" w:rsidTr="003D7A71">
        <w:trPr>
          <w:cantSplit/>
          <w:trHeight w:val="317"/>
        </w:trPr>
        <w:tc>
          <w:tcPr>
            <w:tcW w:w="3780" w:type="dxa"/>
            <w:shd w:val="clear" w:color="auto" w:fill="auto"/>
            <w:vAlign w:val="center"/>
          </w:tcPr>
          <w:p w14:paraId="4647BF68" w14:textId="6B7D1A90" w:rsidR="00F26841" w:rsidRPr="000A6751" w:rsidRDefault="00F26841" w:rsidP="000A6751">
            <w:pPr>
              <w:keepNext/>
              <w:keepLines/>
              <w:spacing w:before="20" w:after="20"/>
              <w:rPr>
                <w:sz w:val="20"/>
              </w:rPr>
            </w:pPr>
            <w:r>
              <w:rPr>
                <w:sz w:val="20"/>
              </w:rPr>
              <w:t>Single package air conditioners</w:t>
            </w:r>
          </w:p>
        </w:tc>
        <w:tc>
          <w:tcPr>
            <w:tcW w:w="1080" w:type="dxa"/>
            <w:shd w:val="clear" w:color="auto" w:fill="auto"/>
            <w:vAlign w:val="center"/>
          </w:tcPr>
          <w:p w14:paraId="4986E461" w14:textId="0EF53E4F" w:rsidR="00F26841" w:rsidRPr="00853C10" w:rsidRDefault="00990226" w:rsidP="00990226">
            <w:pPr>
              <w:keepNext/>
              <w:keepLines/>
              <w:spacing w:before="20" w:after="20"/>
              <w:jc w:val="center"/>
              <w:rPr>
                <w:sz w:val="20"/>
                <w:szCs w:val="20"/>
              </w:rPr>
            </w:pPr>
            <w:r>
              <w:rPr>
                <w:sz w:val="20"/>
                <w:szCs w:val="20"/>
              </w:rPr>
              <w:t>14</w:t>
            </w:r>
          </w:p>
        </w:tc>
        <w:tc>
          <w:tcPr>
            <w:tcW w:w="1080" w:type="dxa"/>
            <w:shd w:val="clear" w:color="auto" w:fill="auto"/>
            <w:vAlign w:val="center"/>
          </w:tcPr>
          <w:p w14:paraId="56F430C8" w14:textId="55A0E0E2" w:rsidR="00F26841" w:rsidRPr="00853C10" w:rsidRDefault="00990226" w:rsidP="00A02449">
            <w:pPr>
              <w:keepNext/>
              <w:keepLines/>
              <w:spacing w:before="20" w:after="20"/>
              <w:jc w:val="center"/>
              <w:rPr>
                <w:sz w:val="20"/>
                <w:szCs w:val="20"/>
              </w:rPr>
            </w:pPr>
            <w:r>
              <w:rPr>
                <w:sz w:val="20"/>
                <w:szCs w:val="20"/>
              </w:rPr>
              <w:t>-</w:t>
            </w:r>
          </w:p>
        </w:tc>
        <w:tc>
          <w:tcPr>
            <w:tcW w:w="1080" w:type="dxa"/>
            <w:vAlign w:val="center"/>
          </w:tcPr>
          <w:p w14:paraId="710056CC" w14:textId="6DB22B24" w:rsidR="00F26841" w:rsidRDefault="00990226" w:rsidP="00A02449">
            <w:pPr>
              <w:keepNext/>
              <w:keepLines/>
              <w:spacing w:before="20" w:after="20"/>
              <w:jc w:val="center"/>
              <w:rPr>
                <w:sz w:val="20"/>
                <w:szCs w:val="20"/>
              </w:rPr>
            </w:pPr>
            <w:r>
              <w:rPr>
                <w:sz w:val="20"/>
                <w:szCs w:val="20"/>
              </w:rPr>
              <w:t>11.0</w:t>
            </w:r>
          </w:p>
        </w:tc>
        <w:tc>
          <w:tcPr>
            <w:tcW w:w="2136" w:type="dxa"/>
            <w:vAlign w:val="center"/>
          </w:tcPr>
          <w:p w14:paraId="350ED0C3" w14:textId="07A883FF" w:rsidR="00F26841" w:rsidRDefault="00990226" w:rsidP="00A02449">
            <w:pPr>
              <w:keepNext/>
              <w:keepLines/>
              <w:spacing w:before="20" w:after="20"/>
              <w:jc w:val="center"/>
              <w:rPr>
                <w:sz w:val="20"/>
                <w:szCs w:val="20"/>
              </w:rPr>
            </w:pPr>
            <w:r>
              <w:rPr>
                <w:sz w:val="20"/>
                <w:szCs w:val="20"/>
              </w:rPr>
              <w:t>30</w:t>
            </w:r>
          </w:p>
        </w:tc>
      </w:tr>
      <w:tr w:rsidR="00F26841" w:rsidRPr="0001609E" w14:paraId="71D3B596" w14:textId="77777777" w:rsidTr="003D7A71">
        <w:trPr>
          <w:cantSplit/>
          <w:trHeight w:val="317"/>
        </w:trPr>
        <w:tc>
          <w:tcPr>
            <w:tcW w:w="3780" w:type="dxa"/>
            <w:shd w:val="clear" w:color="auto" w:fill="auto"/>
            <w:vAlign w:val="center"/>
          </w:tcPr>
          <w:p w14:paraId="3CEA8485" w14:textId="6D9005A1" w:rsidR="00F26841" w:rsidRDefault="00F26841" w:rsidP="000A6751">
            <w:pPr>
              <w:keepNext/>
              <w:keepLines/>
              <w:spacing w:before="20" w:after="20"/>
              <w:rPr>
                <w:sz w:val="20"/>
              </w:rPr>
            </w:pPr>
            <w:r>
              <w:rPr>
                <w:sz w:val="20"/>
              </w:rPr>
              <w:t xml:space="preserve">Single package </w:t>
            </w:r>
            <w:r w:rsidR="00990226">
              <w:rPr>
                <w:sz w:val="20"/>
              </w:rPr>
              <w:t>heat pumps</w:t>
            </w:r>
          </w:p>
        </w:tc>
        <w:tc>
          <w:tcPr>
            <w:tcW w:w="1080" w:type="dxa"/>
            <w:shd w:val="clear" w:color="auto" w:fill="auto"/>
            <w:vAlign w:val="center"/>
          </w:tcPr>
          <w:p w14:paraId="0BEAB172" w14:textId="24FE94D8" w:rsidR="00F26841" w:rsidRPr="00853C10" w:rsidRDefault="00990226" w:rsidP="00990226">
            <w:pPr>
              <w:keepNext/>
              <w:keepLines/>
              <w:spacing w:before="20" w:after="20"/>
              <w:jc w:val="center"/>
              <w:rPr>
                <w:sz w:val="20"/>
                <w:szCs w:val="20"/>
              </w:rPr>
            </w:pPr>
            <w:r>
              <w:rPr>
                <w:sz w:val="20"/>
                <w:szCs w:val="20"/>
              </w:rPr>
              <w:t>14</w:t>
            </w:r>
          </w:p>
        </w:tc>
        <w:tc>
          <w:tcPr>
            <w:tcW w:w="1080" w:type="dxa"/>
            <w:shd w:val="clear" w:color="auto" w:fill="auto"/>
            <w:vAlign w:val="center"/>
          </w:tcPr>
          <w:p w14:paraId="45A60EB2" w14:textId="0C180709" w:rsidR="00F26841" w:rsidRPr="00853C10" w:rsidRDefault="00990226" w:rsidP="00A02449">
            <w:pPr>
              <w:keepNext/>
              <w:keepLines/>
              <w:spacing w:before="20" w:after="20"/>
              <w:jc w:val="center"/>
              <w:rPr>
                <w:sz w:val="20"/>
                <w:szCs w:val="20"/>
              </w:rPr>
            </w:pPr>
            <w:r>
              <w:rPr>
                <w:sz w:val="20"/>
                <w:szCs w:val="20"/>
              </w:rPr>
              <w:t>8.0</w:t>
            </w:r>
          </w:p>
        </w:tc>
        <w:tc>
          <w:tcPr>
            <w:tcW w:w="1080" w:type="dxa"/>
            <w:vAlign w:val="center"/>
          </w:tcPr>
          <w:p w14:paraId="0E8EA9EB" w14:textId="10D2901B" w:rsidR="00F26841" w:rsidRDefault="00990226" w:rsidP="00A02449">
            <w:pPr>
              <w:keepNext/>
              <w:keepLines/>
              <w:spacing w:before="20" w:after="20"/>
              <w:jc w:val="center"/>
              <w:rPr>
                <w:sz w:val="20"/>
                <w:szCs w:val="20"/>
              </w:rPr>
            </w:pPr>
            <w:r>
              <w:rPr>
                <w:sz w:val="20"/>
                <w:szCs w:val="20"/>
              </w:rPr>
              <w:t>-</w:t>
            </w:r>
          </w:p>
        </w:tc>
        <w:tc>
          <w:tcPr>
            <w:tcW w:w="2136" w:type="dxa"/>
            <w:vAlign w:val="center"/>
          </w:tcPr>
          <w:p w14:paraId="12195B64" w14:textId="329D1ADE" w:rsidR="00F26841" w:rsidRDefault="00990226" w:rsidP="00A02449">
            <w:pPr>
              <w:keepNext/>
              <w:keepLines/>
              <w:spacing w:before="20" w:after="20"/>
              <w:jc w:val="center"/>
              <w:rPr>
                <w:sz w:val="20"/>
                <w:szCs w:val="20"/>
              </w:rPr>
            </w:pPr>
            <w:r>
              <w:rPr>
                <w:sz w:val="20"/>
                <w:szCs w:val="20"/>
              </w:rPr>
              <w:t>33</w:t>
            </w:r>
          </w:p>
        </w:tc>
      </w:tr>
    </w:tbl>
    <w:p w14:paraId="6DF2C886" w14:textId="732507DB" w:rsidR="002C4285" w:rsidRDefault="002C4285" w:rsidP="00257D08">
      <w:pPr>
        <w:rPr>
          <w:rFonts w:cstheme="minorHAnsi"/>
        </w:rPr>
      </w:pPr>
    </w:p>
    <w:p w14:paraId="6EAB527E" w14:textId="7FB5F703" w:rsidR="002C4285" w:rsidRDefault="002C4285" w:rsidP="00257D08">
      <w:r>
        <w:t>Section 1605.1(</w:t>
      </w:r>
      <w:r w:rsidR="003A2F9E">
        <w:t>b</w:t>
      </w:r>
      <w:r>
        <w:t xml:space="preserve">)1 Table </w:t>
      </w:r>
      <w:r w:rsidR="003A2F9E">
        <w:t>B-2</w:t>
      </w:r>
      <w:r>
        <w:t xml:space="preserve"> (portions replicated below) provides standards for </w:t>
      </w:r>
      <w:r w:rsidR="003A2F9E">
        <w:t>room air</w:t>
      </w:r>
      <w:r w:rsidR="002C4E44">
        <w:t xml:space="preserve"> conditioners and room heat pumps manufactured on or after June 1, 2014. </w:t>
      </w:r>
      <w:r w:rsidR="002D7D9D">
        <w:t xml:space="preserve">The </w:t>
      </w:r>
      <w:r w:rsidR="00F66634">
        <w:t xml:space="preserve">higher among these efficiencies for room air conditioners and room heat pumps were used as code baseline efficiencies. </w:t>
      </w:r>
    </w:p>
    <w:p w14:paraId="69D1B21E" w14:textId="4D65E72A" w:rsidR="002C4E44" w:rsidRDefault="002C4E44" w:rsidP="00184860">
      <w:pPr>
        <w:pStyle w:val="Caption"/>
      </w:pPr>
      <w:r>
        <w:t>Table B-</w:t>
      </w:r>
      <w:r w:rsidR="00610A10">
        <w:t>2</w:t>
      </w:r>
      <w:r>
        <w:t xml:space="preserve">: </w:t>
      </w:r>
      <w:r w:rsidRPr="00E47687">
        <w:t xml:space="preserve">Standards for </w:t>
      </w:r>
      <w:r>
        <w:t xml:space="preserve">Room Air Conditioners and Room Air-Conditioning Heat Pumps Manufactured </w:t>
      </w:r>
      <w:proofErr w:type="gramStart"/>
      <w:r>
        <w:t>On</w:t>
      </w:r>
      <w:proofErr w:type="gramEnd"/>
      <w:r>
        <w:t xml:space="preserve"> or After June 1, 2014</w:t>
      </w:r>
      <w:r>
        <w:rPr>
          <w:rStyle w:val="FootnoteReference"/>
        </w:rPr>
        <w:footnoteReference w:id="9"/>
      </w:r>
    </w:p>
    <w:tbl>
      <w:tblPr>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115" w:type="dxa"/>
          <w:right w:w="115" w:type="dxa"/>
        </w:tblCellMar>
        <w:tblLook w:val="04A0" w:firstRow="1" w:lastRow="0" w:firstColumn="1" w:lastColumn="0" w:noHBand="0" w:noVBand="1"/>
      </w:tblPr>
      <w:tblGrid>
        <w:gridCol w:w="2984"/>
        <w:gridCol w:w="1413"/>
        <w:gridCol w:w="2246"/>
        <w:gridCol w:w="2204"/>
      </w:tblGrid>
      <w:tr w:rsidR="00706568" w:rsidRPr="0001609E" w14:paraId="404B8AA0" w14:textId="77777777" w:rsidTr="00EF168E">
        <w:trPr>
          <w:cantSplit/>
          <w:trHeight w:val="20"/>
        </w:trPr>
        <w:tc>
          <w:tcPr>
            <w:tcW w:w="0" w:type="auto"/>
            <w:shd w:val="clear" w:color="auto" w:fill="F2F2F2" w:themeFill="background1" w:themeFillShade="F2"/>
            <w:vAlign w:val="center"/>
          </w:tcPr>
          <w:p w14:paraId="5E859FBC" w14:textId="30338BF0" w:rsidR="00706568" w:rsidRPr="00FA129B" w:rsidRDefault="00706568" w:rsidP="001B45DA">
            <w:pPr>
              <w:keepNext/>
              <w:keepLines/>
              <w:spacing w:before="20" w:after="20"/>
              <w:rPr>
                <w:b/>
                <w:i/>
                <w:sz w:val="20"/>
                <w:szCs w:val="20"/>
              </w:rPr>
            </w:pPr>
            <w:r>
              <w:rPr>
                <w:b/>
                <w:i/>
                <w:sz w:val="20"/>
                <w:szCs w:val="20"/>
              </w:rPr>
              <w:t>Appliance</w:t>
            </w:r>
          </w:p>
        </w:tc>
        <w:tc>
          <w:tcPr>
            <w:tcW w:w="0" w:type="auto"/>
            <w:shd w:val="clear" w:color="auto" w:fill="F2F2F2" w:themeFill="background1" w:themeFillShade="F2"/>
            <w:vAlign w:val="center"/>
          </w:tcPr>
          <w:p w14:paraId="474DE66F" w14:textId="2D8908C0" w:rsidR="00706568" w:rsidRPr="00FA129B" w:rsidRDefault="00706568" w:rsidP="001B45DA">
            <w:pPr>
              <w:keepNext/>
              <w:keepLines/>
              <w:spacing w:before="20" w:after="20"/>
              <w:jc w:val="center"/>
              <w:rPr>
                <w:b/>
                <w:i/>
                <w:sz w:val="20"/>
                <w:szCs w:val="20"/>
              </w:rPr>
            </w:pPr>
            <w:r>
              <w:rPr>
                <w:b/>
                <w:i/>
                <w:sz w:val="20"/>
                <w:szCs w:val="20"/>
              </w:rPr>
              <w:t>Louvered Sides</w:t>
            </w:r>
          </w:p>
        </w:tc>
        <w:tc>
          <w:tcPr>
            <w:tcW w:w="0" w:type="auto"/>
            <w:shd w:val="clear" w:color="auto" w:fill="F2F2F2" w:themeFill="background1" w:themeFillShade="F2"/>
            <w:vAlign w:val="center"/>
          </w:tcPr>
          <w:p w14:paraId="128E02D3" w14:textId="2DBCEFFE" w:rsidR="00706568" w:rsidRPr="00FA129B" w:rsidRDefault="00706568" w:rsidP="001B45DA">
            <w:pPr>
              <w:keepNext/>
              <w:keepLines/>
              <w:spacing w:before="20" w:after="20"/>
              <w:jc w:val="center"/>
              <w:rPr>
                <w:b/>
                <w:i/>
                <w:sz w:val="20"/>
                <w:szCs w:val="20"/>
              </w:rPr>
            </w:pPr>
            <w:r>
              <w:rPr>
                <w:b/>
                <w:i/>
                <w:sz w:val="20"/>
                <w:szCs w:val="20"/>
              </w:rPr>
              <w:t>Cooling Capacity (Btu/</w:t>
            </w:r>
            <w:proofErr w:type="spellStart"/>
            <w:r>
              <w:rPr>
                <w:b/>
                <w:i/>
                <w:sz w:val="20"/>
                <w:szCs w:val="20"/>
              </w:rPr>
              <w:t>hr</w:t>
            </w:r>
            <w:proofErr w:type="spellEnd"/>
            <w:r>
              <w:rPr>
                <w:b/>
                <w:i/>
                <w:sz w:val="20"/>
                <w:szCs w:val="20"/>
              </w:rPr>
              <w:t>)</w:t>
            </w:r>
          </w:p>
        </w:tc>
        <w:tc>
          <w:tcPr>
            <w:tcW w:w="0" w:type="auto"/>
            <w:shd w:val="clear" w:color="auto" w:fill="F2F2F2" w:themeFill="background1" w:themeFillShade="F2"/>
            <w:vAlign w:val="center"/>
          </w:tcPr>
          <w:p w14:paraId="6D0F0B9A" w14:textId="130DDB50" w:rsidR="00706568" w:rsidRPr="00FA129B" w:rsidRDefault="00706568" w:rsidP="001B45DA">
            <w:pPr>
              <w:keepNext/>
              <w:keepLines/>
              <w:spacing w:before="20" w:after="20"/>
              <w:jc w:val="center"/>
              <w:rPr>
                <w:b/>
                <w:i/>
                <w:sz w:val="20"/>
                <w:szCs w:val="20"/>
              </w:rPr>
            </w:pPr>
            <w:r w:rsidRPr="00FA129B">
              <w:rPr>
                <w:b/>
                <w:i/>
                <w:sz w:val="20"/>
                <w:szCs w:val="20"/>
              </w:rPr>
              <w:t xml:space="preserve">Minimum </w:t>
            </w:r>
            <w:r>
              <w:rPr>
                <w:b/>
                <w:i/>
                <w:sz w:val="20"/>
                <w:szCs w:val="20"/>
              </w:rPr>
              <w:t xml:space="preserve">Combined </w:t>
            </w:r>
            <w:r w:rsidRPr="00FA129B">
              <w:rPr>
                <w:b/>
                <w:i/>
                <w:sz w:val="20"/>
                <w:szCs w:val="20"/>
              </w:rPr>
              <w:t>EER</w:t>
            </w:r>
          </w:p>
        </w:tc>
      </w:tr>
      <w:tr w:rsidR="00706568" w:rsidRPr="0001609E" w14:paraId="0626F7A8" w14:textId="77777777" w:rsidTr="00EF168E">
        <w:trPr>
          <w:cantSplit/>
          <w:trHeight w:val="317"/>
        </w:trPr>
        <w:tc>
          <w:tcPr>
            <w:tcW w:w="0" w:type="auto"/>
            <w:shd w:val="clear" w:color="auto" w:fill="auto"/>
            <w:vAlign w:val="center"/>
          </w:tcPr>
          <w:p w14:paraId="2D11EEC6" w14:textId="026B2A25" w:rsidR="00706568" w:rsidRPr="0001609E" w:rsidRDefault="004416AA" w:rsidP="001B45DA">
            <w:pPr>
              <w:keepNext/>
              <w:keepLines/>
              <w:spacing w:before="20" w:after="20"/>
              <w:rPr>
                <w:sz w:val="20"/>
                <w:szCs w:val="20"/>
              </w:rPr>
            </w:pPr>
            <w:r>
              <w:rPr>
                <w:sz w:val="20"/>
              </w:rPr>
              <w:t>Room Air Conditioner</w:t>
            </w:r>
          </w:p>
        </w:tc>
        <w:tc>
          <w:tcPr>
            <w:tcW w:w="0" w:type="auto"/>
            <w:shd w:val="clear" w:color="auto" w:fill="auto"/>
            <w:vAlign w:val="center"/>
          </w:tcPr>
          <w:p w14:paraId="2401E2D2" w14:textId="324345F7" w:rsidR="00706568" w:rsidRPr="00853C10" w:rsidRDefault="004416AA" w:rsidP="001B45DA">
            <w:pPr>
              <w:keepNext/>
              <w:keepLines/>
              <w:spacing w:before="20" w:after="20"/>
              <w:jc w:val="center"/>
              <w:rPr>
                <w:sz w:val="20"/>
                <w:szCs w:val="20"/>
              </w:rPr>
            </w:pPr>
            <w:r>
              <w:rPr>
                <w:sz w:val="20"/>
                <w:szCs w:val="20"/>
              </w:rPr>
              <w:t>Yes</w:t>
            </w:r>
          </w:p>
        </w:tc>
        <w:tc>
          <w:tcPr>
            <w:tcW w:w="0" w:type="auto"/>
            <w:shd w:val="clear" w:color="auto" w:fill="auto"/>
            <w:vAlign w:val="center"/>
          </w:tcPr>
          <w:p w14:paraId="7767514D" w14:textId="052B12DC" w:rsidR="00706568" w:rsidRPr="00853C10" w:rsidRDefault="00673562" w:rsidP="001B45DA">
            <w:pPr>
              <w:keepNext/>
              <w:keepLines/>
              <w:spacing w:before="20" w:after="20"/>
              <w:jc w:val="center"/>
              <w:rPr>
                <w:sz w:val="20"/>
                <w:szCs w:val="20"/>
              </w:rPr>
            </w:pPr>
            <w:r>
              <w:rPr>
                <w:sz w:val="20"/>
                <w:szCs w:val="20"/>
              </w:rPr>
              <w:t>&lt;6</w:t>
            </w:r>
            <w:r w:rsidR="00E80E19">
              <w:rPr>
                <w:sz w:val="20"/>
                <w:szCs w:val="20"/>
              </w:rPr>
              <w:t>,000 – 7,999</w:t>
            </w:r>
          </w:p>
        </w:tc>
        <w:tc>
          <w:tcPr>
            <w:tcW w:w="0" w:type="auto"/>
            <w:vAlign w:val="center"/>
          </w:tcPr>
          <w:p w14:paraId="51A6EDF5" w14:textId="5455D0D0" w:rsidR="00706568" w:rsidRPr="00853C10" w:rsidRDefault="00E80E19" w:rsidP="001B45DA">
            <w:pPr>
              <w:keepNext/>
              <w:keepLines/>
              <w:spacing w:before="20" w:after="20"/>
              <w:jc w:val="center"/>
              <w:rPr>
                <w:sz w:val="20"/>
                <w:szCs w:val="20"/>
              </w:rPr>
            </w:pPr>
            <w:r>
              <w:rPr>
                <w:sz w:val="20"/>
                <w:szCs w:val="20"/>
              </w:rPr>
              <w:t>11.0</w:t>
            </w:r>
          </w:p>
        </w:tc>
      </w:tr>
      <w:tr w:rsidR="00706568" w:rsidRPr="0001609E" w14:paraId="43E330A2" w14:textId="77777777" w:rsidTr="00EF168E">
        <w:trPr>
          <w:cantSplit/>
          <w:trHeight w:val="317"/>
        </w:trPr>
        <w:tc>
          <w:tcPr>
            <w:tcW w:w="0" w:type="auto"/>
            <w:shd w:val="clear" w:color="auto" w:fill="auto"/>
            <w:vAlign w:val="center"/>
          </w:tcPr>
          <w:p w14:paraId="1FF7AE8B" w14:textId="55E10D52" w:rsidR="00706568" w:rsidRPr="0001609E" w:rsidRDefault="00E80E19" w:rsidP="001B45DA">
            <w:pPr>
              <w:keepNext/>
              <w:keepLines/>
              <w:spacing w:before="20" w:after="20"/>
              <w:rPr>
                <w:sz w:val="20"/>
                <w:szCs w:val="20"/>
              </w:rPr>
            </w:pPr>
            <w:r>
              <w:rPr>
                <w:sz w:val="20"/>
              </w:rPr>
              <w:t>Room Air Conditioner</w:t>
            </w:r>
          </w:p>
        </w:tc>
        <w:tc>
          <w:tcPr>
            <w:tcW w:w="0" w:type="auto"/>
            <w:shd w:val="clear" w:color="auto" w:fill="auto"/>
            <w:vAlign w:val="center"/>
          </w:tcPr>
          <w:p w14:paraId="7BEFBB0C" w14:textId="0DD70035" w:rsidR="00706568" w:rsidRPr="00853C10" w:rsidRDefault="00E80E19" w:rsidP="001B45DA">
            <w:pPr>
              <w:keepNext/>
              <w:keepLines/>
              <w:spacing w:before="20" w:after="20"/>
              <w:jc w:val="center"/>
              <w:rPr>
                <w:sz w:val="20"/>
                <w:szCs w:val="20"/>
              </w:rPr>
            </w:pPr>
            <w:r>
              <w:rPr>
                <w:sz w:val="20"/>
                <w:szCs w:val="20"/>
              </w:rPr>
              <w:t>Yes</w:t>
            </w:r>
          </w:p>
        </w:tc>
        <w:tc>
          <w:tcPr>
            <w:tcW w:w="0" w:type="auto"/>
            <w:shd w:val="clear" w:color="auto" w:fill="auto"/>
            <w:vAlign w:val="center"/>
          </w:tcPr>
          <w:p w14:paraId="36E7B02C" w14:textId="7CBADC06" w:rsidR="00706568" w:rsidRPr="00853C10" w:rsidRDefault="00357A83" w:rsidP="001B45DA">
            <w:pPr>
              <w:keepNext/>
              <w:keepLines/>
              <w:spacing w:before="20" w:after="20"/>
              <w:jc w:val="center"/>
              <w:rPr>
                <w:sz w:val="20"/>
                <w:szCs w:val="20"/>
              </w:rPr>
            </w:pPr>
            <w:r>
              <w:rPr>
                <w:rFonts w:cs="Calibri Light"/>
                <w:sz w:val="20"/>
                <w:szCs w:val="20"/>
              </w:rPr>
              <w:t>≥ 8,000 – 13,999</w:t>
            </w:r>
          </w:p>
        </w:tc>
        <w:tc>
          <w:tcPr>
            <w:tcW w:w="0" w:type="auto"/>
            <w:vAlign w:val="center"/>
          </w:tcPr>
          <w:p w14:paraId="715E68B7" w14:textId="238644D0" w:rsidR="00706568" w:rsidRPr="00853C10" w:rsidRDefault="00357A83" w:rsidP="001B45DA">
            <w:pPr>
              <w:keepNext/>
              <w:keepLines/>
              <w:spacing w:before="20" w:after="20"/>
              <w:jc w:val="center"/>
              <w:rPr>
                <w:sz w:val="20"/>
                <w:szCs w:val="20"/>
              </w:rPr>
            </w:pPr>
            <w:r>
              <w:rPr>
                <w:sz w:val="20"/>
                <w:szCs w:val="20"/>
              </w:rPr>
              <w:t>10.9</w:t>
            </w:r>
          </w:p>
        </w:tc>
      </w:tr>
      <w:tr w:rsidR="00F259DC" w:rsidRPr="0001609E" w14:paraId="4838535D" w14:textId="77777777" w:rsidTr="00EF168E">
        <w:trPr>
          <w:cantSplit/>
          <w:trHeight w:val="317"/>
        </w:trPr>
        <w:tc>
          <w:tcPr>
            <w:tcW w:w="0" w:type="auto"/>
            <w:shd w:val="clear" w:color="auto" w:fill="auto"/>
            <w:vAlign w:val="center"/>
          </w:tcPr>
          <w:p w14:paraId="3B1CD229" w14:textId="79A1713B" w:rsidR="00F259DC" w:rsidRDefault="00F259DC" w:rsidP="00F259DC">
            <w:pPr>
              <w:keepNext/>
              <w:keepLines/>
              <w:spacing w:before="20" w:after="20"/>
              <w:rPr>
                <w:sz w:val="20"/>
              </w:rPr>
            </w:pPr>
            <w:r>
              <w:rPr>
                <w:sz w:val="20"/>
              </w:rPr>
              <w:t>Room Air Conditioner</w:t>
            </w:r>
          </w:p>
        </w:tc>
        <w:tc>
          <w:tcPr>
            <w:tcW w:w="0" w:type="auto"/>
            <w:shd w:val="clear" w:color="auto" w:fill="auto"/>
            <w:vAlign w:val="center"/>
          </w:tcPr>
          <w:p w14:paraId="5BB7358D" w14:textId="4181CB63" w:rsidR="00F259DC" w:rsidRDefault="00F259DC" w:rsidP="00F259DC">
            <w:pPr>
              <w:keepNext/>
              <w:keepLines/>
              <w:spacing w:before="20" w:after="20"/>
              <w:jc w:val="center"/>
              <w:rPr>
                <w:sz w:val="20"/>
                <w:szCs w:val="20"/>
              </w:rPr>
            </w:pPr>
            <w:r>
              <w:rPr>
                <w:sz w:val="20"/>
                <w:szCs w:val="20"/>
              </w:rPr>
              <w:t>Yes</w:t>
            </w:r>
          </w:p>
        </w:tc>
        <w:tc>
          <w:tcPr>
            <w:tcW w:w="0" w:type="auto"/>
            <w:shd w:val="clear" w:color="auto" w:fill="auto"/>
            <w:vAlign w:val="center"/>
          </w:tcPr>
          <w:p w14:paraId="1E8E4714" w14:textId="5D221398" w:rsidR="00F259DC" w:rsidRDefault="00F259DC" w:rsidP="00F259DC">
            <w:pPr>
              <w:keepNext/>
              <w:keepLines/>
              <w:spacing w:before="20" w:after="20"/>
              <w:jc w:val="center"/>
              <w:rPr>
                <w:rFonts w:cs="Calibri Light"/>
                <w:sz w:val="20"/>
                <w:szCs w:val="20"/>
              </w:rPr>
            </w:pPr>
            <w:r>
              <w:rPr>
                <w:rFonts w:cs="Calibri Light"/>
                <w:sz w:val="20"/>
                <w:szCs w:val="20"/>
              </w:rPr>
              <w:t>≥ 14,000 – 19,999</w:t>
            </w:r>
          </w:p>
        </w:tc>
        <w:tc>
          <w:tcPr>
            <w:tcW w:w="0" w:type="auto"/>
            <w:vAlign w:val="center"/>
          </w:tcPr>
          <w:p w14:paraId="53499079" w14:textId="73BE726E" w:rsidR="00F259DC" w:rsidRDefault="00F259DC" w:rsidP="00F259DC">
            <w:pPr>
              <w:keepNext/>
              <w:keepLines/>
              <w:spacing w:before="20" w:after="20"/>
              <w:jc w:val="center"/>
              <w:rPr>
                <w:sz w:val="20"/>
                <w:szCs w:val="20"/>
              </w:rPr>
            </w:pPr>
            <w:r>
              <w:rPr>
                <w:sz w:val="20"/>
                <w:szCs w:val="20"/>
              </w:rPr>
              <w:t>10.7</w:t>
            </w:r>
          </w:p>
        </w:tc>
      </w:tr>
      <w:tr w:rsidR="00F259DC" w:rsidRPr="0001609E" w14:paraId="6EB155C8" w14:textId="77777777" w:rsidTr="00EF168E">
        <w:trPr>
          <w:cantSplit/>
          <w:trHeight w:val="317"/>
        </w:trPr>
        <w:tc>
          <w:tcPr>
            <w:tcW w:w="0" w:type="auto"/>
            <w:shd w:val="clear" w:color="auto" w:fill="auto"/>
            <w:vAlign w:val="center"/>
          </w:tcPr>
          <w:p w14:paraId="130CC889" w14:textId="10AA8C0D" w:rsidR="00F259DC" w:rsidRDefault="00F259DC" w:rsidP="00F259DC">
            <w:pPr>
              <w:keepNext/>
              <w:keepLines/>
              <w:spacing w:before="20" w:after="20"/>
              <w:rPr>
                <w:sz w:val="20"/>
              </w:rPr>
            </w:pPr>
            <w:r>
              <w:rPr>
                <w:sz w:val="20"/>
              </w:rPr>
              <w:t>Room Air Conditioner</w:t>
            </w:r>
          </w:p>
        </w:tc>
        <w:tc>
          <w:tcPr>
            <w:tcW w:w="0" w:type="auto"/>
            <w:shd w:val="clear" w:color="auto" w:fill="auto"/>
            <w:vAlign w:val="center"/>
          </w:tcPr>
          <w:p w14:paraId="6C75DE26" w14:textId="79CB9095" w:rsidR="00F259DC" w:rsidRDefault="00F259DC" w:rsidP="00F259DC">
            <w:pPr>
              <w:keepNext/>
              <w:keepLines/>
              <w:spacing w:before="20" w:after="20"/>
              <w:jc w:val="center"/>
              <w:rPr>
                <w:sz w:val="20"/>
                <w:szCs w:val="20"/>
              </w:rPr>
            </w:pPr>
            <w:r>
              <w:rPr>
                <w:sz w:val="20"/>
                <w:szCs w:val="20"/>
              </w:rPr>
              <w:t>Yes</w:t>
            </w:r>
          </w:p>
        </w:tc>
        <w:tc>
          <w:tcPr>
            <w:tcW w:w="0" w:type="auto"/>
            <w:shd w:val="clear" w:color="auto" w:fill="auto"/>
            <w:vAlign w:val="center"/>
          </w:tcPr>
          <w:p w14:paraId="00D8425B" w14:textId="71141665" w:rsidR="00F259DC" w:rsidRDefault="00F259DC" w:rsidP="00F259DC">
            <w:pPr>
              <w:keepNext/>
              <w:keepLines/>
              <w:spacing w:before="20" w:after="20"/>
              <w:jc w:val="center"/>
              <w:rPr>
                <w:rFonts w:cs="Calibri Light"/>
                <w:sz w:val="20"/>
                <w:szCs w:val="20"/>
              </w:rPr>
            </w:pPr>
            <w:r>
              <w:rPr>
                <w:rFonts w:cs="Calibri Light"/>
                <w:sz w:val="20"/>
                <w:szCs w:val="20"/>
              </w:rPr>
              <w:t>≥ 20,000 – 27,999</w:t>
            </w:r>
          </w:p>
        </w:tc>
        <w:tc>
          <w:tcPr>
            <w:tcW w:w="0" w:type="auto"/>
            <w:vAlign w:val="center"/>
          </w:tcPr>
          <w:p w14:paraId="03765BED" w14:textId="0E7DC3CF" w:rsidR="00F259DC" w:rsidRDefault="00F259DC" w:rsidP="00F259DC">
            <w:pPr>
              <w:keepNext/>
              <w:keepLines/>
              <w:spacing w:before="20" w:after="20"/>
              <w:jc w:val="center"/>
              <w:rPr>
                <w:sz w:val="20"/>
                <w:szCs w:val="20"/>
              </w:rPr>
            </w:pPr>
            <w:r>
              <w:rPr>
                <w:sz w:val="20"/>
                <w:szCs w:val="20"/>
              </w:rPr>
              <w:t>9.4</w:t>
            </w:r>
          </w:p>
        </w:tc>
      </w:tr>
      <w:tr w:rsidR="00F259DC" w:rsidRPr="0001609E" w14:paraId="05B95A87" w14:textId="77777777" w:rsidTr="00EF168E">
        <w:trPr>
          <w:cantSplit/>
          <w:trHeight w:val="317"/>
        </w:trPr>
        <w:tc>
          <w:tcPr>
            <w:tcW w:w="0" w:type="auto"/>
            <w:shd w:val="clear" w:color="auto" w:fill="auto"/>
            <w:vAlign w:val="center"/>
          </w:tcPr>
          <w:p w14:paraId="453633D1" w14:textId="34D38131" w:rsidR="00F259DC" w:rsidRPr="000A6751" w:rsidRDefault="00A62609" w:rsidP="00F259DC">
            <w:pPr>
              <w:keepNext/>
              <w:keepLines/>
              <w:spacing w:before="20" w:after="20"/>
              <w:rPr>
                <w:sz w:val="20"/>
              </w:rPr>
            </w:pPr>
            <w:r>
              <w:rPr>
                <w:sz w:val="20"/>
              </w:rPr>
              <w:t>Room Air Conditioning Heat Pump</w:t>
            </w:r>
          </w:p>
        </w:tc>
        <w:tc>
          <w:tcPr>
            <w:tcW w:w="0" w:type="auto"/>
            <w:shd w:val="clear" w:color="auto" w:fill="auto"/>
            <w:vAlign w:val="center"/>
          </w:tcPr>
          <w:p w14:paraId="4B6EC32C" w14:textId="01C5F6AA" w:rsidR="00F259DC" w:rsidRPr="00853C10" w:rsidRDefault="00321373" w:rsidP="00F259DC">
            <w:pPr>
              <w:keepNext/>
              <w:keepLines/>
              <w:spacing w:before="20" w:after="20"/>
              <w:jc w:val="center"/>
              <w:rPr>
                <w:sz w:val="20"/>
                <w:szCs w:val="20"/>
              </w:rPr>
            </w:pPr>
            <w:r>
              <w:rPr>
                <w:sz w:val="20"/>
                <w:szCs w:val="20"/>
              </w:rPr>
              <w:t>Yes</w:t>
            </w:r>
          </w:p>
        </w:tc>
        <w:tc>
          <w:tcPr>
            <w:tcW w:w="0" w:type="auto"/>
            <w:shd w:val="clear" w:color="auto" w:fill="auto"/>
            <w:vAlign w:val="center"/>
          </w:tcPr>
          <w:p w14:paraId="73425E8D" w14:textId="71D46722" w:rsidR="00F259DC" w:rsidRPr="00853C10" w:rsidRDefault="00321373" w:rsidP="00F259DC">
            <w:pPr>
              <w:keepNext/>
              <w:keepLines/>
              <w:spacing w:before="20" w:after="20"/>
              <w:jc w:val="center"/>
              <w:rPr>
                <w:sz w:val="20"/>
                <w:szCs w:val="20"/>
              </w:rPr>
            </w:pPr>
            <w:r>
              <w:rPr>
                <w:sz w:val="20"/>
                <w:szCs w:val="20"/>
              </w:rPr>
              <w:t>&lt;20,000</w:t>
            </w:r>
          </w:p>
        </w:tc>
        <w:tc>
          <w:tcPr>
            <w:tcW w:w="0" w:type="auto"/>
            <w:vAlign w:val="center"/>
          </w:tcPr>
          <w:p w14:paraId="543232D2" w14:textId="7548D94C" w:rsidR="00F259DC" w:rsidRDefault="00EF168E" w:rsidP="00F259DC">
            <w:pPr>
              <w:keepNext/>
              <w:keepLines/>
              <w:spacing w:before="20" w:after="20"/>
              <w:jc w:val="center"/>
              <w:rPr>
                <w:sz w:val="20"/>
                <w:szCs w:val="20"/>
              </w:rPr>
            </w:pPr>
            <w:r>
              <w:rPr>
                <w:sz w:val="20"/>
                <w:szCs w:val="20"/>
              </w:rPr>
              <w:t>9.8</w:t>
            </w:r>
          </w:p>
        </w:tc>
      </w:tr>
      <w:tr w:rsidR="00F259DC" w:rsidRPr="0001609E" w14:paraId="2A07CDA6" w14:textId="77777777" w:rsidTr="00EF168E">
        <w:trPr>
          <w:cantSplit/>
          <w:trHeight w:val="317"/>
        </w:trPr>
        <w:tc>
          <w:tcPr>
            <w:tcW w:w="0" w:type="auto"/>
            <w:shd w:val="clear" w:color="auto" w:fill="auto"/>
            <w:vAlign w:val="center"/>
          </w:tcPr>
          <w:p w14:paraId="32D2A0F8" w14:textId="1AA4AB9B" w:rsidR="00F259DC" w:rsidRDefault="00321373" w:rsidP="00F259DC">
            <w:pPr>
              <w:keepNext/>
              <w:keepLines/>
              <w:spacing w:before="20" w:after="20"/>
              <w:rPr>
                <w:sz w:val="20"/>
              </w:rPr>
            </w:pPr>
            <w:r>
              <w:rPr>
                <w:sz w:val="20"/>
              </w:rPr>
              <w:t>Room Air Conditioning Heat Pump</w:t>
            </w:r>
          </w:p>
        </w:tc>
        <w:tc>
          <w:tcPr>
            <w:tcW w:w="0" w:type="auto"/>
            <w:shd w:val="clear" w:color="auto" w:fill="auto"/>
            <w:vAlign w:val="center"/>
          </w:tcPr>
          <w:p w14:paraId="55761F36" w14:textId="1F28ABAA" w:rsidR="00F259DC" w:rsidRPr="00853C10" w:rsidRDefault="00321373" w:rsidP="00F259DC">
            <w:pPr>
              <w:keepNext/>
              <w:keepLines/>
              <w:spacing w:before="20" w:after="20"/>
              <w:jc w:val="center"/>
              <w:rPr>
                <w:sz w:val="20"/>
                <w:szCs w:val="20"/>
              </w:rPr>
            </w:pPr>
            <w:r>
              <w:rPr>
                <w:sz w:val="20"/>
                <w:szCs w:val="20"/>
              </w:rPr>
              <w:t>Yes</w:t>
            </w:r>
          </w:p>
        </w:tc>
        <w:tc>
          <w:tcPr>
            <w:tcW w:w="0" w:type="auto"/>
            <w:shd w:val="clear" w:color="auto" w:fill="auto"/>
            <w:vAlign w:val="center"/>
          </w:tcPr>
          <w:p w14:paraId="2F9841A5" w14:textId="0835516B" w:rsidR="00F259DC" w:rsidRPr="00853C10" w:rsidRDefault="00321373" w:rsidP="00F259DC">
            <w:pPr>
              <w:keepNext/>
              <w:keepLines/>
              <w:spacing w:before="20" w:after="20"/>
              <w:jc w:val="center"/>
              <w:rPr>
                <w:sz w:val="20"/>
                <w:szCs w:val="20"/>
              </w:rPr>
            </w:pPr>
            <w:r>
              <w:rPr>
                <w:rFonts w:cs="Calibri Light"/>
                <w:sz w:val="20"/>
                <w:szCs w:val="20"/>
              </w:rPr>
              <w:t>≥ 20,000</w:t>
            </w:r>
          </w:p>
        </w:tc>
        <w:tc>
          <w:tcPr>
            <w:tcW w:w="0" w:type="auto"/>
            <w:vAlign w:val="center"/>
          </w:tcPr>
          <w:p w14:paraId="7F1B2769" w14:textId="061BF8AC" w:rsidR="00F259DC" w:rsidRDefault="00EF168E" w:rsidP="00F259DC">
            <w:pPr>
              <w:keepNext/>
              <w:keepLines/>
              <w:spacing w:before="20" w:after="20"/>
              <w:jc w:val="center"/>
              <w:rPr>
                <w:sz w:val="20"/>
                <w:szCs w:val="20"/>
              </w:rPr>
            </w:pPr>
            <w:r>
              <w:rPr>
                <w:sz w:val="20"/>
                <w:szCs w:val="20"/>
              </w:rPr>
              <w:t>9.0</w:t>
            </w:r>
          </w:p>
        </w:tc>
      </w:tr>
    </w:tbl>
    <w:p w14:paraId="2502636D" w14:textId="77777777" w:rsidR="002C4285" w:rsidRDefault="002C4285" w:rsidP="00257D08">
      <w:pPr>
        <w:rPr>
          <w:rFonts w:cstheme="minorHAnsi"/>
        </w:rPr>
      </w:pPr>
    </w:p>
    <w:p w14:paraId="207FB8E1" w14:textId="3D31BF1D" w:rsidR="00754A4B" w:rsidRDefault="008A62D6" w:rsidP="00257D08">
      <w:pPr>
        <w:rPr>
          <w:rFonts w:cstheme="minorHAnsi"/>
        </w:rPr>
      </w:pPr>
      <w:r>
        <w:rPr>
          <w:rFonts w:cstheme="minorHAnsi"/>
        </w:rPr>
        <w:t xml:space="preserve">Title 10 of the </w:t>
      </w:r>
      <w:r w:rsidR="00DE193B">
        <w:rPr>
          <w:rFonts w:cstheme="minorHAnsi"/>
        </w:rPr>
        <w:t>C</w:t>
      </w:r>
      <w:r w:rsidR="00753418">
        <w:rPr>
          <w:rFonts w:cstheme="minorHAnsi"/>
        </w:rPr>
        <w:t xml:space="preserve">ode </w:t>
      </w:r>
      <w:r w:rsidR="009A0DAD">
        <w:rPr>
          <w:rFonts w:cstheme="minorHAnsi"/>
        </w:rPr>
        <w:t xml:space="preserve">for </w:t>
      </w:r>
      <w:r w:rsidR="00DE193B">
        <w:rPr>
          <w:rFonts w:cstheme="minorHAnsi"/>
        </w:rPr>
        <w:t>F</w:t>
      </w:r>
      <w:r w:rsidR="009A0DAD">
        <w:rPr>
          <w:rFonts w:cstheme="minorHAnsi"/>
        </w:rPr>
        <w:t xml:space="preserve">ederal </w:t>
      </w:r>
      <w:r w:rsidR="00DE193B">
        <w:rPr>
          <w:rFonts w:cstheme="minorHAnsi"/>
        </w:rPr>
        <w:t>R</w:t>
      </w:r>
      <w:r w:rsidR="009A0DAD">
        <w:rPr>
          <w:rFonts w:cstheme="minorHAnsi"/>
        </w:rPr>
        <w:t>egulations</w:t>
      </w:r>
      <w:r w:rsidR="006620FD">
        <w:rPr>
          <w:rFonts w:cstheme="minorHAnsi"/>
        </w:rPr>
        <w:t>,</w:t>
      </w:r>
      <w:r w:rsidR="00DE193B">
        <w:rPr>
          <w:rFonts w:cstheme="minorHAnsi"/>
        </w:rPr>
        <w:t xml:space="preserve"> </w:t>
      </w:r>
      <w:r w:rsidR="00754A4B">
        <w:rPr>
          <w:rFonts w:cstheme="minorHAnsi"/>
        </w:rPr>
        <w:t xml:space="preserve">section </w:t>
      </w:r>
      <w:r w:rsidR="00395C3A">
        <w:rPr>
          <w:rFonts w:cstheme="minorHAnsi"/>
        </w:rPr>
        <w:t>430.32 (b) and (c</w:t>
      </w:r>
      <w:r w:rsidR="00754A4B">
        <w:rPr>
          <w:rFonts w:cstheme="minorHAnsi"/>
        </w:rPr>
        <w:t>)</w:t>
      </w:r>
      <w:r w:rsidR="00754A4B">
        <w:rPr>
          <w:rStyle w:val="FootnoteReference"/>
          <w:rFonts w:cstheme="minorHAnsi"/>
        </w:rPr>
        <w:footnoteReference w:id="10"/>
      </w:r>
      <w:r w:rsidR="004E6318">
        <w:rPr>
          <w:rFonts w:cstheme="minorHAnsi"/>
        </w:rPr>
        <w:t xml:space="preserve"> has </w:t>
      </w:r>
      <w:r w:rsidR="00604609">
        <w:rPr>
          <w:rFonts w:cstheme="minorHAnsi"/>
        </w:rPr>
        <w:t xml:space="preserve">standards for </w:t>
      </w:r>
      <w:r w:rsidR="00395C3A">
        <w:rPr>
          <w:rFonts w:cstheme="minorHAnsi"/>
        </w:rPr>
        <w:t xml:space="preserve">room air conditioners and heat pumps and </w:t>
      </w:r>
      <w:r w:rsidR="00604609">
        <w:rPr>
          <w:rFonts w:cstheme="minorHAnsi"/>
        </w:rPr>
        <w:t>split system</w:t>
      </w:r>
      <w:r w:rsidR="001571AF">
        <w:rPr>
          <w:rFonts w:cstheme="minorHAnsi"/>
        </w:rPr>
        <w:t xml:space="preserve"> </w:t>
      </w:r>
      <w:r w:rsidR="00604609">
        <w:rPr>
          <w:rFonts w:cstheme="minorHAnsi"/>
        </w:rPr>
        <w:t xml:space="preserve">heat pumps </w:t>
      </w:r>
      <w:r w:rsidR="00395C3A">
        <w:rPr>
          <w:rFonts w:cstheme="minorHAnsi"/>
        </w:rPr>
        <w:t xml:space="preserve">respectively </w:t>
      </w:r>
      <w:r w:rsidR="00604609">
        <w:rPr>
          <w:rFonts w:cstheme="minorHAnsi"/>
        </w:rPr>
        <w:t xml:space="preserve">that </w:t>
      </w:r>
      <w:r w:rsidR="00654969">
        <w:rPr>
          <w:rFonts w:cstheme="minorHAnsi"/>
        </w:rPr>
        <w:t xml:space="preserve">are equivalent to </w:t>
      </w:r>
      <w:r w:rsidR="00604609">
        <w:rPr>
          <w:rFonts w:cstheme="minorHAnsi"/>
        </w:rPr>
        <w:t>California Title 20</w:t>
      </w:r>
      <w:r w:rsidR="00541155">
        <w:rPr>
          <w:rFonts w:cstheme="minorHAnsi"/>
        </w:rPr>
        <w:t>. Hence,</w:t>
      </w:r>
      <w:r w:rsidR="00FF0A23">
        <w:rPr>
          <w:rFonts w:cstheme="minorHAnsi"/>
        </w:rPr>
        <w:t xml:space="preserve"> </w:t>
      </w:r>
      <w:r w:rsidR="00604609">
        <w:rPr>
          <w:rFonts w:cstheme="minorHAnsi"/>
        </w:rPr>
        <w:t xml:space="preserve">the </w:t>
      </w:r>
      <w:r w:rsidR="00FF0A23">
        <w:rPr>
          <w:rFonts w:cstheme="minorHAnsi"/>
        </w:rPr>
        <w:t>Title 20</w:t>
      </w:r>
      <w:r w:rsidR="00541155">
        <w:rPr>
          <w:rFonts w:cstheme="minorHAnsi"/>
        </w:rPr>
        <w:t xml:space="preserve"> </w:t>
      </w:r>
      <w:r w:rsidR="00604609">
        <w:rPr>
          <w:rFonts w:cstheme="minorHAnsi"/>
        </w:rPr>
        <w:t xml:space="preserve">standards govern the definition of the base case for </w:t>
      </w:r>
      <w:r w:rsidR="00FF0A23">
        <w:rPr>
          <w:rFonts w:cstheme="minorHAnsi"/>
        </w:rPr>
        <w:t>this measure</w:t>
      </w:r>
      <w:r w:rsidR="00541155">
        <w:rPr>
          <w:rFonts w:cstheme="minorHAnsi"/>
        </w:rPr>
        <w:t>.</w:t>
      </w:r>
    </w:p>
    <w:p w14:paraId="16116F01" w14:textId="4320A3E1" w:rsidR="00427574" w:rsidRPr="00EC1DE9" w:rsidRDefault="00427574" w:rsidP="00C9326C">
      <w:pPr>
        <w:rPr>
          <w:moveTo w:id="209" w:author="Akhilesh Endurthy" w:date="2020-10-13T11:31:00Z"/>
          <w:rFonts w:cstheme="minorHAnsi"/>
        </w:rPr>
      </w:pPr>
      <w:moveToRangeStart w:id="210" w:author="Akhilesh Endurthy" w:date="2020-10-13T11:31:00Z" w:name="move53481093"/>
      <w:moveTo w:id="211" w:author="Akhilesh Endurthy" w:date="2020-10-13T11:31:00Z">
        <w:del w:id="212" w:author="Akhilesh Endurthy" w:date="2020-10-13T11:31:00Z">
          <w:r w:rsidRPr="00CF64F5" w:rsidDel="00427574">
            <w:rPr>
              <w:rFonts w:cstheme="minorHAnsi"/>
              <w:b/>
              <w:bCs/>
            </w:rPr>
            <w:lastRenderedPageBreak/>
            <w:delText>Capacity of electric resistance heating</w:delText>
          </w:r>
        </w:del>
      </w:moveTo>
      <w:ins w:id="213" w:author="Akhilesh Endurthy" w:date="2020-10-13T11:31:00Z">
        <w:r>
          <w:rPr>
            <w:rFonts w:cstheme="minorHAnsi"/>
            <w:b/>
            <w:bCs/>
          </w:rPr>
          <w:t>Electric resistance space heater</w:t>
        </w:r>
      </w:ins>
      <w:r w:rsidR="00AA0B12">
        <w:rPr>
          <w:rFonts w:cstheme="minorHAnsi"/>
          <w:b/>
          <w:bCs/>
        </w:rPr>
        <w:t xml:space="preserve"> for standard baseline</w:t>
      </w:r>
      <w:moveTo w:id="214" w:author="Akhilesh Endurthy" w:date="2020-10-13T11:31:00Z">
        <w:r>
          <w:rPr>
            <w:rFonts w:cstheme="minorHAnsi"/>
            <w:b/>
            <w:bCs/>
          </w:rPr>
          <w:t xml:space="preserve">. </w:t>
        </w:r>
        <w:r w:rsidRPr="00CF64F5">
          <w:rPr>
            <w:rFonts w:cstheme="minorHAnsi"/>
          </w:rPr>
          <w:t xml:space="preserve">CA Building Energy Efficiency Standards </w:t>
        </w:r>
        <w:r>
          <w:rPr>
            <w:rFonts w:cstheme="minorHAnsi"/>
          </w:rPr>
          <w:t>(</w:t>
        </w:r>
        <w:r w:rsidRPr="00CF64F5">
          <w:rPr>
            <w:rFonts w:cstheme="minorHAnsi"/>
          </w:rPr>
          <w:t>Title 24</w:t>
        </w:r>
        <w:r>
          <w:rPr>
            <w:rFonts w:cstheme="minorHAnsi"/>
          </w:rPr>
          <w:t>)</w:t>
        </w:r>
        <w:r>
          <w:rPr>
            <w:rStyle w:val="FootnoteReference"/>
            <w:rFonts w:cstheme="minorHAnsi"/>
          </w:rPr>
          <w:footnoteReference w:id="11"/>
        </w:r>
        <w:r>
          <w:rPr>
            <w:rFonts w:cstheme="minorHAnsi"/>
          </w:rPr>
          <w:t xml:space="preserve"> </w:t>
        </w:r>
      </w:moveTo>
      <w:r w:rsidR="0066437C">
        <w:rPr>
          <w:rFonts w:cstheme="minorHAnsi"/>
        </w:rPr>
        <w:t xml:space="preserve">Section 150.1(c) 6 – performance and prescriptive </w:t>
      </w:r>
      <w:r w:rsidR="003268FE">
        <w:rPr>
          <w:rFonts w:cstheme="minorHAnsi"/>
        </w:rPr>
        <w:t xml:space="preserve">compliance approaches for low-rise residential buildings, </w:t>
      </w:r>
      <w:r w:rsidR="00C9326C">
        <w:rPr>
          <w:rFonts w:cstheme="minorHAnsi"/>
        </w:rPr>
        <w:t>limits</w:t>
      </w:r>
      <w:r w:rsidR="00172F61">
        <w:rPr>
          <w:rFonts w:cstheme="minorHAnsi"/>
        </w:rPr>
        <w:t xml:space="preserve"> using electric resistance space heating for only </w:t>
      </w:r>
      <w:r w:rsidR="0066437C">
        <w:rPr>
          <w:rFonts w:cstheme="minorHAnsi"/>
        </w:rPr>
        <w:t>supplemental heating</w:t>
      </w:r>
      <w:r w:rsidR="00FD65E0">
        <w:rPr>
          <w:rFonts w:cstheme="minorHAnsi"/>
        </w:rPr>
        <w:t xml:space="preserve"> and </w:t>
      </w:r>
      <w:r w:rsidR="004E6E90">
        <w:rPr>
          <w:rFonts w:cstheme="minorHAnsi"/>
        </w:rPr>
        <w:t>requires the installation of a gas heating system or heat pump</w:t>
      </w:r>
      <w:r w:rsidR="00C9326C">
        <w:rPr>
          <w:rFonts w:cstheme="minorHAnsi"/>
        </w:rPr>
        <w:t xml:space="preserve"> for primary heating</w:t>
      </w:r>
      <w:r w:rsidR="0066437C">
        <w:rPr>
          <w:rFonts w:cstheme="minorHAnsi"/>
        </w:rPr>
        <w:t xml:space="preserve">. </w:t>
      </w:r>
      <w:r w:rsidR="003268FE">
        <w:rPr>
          <w:rFonts w:cstheme="minorHAnsi"/>
        </w:rPr>
        <w:t xml:space="preserve">Hence, </w:t>
      </w:r>
      <w:r w:rsidR="00C9326C">
        <w:rPr>
          <w:rFonts w:cstheme="minorHAnsi"/>
        </w:rPr>
        <w:t xml:space="preserve">heat pump </w:t>
      </w:r>
      <w:r w:rsidR="009D3F71">
        <w:rPr>
          <w:rFonts w:cstheme="minorHAnsi"/>
        </w:rPr>
        <w:t>was</w:t>
      </w:r>
      <w:r w:rsidR="00C9326C">
        <w:rPr>
          <w:rFonts w:cstheme="minorHAnsi"/>
        </w:rPr>
        <w:t xml:space="preserve"> used for </w:t>
      </w:r>
      <w:r w:rsidR="00FD65E0">
        <w:rPr>
          <w:rFonts w:cstheme="minorHAnsi"/>
        </w:rPr>
        <w:t xml:space="preserve">the standard equipment </w:t>
      </w:r>
      <w:r w:rsidR="004E6E90">
        <w:rPr>
          <w:rFonts w:cstheme="minorHAnsi"/>
        </w:rPr>
        <w:t>type</w:t>
      </w:r>
      <w:r w:rsidR="00C9326C">
        <w:rPr>
          <w:rFonts w:cstheme="minorHAnsi"/>
        </w:rPr>
        <w:t xml:space="preserve">. </w:t>
      </w:r>
    </w:p>
    <w:moveToRangeEnd w:id="210"/>
    <w:p w14:paraId="54F8FCF9" w14:textId="52AC0BB8" w:rsidR="00F66634" w:rsidDel="003F26FB" w:rsidRDefault="00604609" w:rsidP="00541155">
      <w:pPr>
        <w:rPr>
          <w:del w:id="215" w:author="Akhilesh Endurthy" w:date="2020-10-13T13:58:00Z"/>
        </w:rPr>
      </w:pPr>
      <w:r w:rsidRPr="00604609">
        <w:rPr>
          <w:rFonts w:cstheme="minorHAnsi"/>
          <w:b/>
          <w:bCs/>
        </w:rPr>
        <w:t>Existing baseline efficiency</w:t>
      </w:r>
      <w:r>
        <w:rPr>
          <w:rFonts w:cstheme="minorHAnsi"/>
          <w:b/>
          <w:bCs/>
        </w:rPr>
        <w:t xml:space="preserve">. </w:t>
      </w:r>
      <w:r w:rsidR="00541155" w:rsidRPr="00541155">
        <w:rPr>
          <w:rFonts w:cstheme="minorHAnsi"/>
        </w:rPr>
        <w:t xml:space="preserve">To determine the </w:t>
      </w:r>
      <w:r w:rsidR="00541155">
        <w:rPr>
          <w:rFonts w:cstheme="minorHAnsi"/>
        </w:rPr>
        <w:t>existing baseline efficiency</w:t>
      </w:r>
      <w:r w:rsidR="00870F90">
        <w:rPr>
          <w:rFonts w:cstheme="minorHAnsi"/>
        </w:rPr>
        <w:t xml:space="preserve"> used for accelerated replacement applications</w:t>
      </w:r>
      <w:r w:rsidR="00541155">
        <w:rPr>
          <w:rFonts w:cstheme="minorHAnsi"/>
        </w:rPr>
        <w:t xml:space="preserve">, previous </w:t>
      </w:r>
      <w:r w:rsidR="00261922">
        <w:rPr>
          <w:rFonts w:cstheme="minorHAnsi"/>
        </w:rPr>
        <w:t xml:space="preserve">editions of </w:t>
      </w:r>
      <w:r w:rsidR="00541155">
        <w:rPr>
          <w:rFonts w:cstheme="minorHAnsi"/>
        </w:rPr>
        <w:t xml:space="preserve">Title 20 codes </w:t>
      </w:r>
      <w:r w:rsidR="00FE28CC">
        <w:rPr>
          <w:rFonts w:cstheme="minorHAnsi"/>
        </w:rPr>
        <w:t xml:space="preserve">were </w:t>
      </w:r>
      <w:r w:rsidR="00541155">
        <w:rPr>
          <w:rFonts w:cstheme="minorHAnsi"/>
        </w:rPr>
        <w:t xml:space="preserve">consulted. Since the </w:t>
      </w:r>
      <w:r w:rsidR="00FF0A23">
        <w:rPr>
          <w:rFonts w:cstheme="minorHAnsi"/>
        </w:rPr>
        <w:t xml:space="preserve">remaining useful life (RUL) </w:t>
      </w:r>
      <w:r w:rsidR="005860C0">
        <w:rPr>
          <w:rFonts w:cstheme="minorHAnsi"/>
        </w:rPr>
        <w:t xml:space="preserve">for </w:t>
      </w:r>
      <w:r w:rsidR="00FF0A23">
        <w:rPr>
          <w:rFonts w:cstheme="minorHAnsi"/>
        </w:rPr>
        <w:t>an accelerated replacement</w:t>
      </w:r>
      <w:r w:rsidR="005860C0">
        <w:rPr>
          <w:rFonts w:cstheme="minorHAnsi"/>
        </w:rPr>
        <w:t xml:space="preserve"> (AR) </w:t>
      </w:r>
      <w:r w:rsidR="00177FA4">
        <w:rPr>
          <w:rFonts w:cstheme="minorHAnsi"/>
        </w:rPr>
        <w:t xml:space="preserve">measure application for this measure is </w:t>
      </w:r>
      <w:r w:rsidR="00FF0A23">
        <w:rPr>
          <w:rFonts w:cstheme="minorHAnsi"/>
        </w:rPr>
        <w:t>five</w:t>
      </w:r>
      <w:r w:rsidR="00177FA4">
        <w:rPr>
          <w:rFonts w:cstheme="minorHAnsi"/>
        </w:rPr>
        <w:t xml:space="preserve"> years</w:t>
      </w:r>
      <w:r w:rsidR="00FF0A23">
        <w:rPr>
          <w:rFonts w:cstheme="minorHAnsi"/>
        </w:rPr>
        <w:t xml:space="preserve"> (see Life Cycle)</w:t>
      </w:r>
      <w:r w:rsidR="00177FA4">
        <w:rPr>
          <w:rFonts w:cstheme="minorHAnsi"/>
        </w:rPr>
        <w:t xml:space="preserve">, the equipment should have been installed around </w:t>
      </w:r>
      <w:r w:rsidR="00B342DF">
        <w:rPr>
          <w:rFonts w:cstheme="minorHAnsi"/>
        </w:rPr>
        <w:t>2010 to</w:t>
      </w:r>
      <w:r w:rsidR="00FE28CC">
        <w:rPr>
          <w:rFonts w:cstheme="minorHAnsi"/>
        </w:rPr>
        <w:t xml:space="preserve"> have a </w:t>
      </w:r>
      <w:r w:rsidR="00FF0A23">
        <w:rPr>
          <w:rFonts w:cstheme="minorHAnsi"/>
        </w:rPr>
        <w:t>five</w:t>
      </w:r>
      <w:r w:rsidR="00042F81">
        <w:rPr>
          <w:rFonts w:cstheme="minorHAnsi"/>
        </w:rPr>
        <w:t>-year</w:t>
      </w:r>
      <w:r w:rsidR="00FE28CC">
        <w:rPr>
          <w:rFonts w:cstheme="minorHAnsi"/>
        </w:rPr>
        <w:t xml:space="preserve"> RUL in 2020. </w:t>
      </w:r>
      <w:r w:rsidR="009B19B3">
        <w:rPr>
          <w:rFonts w:cstheme="minorHAnsi"/>
        </w:rPr>
        <w:t xml:space="preserve">Hence, </w:t>
      </w:r>
      <w:r w:rsidR="00FF0A23">
        <w:rPr>
          <w:rFonts w:cstheme="minorHAnsi"/>
        </w:rPr>
        <w:t xml:space="preserve">the </w:t>
      </w:r>
      <w:r w:rsidR="00042F81">
        <w:rPr>
          <w:rFonts w:cstheme="minorHAnsi"/>
        </w:rPr>
        <w:t xml:space="preserve">Title 20 </w:t>
      </w:r>
      <w:r w:rsidR="00FF0A23">
        <w:rPr>
          <w:rFonts w:cstheme="minorHAnsi"/>
        </w:rPr>
        <w:t xml:space="preserve">standard that </w:t>
      </w:r>
      <w:del w:id="216" w:author="Ramirez, Bob" w:date="2020-09-10T21:07:00Z">
        <w:r w:rsidR="00FF0A23" w:rsidDel="002101EE">
          <w:rPr>
            <w:rFonts w:cstheme="minorHAnsi"/>
          </w:rPr>
          <w:delText xml:space="preserve">were </w:delText>
        </w:r>
      </w:del>
      <w:ins w:id="217" w:author="Ramirez, Bob" w:date="2020-09-10T21:07:00Z">
        <w:r w:rsidR="002101EE">
          <w:rPr>
            <w:rFonts w:cstheme="minorHAnsi"/>
          </w:rPr>
          <w:t xml:space="preserve">was </w:t>
        </w:r>
      </w:ins>
      <w:r w:rsidR="00773F66">
        <w:rPr>
          <w:rFonts w:cstheme="minorHAnsi"/>
        </w:rPr>
        <w:t xml:space="preserve">applicable in year 2010 </w:t>
      </w:r>
      <w:r w:rsidR="00FF0A23">
        <w:rPr>
          <w:rFonts w:cstheme="minorHAnsi"/>
        </w:rPr>
        <w:t xml:space="preserve">was </w:t>
      </w:r>
      <w:del w:id="218" w:author="Ramirez, Bob" w:date="2020-09-10T21:08:00Z">
        <w:r w:rsidR="00773F66" w:rsidDel="002101EE">
          <w:rPr>
            <w:rFonts w:cstheme="minorHAnsi"/>
          </w:rPr>
          <w:delText>considered</w:delText>
        </w:r>
      </w:del>
      <w:ins w:id="219" w:author="Ramirez, Bob" w:date="2020-09-10T21:08:00Z">
        <w:r w:rsidR="002101EE">
          <w:rPr>
            <w:rFonts w:cstheme="minorHAnsi"/>
          </w:rPr>
          <w:t>used to set the baseline efficiencies</w:t>
        </w:r>
      </w:ins>
      <w:r w:rsidR="00773F66">
        <w:rPr>
          <w:rFonts w:cstheme="minorHAnsi"/>
        </w:rPr>
        <w:t>.</w:t>
      </w:r>
      <w:r w:rsidR="00FF0A23">
        <w:rPr>
          <w:rStyle w:val="FootnoteReference"/>
          <w:rFonts w:cstheme="minorHAnsi"/>
        </w:rPr>
        <w:footnoteReference w:id="12"/>
      </w:r>
      <w:r w:rsidR="00A05BE8">
        <w:t xml:space="preserve"> Section 1605.1(c)1 Table C-2</w:t>
      </w:r>
      <w:r w:rsidR="00FF0A23">
        <w:t xml:space="preserve"> of the 2010 </w:t>
      </w:r>
      <w:r w:rsidR="00A05BE8">
        <w:t>standards for single phase air-cooled heat pumps for capacities &lt;</w:t>
      </w:r>
      <w:r w:rsidR="00FF0A23">
        <w:t xml:space="preserve"> </w:t>
      </w:r>
      <w:r w:rsidR="00A05BE8">
        <w:t xml:space="preserve">65,000 </w:t>
      </w:r>
      <w:del w:id="220" w:author="Akhilesh Endurthy" w:date="2020-10-13T13:59:00Z">
        <w:r w:rsidR="00A05BE8" w:rsidDel="003F1985">
          <w:delText>Btu</w:delText>
        </w:r>
        <w:r w:rsidR="00FF0A23" w:rsidDel="003F1985">
          <w:delText>/</w:delText>
        </w:r>
        <w:r w:rsidR="00A05BE8" w:rsidDel="003F1985">
          <w:delText>h</w:delText>
        </w:r>
      </w:del>
      <w:r w:rsidR="00FF0A23">
        <w:t>r</w:t>
      </w:r>
      <w:r w:rsidR="00B71749">
        <w:t xml:space="preserve"> and </w:t>
      </w:r>
      <w:r w:rsidR="00A05BE8">
        <w:t>Section 1605.1 (</w:t>
      </w:r>
      <w:r w:rsidR="00151166">
        <w:t>b</w:t>
      </w:r>
      <w:r w:rsidR="00A05BE8">
        <w:t xml:space="preserve">) (1) Table </w:t>
      </w:r>
      <w:r w:rsidR="00151166">
        <w:t>B-2</w:t>
      </w:r>
      <w:r w:rsidR="00A05BE8">
        <w:t xml:space="preserve"> provides standards for </w:t>
      </w:r>
      <w:r w:rsidR="00151166">
        <w:t>room air conditioners and heat pumps</w:t>
      </w:r>
      <w:r w:rsidR="00450DD0">
        <w:t xml:space="preserve">. </w:t>
      </w:r>
    </w:p>
    <w:p w14:paraId="2FE010BB" w14:textId="77777777" w:rsidR="003F26FB" w:rsidRDefault="003F26FB" w:rsidP="003F26FB">
      <w:pPr>
        <w:rPr>
          <w:ins w:id="221" w:author="Akhilesh Endurthy" w:date="2020-10-13T13:58:00Z"/>
        </w:rPr>
      </w:pPr>
    </w:p>
    <w:p w14:paraId="175FAFAC" w14:textId="4DC50865" w:rsidR="003F26FB" w:rsidRPr="003F26FB" w:rsidDel="003F26FB" w:rsidRDefault="00E4231B">
      <w:pPr>
        <w:rPr>
          <w:del w:id="222" w:author="Akhilesh Endurthy" w:date="2020-10-13T13:58:00Z"/>
        </w:rPr>
        <w:pPrChange w:id="223" w:author="Akhilesh Endurthy" w:date="2020-10-13T13:59:00Z">
          <w:pPr>
            <w:pStyle w:val="Caption"/>
          </w:pPr>
        </w:pPrChange>
      </w:pPr>
      <w:r w:rsidRPr="003F1985">
        <w:rPr>
          <w:rFonts w:cstheme="minorHAnsi"/>
          <w:b/>
          <w:color w:val="000000"/>
          <w:sz w:val="20"/>
          <w:szCs w:val="22"/>
          <w14:textFill>
            <w14:solidFill>
              <w14:srgbClr w14:val="000000">
                <w14:lumMod w14:val="50000"/>
              </w14:srgbClr>
            </w14:solidFill>
          </w14:textFill>
        </w:rPr>
        <w:lastRenderedPageBreak/>
        <w:t>Table C-</w:t>
      </w:r>
      <w:r w:rsidR="00EF099F" w:rsidRPr="003F1985">
        <w:rPr>
          <w:rFonts w:cstheme="minorHAnsi"/>
          <w:b/>
          <w:color w:val="000000"/>
          <w:sz w:val="20"/>
          <w:szCs w:val="22"/>
          <w14:textFill>
            <w14:solidFill>
              <w14:srgbClr w14:val="000000">
                <w14:lumMod w14:val="50000"/>
              </w14:srgbClr>
            </w14:solidFill>
          </w14:textFill>
        </w:rPr>
        <w:t>2</w:t>
      </w:r>
      <w:r w:rsidRPr="003F1985">
        <w:rPr>
          <w:rFonts w:cstheme="minorHAnsi"/>
          <w:b/>
          <w:color w:val="000000"/>
          <w:sz w:val="20"/>
          <w:szCs w:val="22"/>
          <w14:textFill>
            <w14:solidFill>
              <w14:srgbClr w14:val="000000">
                <w14:lumMod w14:val="50000"/>
              </w14:srgbClr>
            </w14:solidFill>
          </w14:textFill>
        </w:rPr>
        <w:t xml:space="preserve">: Standards for Single Phase Air-Cooled Conditioners with Cooling Capacity Less than 65,000 Btu per Hour and </w:t>
      </w:r>
      <w:proofErr w:type="gramStart"/>
      <w:r w:rsidRPr="003F1985">
        <w:rPr>
          <w:rFonts w:cstheme="minorHAnsi"/>
          <w:b/>
          <w:color w:val="000000"/>
          <w:sz w:val="20"/>
          <w:szCs w:val="22"/>
          <w14:textFill>
            <w14:solidFill>
              <w14:srgbClr w14:val="000000">
                <w14:lumMod w14:val="50000"/>
              </w14:srgbClr>
            </w14:solidFill>
          </w14:textFill>
        </w:rPr>
        <w:t>Single Phase</w:t>
      </w:r>
      <w:proofErr w:type="gramEnd"/>
      <w:r w:rsidRPr="003F1985">
        <w:rPr>
          <w:rFonts w:cstheme="minorHAnsi"/>
          <w:b/>
          <w:color w:val="000000"/>
          <w:sz w:val="20"/>
          <w:szCs w:val="22"/>
          <w14:textFill>
            <w14:solidFill>
              <w14:srgbClr w14:val="000000">
                <w14:lumMod w14:val="50000"/>
              </w14:srgbClr>
            </w14:solidFill>
          </w14:textFill>
        </w:rPr>
        <w:t xml:space="preserve"> Air-Source Heat Pumps with Cooling Capacity Less than 65,000 Btu per Hour, Not subject to </w:t>
      </w:r>
      <w:proofErr w:type="spellStart"/>
      <w:r w:rsidRPr="003F1985">
        <w:rPr>
          <w:rFonts w:cstheme="minorHAnsi"/>
          <w:b/>
          <w:color w:val="000000"/>
          <w:sz w:val="20"/>
          <w:szCs w:val="22"/>
          <w14:textFill>
            <w14:solidFill>
              <w14:srgbClr w14:val="000000">
                <w14:lumMod w14:val="50000"/>
              </w14:srgbClr>
            </w14:solidFill>
          </w14:textFill>
        </w:rPr>
        <w:t>EPAct</w:t>
      </w:r>
      <w:proofErr w:type="spellEnd"/>
      <w:r>
        <w:rPr>
          <w:rStyle w:val="FootnoteReference"/>
        </w:rPr>
        <w:footnoteReference w:id="13"/>
      </w:r>
    </w:p>
    <w:tbl>
      <w:tblPr>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115" w:type="dxa"/>
          <w:right w:w="115" w:type="dxa"/>
        </w:tblCellMar>
        <w:tblLook w:val="04A0" w:firstRow="1" w:lastRow="0" w:firstColumn="1" w:lastColumn="0" w:noHBand="0" w:noVBand="1"/>
      </w:tblPr>
      <w:tblGrid>
        <w:gridCol w:w="2492"/>
        <w:gridCol w:w="1944"/>
        <w:gridCol w:w="1965"/>
      </w:tblGrid>
      <w:tr w:rsidR="00E4231B" w:rsidRPr="0001609E" w14:paraId="290FAD84" w14:textId="77777777" w:rsidTr="009E73AF">
        <w:trPr>
          <w:cantSplit/>
          <w:trHeight w:val="264"/>
        </w:trPr>
        <w:tc>
          <w:tcPr>
            <w:tcW w:w="0" w:type="auto"/>
            <w:vMerge w:val="restart"/>
            <w:shd w:val="clear" w:color="auto" w:fill="F2F2F2" w:themeFill="background1" w:themeFillShade="F2"/>
            <w:vAlign w:val="center"/>
          </w:tcPr>
          <w:p w14:paraId="4B31448D" w14:textId="77777777" w:rsidR="00E4231B" w:rsidRPr="00FA129B" w:rsidRDefault="00E4231B" w:rsidP="001B45DA">
            <w:pPr>
              <w:keepNext/>
              <w:keepLines/>
              <w:spacing w:before="20" w:after="20"/>
              <w:rPr>
                <w:b/>
                <w:i/>
                <w:sz w:val="20"/>
                <w:szCs w:val="20"/>
              </w:rPr>
            </w:pPr>
            <w:r w:rsidRPr="00FA129B">
              <w:rPr>
                <w:b/>
                <w:i/>
                <w:sz w:val="20"/>
                <w:szCs w:val="20"/>
              </w:rPr>
              <w:t>Product Class</w:t>
            </w:r>
          </w:p>
        </w:tc>
        <w:tc>
          <w:tcPr>
            <w:tcW w:w="0" w:type="auto"/>
            <w:gridSpan w:val="2"/>
            <w:vAlign w:val="center"/>
          </w:tcPr>
          <w:p w14:paraId="3C1FBFD9" w14:textId="22E27D24" w:rsidR="00E4231B" w:rsidRPr="00FA129B" w:rsidRDefault="00E4231B" w:rsidP="001B45DA">
            <w:pPr>
              <w:keepNext/>
              <w:keepLines/>
              <w:spacing w:before="20" w:after="20"/>
              <w:jc w:val="center"/>
              <w:rPr>
                <w:b/>
                <w:i/>
                <w:sz w:val="20"/>
                <w:szCs w:val="20"/>
              </w:rPr>
            </w:pPr>
            <w:r w:rsidRPr="00FA129B">
              <w:rPr>
                <w:b/>
                <w:i/>
                <w:sz w:val="20"/>
                <w:szCs w:val="20"/>
              </w:rPr>
              <w:t xml:space="preserve">Minimum Efficiency Effective January </w:t>
            </w:r>
            <w:r w:rsidR="005A4674">
              <w:rPr>
                <w:b/>
                <w:i/>
                <w:sz w:val="20"/>
                <w:szCs w:val="20"/>
              </w:rPr>
              <w:t>23,2006</w:t>
            </w:r>
          </w:p>
        </w:tc>
      </w:tr>
      <w:tr w:rsidR="005A4674" w:rsidRPr="0001609E" w14:paraId="5546C87E" w14:textId="77777777" w:rsidTr="009E73AF">
        <w:trPr>
          <w:cantSplit/>
          <w:trHeight w:val="20"/>
        </w:trPr>
        <w:tc>
          <w:tcPr>
            <w:tcW w:w="0" w:type="auto"/>
            <w:vMerge/>
            <w:shd w:val="clear" w:color="auto" w:fill="F2F2F2" w:themeFill="background1" w:themeFillShade="F2"/>
            <w:vAlign w:val="center"/>
          </w:tcPr>
          <w:p w14:paraId="598077F2" w14:textId="77777777" w:rsidR="005A4674" w:rsidRPr="00FA129B" w:rsidRDefault="005A4674" w:rsidP="005A4674">
            <w:pPr>
              <w:keepNext/>
              <w:keepLines/>
              <w:spacing w:before="20" w:after="20"/>
              <w:rPr>
                <w:b/>
                <w:i/>
                <w:sz w:val="20"/>
                <w:szCs w:val="20"/>
              </w:rPr>
            </w:pPr>
          </w:p>
        </w:tc>
        <w:tc>
          <w:tcPr>
            <w:tcW w:w="0" w:type="auto"/>
            <w:shd w:val="clear" w:color="auto" w:fill="F2F2F2" w:themeFill="background1" w:themeFillShade="F2"/>
            <w:vAlign w:val="center"/>
          </w:tcPr>
          <w:p w14:paraId="2C5E1D6B" w14:textId="102D12EE" w:rsidR="005A4674" w:rsidRPr="00FA129B" w:rsidRDefault="005A4674" w:rsidP="005A4674">
            <w:pPr>
              <w:keepNext/>
              <w:keepLines/>
              <w:spacing w:before="20" w:after="20"/>
              <w:jc w:val="center"/>
              <w:rPr>
                <w:b/>
                <w:i/>
                <w:sz w:val="20"/>
                <w:szCs w:val="20"/>
              </w:rPr>
            </w:pPr>
            <w:r w:rsidRPr="00FA129B">
              <w:rPr>
                <w:b/>
                <w:i/>
                <w:sz w:val="20"/>
                <w:szCs w:val="20"/>
              </w:rPr>
              <w:t>Minimum SEER</w:t>
            </w:r>
          </w:p>
        </w:tc>
        <w:tc>
          <w:tcPr>
            <w:tcW w:w="0" w:type="auto"/>
            <w:shd w:val="clear" w:color="auto" w:fill="F2F2F2" w:themeFill="background1" w:themeFillShade="F2"/>
            <w:vAlign w:val="center"/>
          </w:tcPr>
          <w:p w14:paraId="2EA04368" w14:textId="299EA665" w:rsidR="005A4674" w:rsidRPr="00FA129B" w:rsidRDefault="005A4674" w:rsidP="005A4674">
            <w:pPr>
              <w:keepNext/>
              <w:keepLines/>
              <w:spacing w:before="20" w:after="20"/>
              <w:jc w:val="center"/>
              <w:rPr>
                <w:b/>
                <w:i/>
                <w:sz w:val="20"/>
                <w:szCs w:val="20"/>
              </w:rPr>
            </w:pPr>
            <w:r w:rsidRPr="00FA129B">
              <w:rPr>
                <w:b/>
                <w:i/>
                <w:sz w:val="20"/>
                <w:szCs w:val="20"/>
              </w:rPr>
              <w:t>Minimum HSPF</w:t>
            </w:r>
          </w:p>
        </w:tc>
      </w:tr>
      <w:tr w:rsidR="005A4674" w:rsidRPr="0001609E" w14:paraId="6ABF61A2" w14:textId="77777777" w:rsidTr="009E73AF">
        <w:trPr>
          <w:cantSplit/>
          <w:trHeight w:val="317"/>
        </w:trPr>
        <w:tc>
          <w:tcPr>
            <w:tcW w:w="0" w:type="auto"/>
            <w:shd w:val="clear" w:color="auto" w:fill="auto"/>
            <w:vAlign w:val="center"/>
          </w:tcPr>
          <w:p w14:paraId="17867034" w14:textId="52D398E4" w:rsidR="005A4674" w:rsidRPr="0001609E" w:rsidRDefault="005A4674" w:rsidP="005A4674">
            <w:pPr>
              <w:keepNext/>
              <w:keepLines/>
              <w:spacing w:before="20" w:after="20"/>
              <w:rPr>
                <w:sz w:val="20"/>
                <w:szCs w:val="20"/>
              </w:rPr>
            </w:pPr>
            <w:r w:rsidRPr="00D42CAE">
              <w:rPr>
                <w:sz w:val="20"/>
              </w:rPr>
              <w:t xml:space="preserve">Split system air conditioners </w:t>
            </w:r>
          </w:p>
        </w:tc>
        <w:tc>
          <w:tcPr>
            <w:tcW w:w="0" w:type="auto"/>
            <w:shd w:val="clear" w:color="auto" w:fill="auto"/>
            <w:vAlign w:val="center"/>
          </w:tcPr>
          <w:p w14:paraId="473C29C6" w14:textId="0EA9CC43" w:rsidR="005A4674" w:rsidRPr="00853C10" w:rsidRDefault="005A4674" w:rsidP="005A4674">
            <w:pPr>
              <w:keepNext/>
              <w:keepLines/>
              <w:spacing w:before="20" w:after="20"/>
              <w:jc w:val="center"/>
              <w:rPr>
                <w:sz w:val="20"/>
                <w:szCs w:val="20"/>
              </w:rPr>
            </w:pPr>
            <w:r>
              <w:rPr>
                <w:sz w:val="20"/>
                <w:szCs w:val="20"/>
              </w:rPr>
              <w:t>13</w:t>
            </w:r>
          </w:p>
        </w:tc>
        <w:tc>
          <w:tcPr>
            <w:tcW w:w="0" w:type="auto"/>
            <w:vAlign w:val="center"/>
          </w:tcPr>
          <w:p w14:paraId="3ACD22DE" w14:textId="1D2BB1B3" w:rsidR="005A4674" w:rsidRPr="00853C10" w:rsidRDefault="005A4674" w:rsidP="005A4674">
            <w:pPr>
              <w:keepNext/>
              <w:keepLines/>
              <w:spacing w:before="20" w:after="20"/>
              <w:jc w:val="center"/>
              <w:rPr>
                <w:sz w:val="20"/>
                <w:szCs w:val="20"/>
              </w:rPr>
            </w:pPr>
            <w:r>
              <w:rPr>
                <w:sz w:val="20"/>
                <w:szCs w:val="20"/>
              </w:rPr>
              <w:t>-</w:t>
            </w:r>
          </w:p>
        </w:tc>
      </w:tr>
      <w:tr w:rsidR="005A4674" w:rsidRPr="0001609E" w14:paraId="29E9D763" w14:textId="77777777" w:rsidTr="009E73AF">
        <w:trPr>
          <w:cantSplit/>
          <w:trHeight w:val="317"/>
        </w:trPr>
        <w:tc>
          <w:tcPr>
            <w:tcW w:w="0" w:type="auto"/>
            <w:shd w:val="clear" w:color="auto" w:fill="auto"/>
            <w:vAlign w:val="center"/>
          </w:tcPr>
          <w:p w14:paraId="4B116C87" w14:textId="03E636DA" w:rsidR="005A4674" w:rsidRPr="0001609E" w:rsidRDefault="005A4674" w:rsidP="005A4674">
            <w:pPr>
              <w:keepNext/>
              <w:keepLines/>
              <w:spacing w:before="20" w:after="20"/>
              <w:rPr>
                <w:sz w:val="20"/>
                <w:szCs w:val="20"/>
              </w:rPr>
            </w:pPr>
            <w:r>
              <w:rPr>
                <w:sz w:val="20"/>
              </w:rPr>
              <w:t>Single package heat pumps</w:t>
            </w:r>
          </w:p>
        </w:tc>
        <w:tc>
          <w:tcPr>
            <w:tcW w:w="0" w:type="auto"/>
            <w:shd w:val="clear" w:color="auto" w:fill="auto"/>
            <w:vAlign w:val="center"/>
          </w:tcPr>
          <w:p w14:paraId="3F27B033" w14:textId="708B7C4C" w:rsidR="005A4674" w:rsidRPr="00853C10" w:rsidRDefault="005A4674" w:rsidP="005A4674">
            <w:pPr>
              <w:keepNext/>
              <w:keepLines/>
              <w:spacing w:before="20" w:after="20"/>
              <w:jc w:val="center"/>
              <w:rPr>
                <w:sz w:val="20"/>
                <w:szCs w:val="20"/>
              </w:rPr>
            </w:pPr>
            <w:r>
              <w:rPr>
                <w:sz w:val="20"/>
                <w:szCs w:val="20"/>
              </w:rPr>
              <w:t>13</w:t>
            </w:r>
          </w:p>
        </w:tc>
        <w:tc>
          <w:tcPr>
            <w:tcW w:w="0" w:type="auto"/>
            <w:vAlign w:val="center"/>
          </w:tcPr>
          <w:p w14:paraId="2D3D7623" w14:textId="35FD62F7" w:rsidR="005A4674" w:rsidRPr="00853C10" w:rsidRDefault="005A4674" w:rsidP="005A4674">
            <w:pPr>
              <w:keepNext/>
              <w:keepLines/>
              <w:spacing w:before="20" w:after="20"/>
              <w:jc w:val="center"/>
              <w:rPr>
                <w:sz w:val="20"/>
                <w:szCs w:val="20"/>
              </w:rPr>
            </w:pPr>
            <w:r>
              <w:rPr>
                <w:sz w:val="20"/>
                <w:szCs w:val="20"/>
              </w:rPr>
              <w:t>7.7</w:t>
            </w:r>
          </w:p>
        </w:tc>
      </w:tr>
    </w:tbl>
    <w:p w14:paraId="02258FAE" w14:textId="07A1A906" w:rsidR="00E4231B" w:rsidRDefault="00E4231B" w:rsidP="00184860">
      <w:pPr>
        <w:pStyle w:val="Caption"/>
      </w:pPr>
      <w:r>
        <w:t xml:space="preserve">Table B-2: </w:t>
      </w:r>
      <w:r w:rsidRPr="00E47687">
        <w:t xml:space="preserve">Standards for </w:t>
      </w:r>
      <w:r>
        <w:t xml:space="preserve">Room Air Conditioners and Room Air-Conditioning Heat Pumps Manufactured </w:t>
      </w:r>
      <w:proofErr w:type="gramStart"/>
      <w:r>
        <w:t>On</w:t>
      </w:r>
      <w:proofErr w:type="gramEnd"/>
      <w:r>
        <w:t xml:space="preserve"> or After October 1, 2000</w:t>
      </w:r>
      <w:r>
        <w:rPr>
          <w:rStyle w:val="FootnoteReference"/>
        </w:rPr>
        <w:footnoteReference w:id="14"/>
      </w:r>
    </w:p>
    <w:tbl>
      <w:tblPr>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115" w:type="dxa"/>
          <w:right w:w="115" w:type="dxa"/>
        </w:tblCellMar>
        <w:tblLook w:val="04A0" w:firstRow="1" w:lastRow="0" w:firstColumn="1" w:lastColumn="0" w:noHBand="0" w:noVBand="1"/>
      </w:tblPr>
      <w:tblGrid>
        <w:gridCol w:w="2984"/>
        <w:gridCol w:w="1413"/>
        <w:gridCol w:w="2246"/>
        <w:gridCol w:w="2204"/>
      </w:tblGrid>
      <w:tr w:rsidR="00E4231B" w:rsidRPr="0001609E" w14:paraId="7EDD4A53" w14:textId="77777777" w:rsidTr="001B45DA">
        <w:trPr>
          <w:cantSplit/>
          <w:trHeight w:val="20"/>
        </w:trPr>
        <w:tc>
          <w:tcPr>
            <w:tcW w:w="0" w:type="auto"/>
            <w:shd w:val="clear" w:color="auto" w:fill="F2F2F2" w:themeFill="background1" w:themeFillShade="F2"/>
            <w:vAlign w:val="center"/>
          </w:tcPr>
          <w:p w14:paraId="7605B82F" w14:textId="77777777" w:rsidR="00E4231B" w:rsidRPr="00FA129B" w:rsidRDefault="00E4231B" w:rsidP="001B45DA">
            <w:pPr>
              <w:keepNext/>
              <w:keepLines/>
              <w:spacing w:before="20" w:after="20"/>
              <w:rPr>
                <w:b/>
                <w:i/>
                <w:sz w:val="20"/>
                <w:szCs w:val="20"/>
              </w:rPr>
            </w:pPr>
            <w:r>
              <w:rPr>
                <w:b/>
                <w:i/>
                <w:sz w:val="20"/>
                <w:szCs w:val="20"/>
              </w:rPr>
              <w:t>Appliance</w:t>
            </w:r>
          </w:p>
        </w:tc>
        <w:tc>
          <w:tcPr>
            <w:tcW w:w="0" w:type="auto"/>
            <w:shd w:val="clear" w:color="auto" w:fill="F2F2F2" w:themeFill="background1" w:themeFillShade="F2"/>
            <w:vAlign w:val="center"/>
          </w:tcPr>
          <w:p w14:paraId="5477E933" w14:textId="77777777" w:rsidR="00E4231B" w:rsidRPr="00FA129B" w:rsidRDefault="00E4231B" w:rsidP="001B45DA">
            <w:pPr>
              <w:keepNext/>
              <w:keepLines/>
              <w:spacing w:before="20" w:after="20"/>
              <w:jc w:val="center"/>
              <w:rPr>
                <w:b/>
                <w:i/>
                <w:sz w:val="20"/>
                <w:szCs w:val="20"/>
              </w:rPr>
            </w:pPr>
            <w:r>
              <w:rPr>
                <w:b/>
                <w:i/>
                <w:sz w:val="20"/>
                <w:szCs w:val="20"/>
              </w:rPr>
              <w:t>Louvered Sides</w:t>
            </w:r>
          </w:p>
        </w:tc>
        <w:tc>
          <w:tcPr>
            <w:tcW w:w="0" w:type="auto"/>
            <w:shd w:val="clear" w:color="auto" w:fill="F2F2F2" w:themeFill="background1" w:themeFillShade="F2"/>
            <w:vAlign w:val="center"/>
          </w:tcPr>
          <w:p w14:paraId="173A1954" w14:textId="77777777" w:rsidR="00E4231B" w:rsidRPr="00FA129B" w:rsidRDefault="00E4231B" w:rsidP="001B45DA">
            <w:pPr>
              <w:keepNext/>
              <w:keepLines/>
              <w:spacing w:before="20" w:after="20"/>
              <w:jc w:val="center"/>
              <w:rPr>
                <w:b/>
                <w:i/>
                <w:sz w:val="20"/>
                <w:szCs w:val="20"/>
              </w:rPr>
            </w:pPr>
            <w:r>
              <w:rPr>
                <w:b/>
                <w:i/>
                <w:sz w:val="20"/>
                <w:szCs w:val="20"/>
              </w:rPr>
              <w:t>Cooling Capacity (Btu/</w:t>
            </w:r>
            <w:proofErr w:type="spellStart"/>
            <w:r>
              <w:rPr>
                <w:b/>
                <w:i/>
                <w:sz w:val="20"/>
                <w:szCs w:val="20"/>
              </w:rPr>
              <w:t>hr</w:t>
            </w:r>
            <w:proofErr w:type="spellEnd"/>
            <w:r>
              <w:rPr>
                <w:b/>
                <w:i/>
                <w:sz w:val="20"/>
                <w:szCs w:val="20"/>
              </w:rPr>
              <w:t>)</w:t>
            </w:r>
          </w:p>
        </w:tc>
        <w:tc>
          <w:tcPr>
            <w:tcW w:w="0" w:type="auto"/>
            <w:shd w:val="clear" w:color="auto" w:fill="F2F2F2" w:themeFill="background1" w:themeFillShade="F2"/>
            <w:vAlign w:val="center"/>
          </w:tcPr>
          <w:p w14:paraId="2AEA7027" w14:textId="77777777" w:rsidR="00E4231B" w:rsidRPr="00FA129B" w:rsidRDefault="00E4231B" w:rsidP="001B45DA">
            <w:pPr>
              <w:keepNext/>
              <w:keepLines/>
              <w:spacing w:before="20" w:after="20"/>
              <w:jc w:val="center"/>
              <w:rPr>
                <w:b/>
                <w:i/>
                <w:sz w:val="20"/>
                <w:szCs w:val="20"/>
              </w:rPr>
            </w:pPr>
            <w:r w:rsidRPr="00FA129B">
              <w:rPr>
                <w:b/>
                <w:i/>
                <w:sz w:val="20"/>
                <w:szCs w:val="20"/>
              </w:rPr>
              <w:t xml:space="preserve">Minimum </w:t>
            </w:r>
            <w:r>
              <w:rPr>
                <w:b/>
                <w:i/>
                <w:sz w:val="20"/>
                <w:szCs w:val="20"/>
              </w:rPr>
              <w:t xml:space="preserve">Combined </w:t>
            </w:r>
            <w:r w:rsidRPr="00FA129B">
              <w:rPr>
                <w:b/>
                <w:i/>
                <w:sz w:val="20"/>
                <w:szCs w:val="20"/>
              </w:rPr>
              <w:t>EER</w:t>
            </w:r>
          </w:p>
        </w:tc>
      </w:tr>
      <w:tr w:rsidR="00E4231B" w:rsidRPr="0001609E" w14:paraId="2C08F292" w14:textId="77777777" w:rsidTr="001B45DA">
        <w:trPr>
          <w:cantSplit/>
          <w:trHeight w:val="317"/>
        </w:trPr>
        <w:tc>
          <w:tcPr>
            <w:tcW w:w="0" w:type="auto"/>
            <w:shd w:val="clear" w:color="auto" w:fill="auto"/>
            <w:vAlign w:val="center"/>
          </w:tcPr>
          <w:p w14:paraId="0A796145" w14:textId="77777777" w:rsidR="00E4231B" w:rsidRPr="0001609E" w:rsidRDefault="00E4231B" w:rsidP="001B45DA">
            <w:pPr>
              <w:keepNext/>
              <w:keepLines/>
              <w:spacing w:before="20" w:after="20"/>
              <w:rPr>
                <w:sz w:val="20"/>
                <w:szCs w:val="20"/>
              </w:rPr>
            </w:pPr>
            <w:r>
              <w:rPr>
                <w:sz w:val="20"/>
              </w:rPr>
              <w:t>Room Air Conditioner</w:t>
            </w:r>
          </w:p>
        </w:tc>
        <w:tc>
          <w:tcPr>
            <w:tcW w:w="0" w:type="auto"/>
            <w:shd w:val="clear" w:color="auto" w:fill="auto"/>
            <w:vAlign w:val="center"/>
          </w:tcPr>
          <w:p w14:paraId="6D954524" w14:textId="77777777" w:rsidR="00E4231B" w:rsidRPr="00853C10" w:rsidRDefault="00E4231B" w:rsidP="001B45DA">
            <w:pPr>
              <w:keepNext/>
              <w:keepLines/>
              <w:spacing w:before="20" w:after="20"/>
              <w:jc w:val="center"/>
              <w:rPr>
                <w:sz w:val="20"/>
                <w:szCs w:val="20"/>
              </w:rPr>
            </w:pPr>
            <w:r>
              <w:rPr>
                <w:sz w:val="20"/>
                <w:szCs w:val="20"/>
              </w:rPr>
              <w:t>Yes</w:t>
            </w:r>
          </w:p>
        </w:tc>
        <w:tc>
          <w:tcPr>
            <w:tcW w:w="0" w:type="auto"/>
            <w:shd w:val="clear" w:color="auto" w:fill="auto"/>
            <w:vAlign w:val="center"/>
          </w:tcPr>
          <w:p w14:paraId="128A754F" w14:textId="77777777" w:rsidR="00E4231B" w:rsidRPr="00853C10" w:rsidRDefault="00E4231B" w:rsidP="001B45DA">
            <w:pPr>
              <w:keepNext/>
              <w:keepLines/>
              <w:spacing w:before="20" w:after="20"/>
              <w:jc w:val="center"/>
              <w:rPr>
                <w:sz w:val="20"/>
                <w:szCs w:val="20"/>
              </w:rPr>
            </w:pPr>
            <w:r>
              <w:rPr>
                <w:sz w:val="20"/>
                <w:szCs w:val="20"/>
              </w:rPr>
              <w:t>&lt;6,000 – 7,999</w:t>
            </w:r>
          </w:p>
        </w:tc>
        <w:tc>
          <w:tcPr>
            <w:tcW w:w="0" w:type="auto"/>
            <w:vAlign w:val="center"/>
          </w:tcPr>
          <w:p w14:paraId="64C31BA8" w14:textId="619AEF20" w:rsidR="00E4231B" w:rsidRPr="00853C10" w:rsidRDefault="007C1988" w:rsidP="001B45DA">
            <w:pPr>
              <w:keepNext/>
              <w:keepLines/>
              <w:spacing w:before="20" w:after="20"/>
              <w:jc w:val="center"/>
              <w:rPr>
                <w:sz w:val="20"/>
                <w:szCs w:val="20"/>
              </w:rPr>
            </w:pPr>
            <w:r>
              <w:rPr>
                <w:sz w:val="20"/>
                <w:szCs w:val="20"/>
              </w:rPr>
              <w:t>9.7</w:t>
            </w:r>
          </w:p>
        </w:tc>
      </w:tr>
      <w:tr w:rsidR="00E4231B" w:rsidRPr="0001609E" w14:paraId="6C29D19E" w14:textId="77777777" w:rsidTr="001B45DA">
        <w:trPr>
          <w:cantSplit/>
          <w:trHeight w:val="317"/>
        </w:trPr>
        <w:tc>
          <w:tcPr>
            <w:tcW w:w="0" w:type="auto"/>
            <w:shd w:val="clear" w:color="auto" w:fill="auto"/>
            <w:vAlign w:val="center"/>
          </w:tcPr>
          <w:p w14:paraId="6E4E8C26" w14:textId="77777777" w:rsidR="00E4231B" w:rsidRPr="0001609E" w:rsidRDefault="00E4231B" w:rsidP="001B45DA">
            <w:pPr>
              <w:keepNext/>
              <w:keepLines/>
              <w:spacing w:before="20" w:after="20"/>
              <w:rPr>
                <w:sz w:val="20"/>
                <w:szCs w:val="20"/>
              </w:rPr>
            </w:pPr>
            <w:r>
              <w:rPr>
                <w:sz w:val="20"/>
              </w:rPr>
              <w:t>Room Air Conditioner</w:t>
            </w:r>
          </w:p>
        </w:tc>
        <w:tc>
          <w:tcPr>
            <w:tcW w:w="0" w:type="auto"/>
            <w:shd w:val="clear" w:color="auto" w:fill="auto"/>
            <w:vAlign w:val="center"/>
          </w:tcPr>
          <w:p w14:paraId="56638816" w14:textId="77777777" w:rsidR="00E4231B" w:rsidRPr="00853C10" w:rsidRDefault="00E4231B" w:rsidP="001B45DA">
            <w:pPr>
              <w:keepNext/>
              <w:keepLines/>
              <w:spacing w:before="20" w:after="20"/>
              <w:jc w:val="center"/>
              <w:rPr>
                <w:sz w:val="20"/>
                <w:szCs w:val="20"/>
              </w:rPr>
            </w:pPr>
            <w:r>
              <w:rPr>
                <w:sz w:val="20"/>
                <w:szCs w:val="20"/>
              </w:rPr>
              <w:t>Yes</w:t>
            </w:r>
          </w:p>
        </w:tc>
        <w:tc>
          <w:tcPr>
            <w:tcW w:w="0" w:type="auto"/>
            <w:shd w:val="clear" w:color="auto" w:fill="auto"/>
            <w:vAlign w:val="center"/>
          </w:tcPr>
          <w:p w14:paraId="43689E9E" w14:textId="77777777" w:rsidR="00E4231B" w:rsidRPr="00853C10" w:rsidRDefault="00E4231B" w:rsidP="001B45DA">
            <w:pPr>
              <w:keepNext/>
              <w:keepLines/>
              <w:spacing w:before="20" w:after="20"/>
              <w:jc w:val="center"/>
              <w:rPr>
                <w:sz w:val="20"/>
                <w:szCs w:val="20"/>
              </w:rPr>
            </w:pPr>
            <w:r>
              <w:rPr>
                <w:rFonts w:cs="Calibri Light"/>
                <w:sz w:val="20"/>
                <w:szCs w:val="20"/>
              </w:rPr>
              <w:t>≥ 8,000 – 13,999</w:t>
            </w:r>
          </w:p>
        </w:tc>
        <w:tc>
          <w:tcPr>
            <w:tcW w:w="0" w:type="auto"/>
            <w:vAlign w:val="center"/>
          </w:tcPr>
          <w:p w14:paraId="1F99D916" w14:textId="38A03823" w:rsidR="00E4231B" w:rsidRPr="00853C10" w:rsidRDefault="007C1988" w:rsidP="001B45DA">
            <w:pPr>
              <w:keepNext/>
              <w:keepLines/>
              <w:spacing w:before="20" w:after="20"/>
              <w:jc w:val="center"/>
              <w:rPr>
                <w:sz w:val="20"/>
                <w:szCs w:val="20"/>
              </w:rPr>
            </w:pPr>
            <w:r>
              <w:rPr>
                <w:sz w:val="20"/>
                <w:szCs w:val="20"/>
              </w:rPr>
              <w:t>9.8</w:t>
            </w:r>
          </w:p>
        </w:tc>
      </w:tr>
      <w:tr w:rsidR="00E4231B" w:rsidRPr="0001609E" w14:paraId="5A7FD9A7" w14:textId="77777777" w:rsidTr="001B45DA">
        <w:trPr>
          <w:cantSplit/>
          <w:trHeight w:val="317"/>
        </w:trPr>
        <w:tc>
          <w:tcPr>
            <w:tcW w:w="0" w:type="auto"/>
            <w:shd w:val="clear" w:color="auto" w:fill="auto"/>
            <w:vAlign w:val="center"/>
          </w:tcPr>
          <w:p w14:paraId="1B5B962F" w14:textId="77777777" w:rsidR="00E4231B" w:rsidRDefault="00E4231B" w:rsidP="001B45DA">
            <w:pPr>
              <w:keepNext/>
              <w:keepLines/>
              <w:spacing w:before="20" w:after="20"/>
              <w:rPr>
                <w:sz w:val="20"/>
              </w:rPr>
            </w:pPr>
            <w:r>
              <w:rPr>
                <w:sz w:val="20"/>
              </w:rPr>
              <w:t>Room Air Conditioner</w:t>
            </w:r>
          </w:p>
        </w:tc>
        <w:tc>
          <w:tcPr>
            <w:tcW w:w="0" w:type="auto"/>
            <w:shd w:val="clear" w:color="auto" w:fill="auto"/>
            <w:vAlign w:val="center"/>
          </w:tcPr>
          <w:p w14:paraId="239D3F40" w14:textId="77777777" w:rsidR="00E4231B" w:rsidRDefault="00E4231B" w:rsidP="001B45DA">
            <w:pPr>
              <w:keepNext/>
              <w:keepLines/>
              <w:spacing w:before="20" w:after="20"/>
              <w:jc w:val="center"/>
              <w:rPr>
                <w:sz w:val="20"/>
                <w:szCs w:val="20"/>
              </w:rPr>
            </w:pPr>
            <w:r>
              <w:rPr>
                <w:sz w:val="20"/>
                <w:szCs w:val="20"/>
              </w:rPr>
              <w:t>Yes</w:t>
            </w:r>
          </w:p>
        </w:tc>
        <w:tc>
          <w:tcPr>
            <w:tcW w:w="0" w:type="auto"/>
            <w:shd w:val="clear" w:color="auto" w:fill="auto"/>
            <w:vAlign w:val="center"/>
          </w:tcPr>
          <w:p w14:paraId="62903A3D" w14:textId="77777777" w:rsidR="00E4231B" w:rsidRDefault="00E4231B" w:rsidP="001B45DA">
            <w:pPr>
              <w:keepNext/>
              <w:keepLines/>
              <w:spacing w:before="20" w:after="20"/>
              <w:jc w:val="center"/>
              <w:rPr>
                <w:rFonts w:cs="Calibri Light"/>
                <w:sz w:val="20"/>
                <w:szCs w:val="20"/>
              </w:rPr>
            </w:pPr>
            <w:r>
              <w:rPr>
                <w:rFonts w:cs="Calibri Light"/>
                <w:sz w:val="20"/>
                <w:szCs w:val="20"/>
              </w:rPr>
              <w:t>≥ 14,000 – 19,999</w:t>
            </w:r>
          </w:p>
        </w:tc>
        <w:tc>
          <w:tcPr>
            <w:tcW w:w="0" w:type="auto"/>
            <w:vAlign w:val="center"/>
          </w:tcPr>
          <w:p w14:paraId="521714A5" w14:textId="5912622B" w:rsidR="00E4231B" w:rsidRDefault="007C1988" w:rsidP="001B45DA">
            <w:pPr>
              <w:keepNext/>
              <w:keepLines/>
              <w:spacing w:before="20" w:after="20"/>
              <w:jc w:val="center"/>
              <w:rPr>
                <w:sz w:val="20"/>
                <w:szCs w:val="20"/>
              </w:rPr>
            </w:pPr>
            <w:r>
              <w:rPr>
                <w:sz w:val="20"/>
                <w:szCs w:val="20"/>
              </w:rPr>
              <w:t>9.7</w:t>
            </w:r>
          </w:p>
        </w:tc>
      </w:tr>
      <w:tr w:rsidR="00E4231B" w:rsidRPr="0001609E" w14:paraId="68A9D579" w14:textId="77777777" w:rsidTr="001B45DA">
        <w:trPr>
          <w:cantSplit/>
          <w:trHeight w:val="317"/>
        </w:trPr>
        <w:tc>
          <w:tcPr>
            <w:tcW w:w="0" w:type="auto"/>
            <w:shd w:val="clear" w:color="auto" w:fill="auto"/>
            <w:vAlign w:val="center"/>
          </w:tcPr>
          <w:p w14:paraId="75CDC218" w14:textId="77777777" w:rsidR="00E4231B" w:rsidRDefault="00E4231B" w:rsidP="001B45DA">
            <w:pPr>
              <w:keepNext/>
              <w:keepLines/>
              <w:spacing w:before="20" w:after="20"/>
              <w:rPr>
                <w:sz w:val="20"/>
              </w:rPr>
            </w:pPr>
            <w:r>
              <w:rPr>
                <w:sz w:val="20"/>
              </w:rPr>
              <w:t>Room Air Conditioner</w:t>
            </w:r>
          </w:p>
        </w:tc>
        <w:tc>
          <w:tcPr>
            <w:tcW w:w="0" w:type="auto"/>
            <w:shd w:val="clear" w:color="auto" w:fill="auto"/>
            <w:vAlign w:val="center"/>
          </w:tcPr>
          <w:p w14:paraId="719BF82B" w14:textId="77777777" w:rsidR="00E4231B" w:rsidRDefault="00E4231B" w:rsidP="001B45DA">
            <w:pPr>
              <w:keepNext/>
              <w:keepLines/>
              <w:spacing w:before="20" w:after="20"/>
              <w:jc w:val="center"/>
              <w:rPr>
                <w:sz w:val="20"/>
                <w:szCs w:val="20"/>
              </w:rPr>
            </w:pPr>
            <w:r>
              <w:rPr>
                <w:sz w:val="20"/>
                <w:szCs w:val="20"/>
              </w:rPr>
              <w:t>Yes</w:t>
            </w:r>
          </w:p>
        </w:tc>
        <w:tc>
          <w:tcPr>
            <w:tcW w:w="0" w:type="auto"/>
            <w:shd w:val="clear" w:color="auto" w:fill="auto"/>
            <w:vAlign w:val="center"/>
          </w:tcPr>
          <w:p w14:paraId="078C87BB" w14:textId="016BB1DF" w:rsidR="00E4231B" w:rsidRDefault="00E4231B" w:rsidP="001B45DA">
            <w:pPr>
              <w:keepNext/>
              <w:keepLines/>
              <w:spacing w:before="20" w:after="20"/>
              <w:jc w:val="center"/>
              <w:rPr>
                <w:rFonts w:cs="Calibri Light"/>
                <w:sz w:val="20"/>
                <w:szCs w:val="20"/>
              </w:rPr>
            </w:pPr>
            <w:r>
              <w:rPr>
                <w:rFonts w:cs="Calibri Light"/>
                <w:sz w:val="20"/>
                <w:szCs w:val="20"/>
              </w:rPr>
              <w:t xml:space="preserve">≥ 20,000 </w:t>
            </w:r>
          </w:p>
        </w:tc>
        <w:tc>
          <w:tcPr>
            <w:tcW w:w="0" w:type="auto"/>
            <w:vAlign w:val="center"/>
          </w:tcPr>
          <w:p w14:paraId="353FB905" w14:textId="5F094367" w:rsidR="00E4231B" w:rsidRDefault="007C1988" w:rsidP="001B45DA">
            <w:pPr>
              <w:keepNext/>
              <w:keepLines/>
              <w:spacing w:before="20" w:after="20"/>
              <w:jc w:val="center"/>
              <w:rPr>
                <w:sz w:val="20"/>
                <w:szCs w:val="20"/>
              </w:rPr>
            </w:pPr>
            <w:r>
              <w:rPr>
                <w:sz w:val="20"/>
                <w:szCs w:val="20"/>
              </w:rPr>
              <w:t>9.5</w:t>
            </w:r>
          </w:p>
        </w:tc>
      </w:tr>
      <w:tr w:rsidR="00E4231B" w:rsidRPr="0001609E" w14:paraId="50DD6F2C" w14:textId="77777777" w:rsidTr="001B45DA">
        <w:trPr>
          <w:cantSplit/>
          <w:trHeight w:val="317"/>
        </w:trPr>
        <w:tc>
          <w:tcPr>
            <w:tcW w:w="0" w:type="auto"/>
            <w:shd w:val="clear" w:color="auto" w:fill="auto"/>
            <w:vAlign w:val="center"/>
          </w:tcPr>
          <w:p w14:paraId="566F68EF" w14:textId="77777777" w:rsidR="00E4231B" w:rsidRPr="000A6751" w:rsidRDefault="00E4231B" w:rsidP="001B45DA">
            <w:pPr>
              <w:keepNext/>
              <w:keepLines/>
              <w:spacing w:before="20" w:after="20"/>
              <w:rPr>
                <w:sz w:val="20"/>
              </w:rPr>
            </w:pPr>
            <w:r>
              <w:rPr>
                <w:sz w:val="20"/>
              </w:rPr>
              <w:t>Room Air Conditioning Heat Pump</w:t>
            </w:r>
          </w:p>
        </w:tc>
        <w:tc>
          <w:tcPr>
            <w:tcW w:w="0" w:type="auto"/>
            <w:shd w:val="clear" w:color="auto" w:fill="auto"/>
            <w:vAlign w:val="center"/>
          </w:tcPr>
          <w:p w14:paraId="0B197AD5" w14:textId="77777777" w:rsidR="00E4231B" w:rsidRPr="00853C10" w:rsidRDefault="00E4231B" w:rsidP="001B45DA">
            <w:pPr>
              <w:keepNext/>
              <w:keepLines/>
              <w:spacing w:before="20" w:after="20"/>
              <w:jc w:val="center"/>
              <w:rPr>
                <w:sz w:val="20"/>
                <w:szCs w:val="20"/>
              </w:rPr>
            </w:pPr>
            <w:r>
              <w:rPr>
                <w:sz w:val="20"/>
                <w:szCs w:val="20"/>
              </w:rPr>
              <w:t>Yes</w:t>
            </w:r>
          </w:p>
        </w:tc>
        <w:tc>
          <w:tcPr>
            <w:tcW w:w="0" w:type="auto"/>
            <w:shd w:val="clear" w:color="auto" w:fill="auto"/>
            <w:vAlign w:val="center"/>
          </w:tcPr>
          <w:p w14:paraId="6B8A0755" w14:textId="77777777" w:rsidR="00E4231B" w:rsidRPr="00853C10" w:rsidRDefault="00E4231B" w:rsidP="001B45DA">
            <w:pPr>
              <w:keepNext/>
              <w:keepLines/>
              <w:spacing w:before="20" w:after="20"/>
              <w:jc w:val="center"/>
              <w:rPr>
                <w:sz w:val="20"/>
                <w:szCs w:val="20"/>
              </w:rPr>
            </w:pPr>
            <w:r>
              <w:rPr>
                <w:sz w:val="20"/>
                <w:szCs w:val="20"/>
              </w:rPr>
              <w:t>&lt;20,000</w:t>
            </w:r>
          </w:p>
        </w:tc>
        <w:tc>
          <w:tcPr>
            <w:tcW w:w="0" w:type="auto"/>
            <w:vAlign w:val="center"/>
          </w:tcPr>
          <w:p w14:paraId="29482C6F" w14:textId="074BA28F" w:rsidR="00E4231B" w:rsidRDefault="007C1988" w:rsidP="001B45DA">
            <w:pPr>
              <w:keepNext/>
              <w:keepLines/>
              <w:spacing w:before="20" w:after="20"/>
              <w:jc w:val="center"/>
              <w:rPr>
                <w:sz w:val="20"/>
                <w:szCs w:val="20"/>
              </w:rPr>
            </w:pPr>
            <w:r>
              <w:rPr>
                <w:sz w:val="20"/>
                <w:szCs w:val="20"/>
              </w:rPr>
              <w:t>9.0</w:t>
            </w:r>
          </w:p>
        </w:tc>
      </w:tr>
      <w:tr w:rsidR="00E4231B" w:rsidRPr="0001609E" w14:paraId="453FAF1D" w14:textId="77777777" w:rsidTr="001B45DA">
        <w:trPr>
          <w:cantSplit/>
          <w:trHeight w:val="317"/>
        </w:trPr>
        <w:tc>
          <w:tcPr>
            <w:tcW w:w="0" w:type="auto"/>
            <w:shd w:val="clear" w:color="auto" w:fill="auto"/>
            <w:vAlign w:val="center"/>
          </w:tcPr>
          <w:p w14:paraId="59FEC473" w14:textId="77777777" w:rsidR="00E4231B" w:rsidRDefault="00E4231B" w:rsidP="001B45DA">
            <w:pPr>
              <w:keepNext/>
              <w:keepLines/>
              <w:spacing w:before="20" w:after="20"/>
              <w:rPr>
                <w:sz w:val="20"/>
              </w:rPr>
            </w:pPr>
            <w:r>
              <w:rPr>
                <w:sz w:val="20"/>
              </w:rPr>
              <w:t>Room Air Conditioning Heat Pump</w:t>
            </w:r>
          </w:p>
        </w:tc>
        <w:tc>
          <w:tcPr>
            <w:tcW w:w="0" w:type="auto"/>
            <w:shd w:val="clear" w:color="auto" w:fill="auto"/>
            <w:vAlign w:val="center"/>
          </w:tcPr>
          <w:p w14:paraId="1DC344F9" w14:textId="77777777" w:rsidR="00E4231B" w:rsidRPr="00853C10" w:rsidRDefault="00E4231B" w:rsidP="001B45DA">
            <w:pPr>
              <w:keepNext/>
              <w:keepLines/>
              <w:spacing w:before="20" w:after="20"/>
              <w:jc w:val="center"/>
              <w:rPr>
                <w:sz w:val="20"/>
                <w:szCs w:val="20"/>
              </w:rPr>
            </w:pPr>
            <w:r>
              <w:rPr>
                <w:sz w:val="20"/>
                <w:szCs w:val="20"/>
              </w:rPr>
              <w:t>Yes</w:t>
            </w:r>
          </w:p>
        </w:tc>
        <w:tc>
          <w:tcPr>
            <w:tcW w:w="0" w:type="auto"/>
            <w:shd w:val="clear" w:color="auto" w:fill="auto"/>
            <w:vAlign w:val="center"/>
          </w:tcPr>
          <w:p w14:paraId="6739CC16" w14:textId="77777777" w:rsidR="00E4231B" w:rsidRPr="00853C10" w:rsidRDefault="00E4231B" w:rsidP="001B45DA">
            <w:pPr>
              <w:keepNext/>
              <w:keepLines/>
              <w:spacing w:before="20" w:after="20"/>
              <w:jc w:val="center"/>
              <w:rPr>
                <w:sz w:val="20"/>
                <w:szCs w:val="20"/>
              </w:rPr>
            </w:pPr>
            <w:r>
              <w:rPr>
                <w:rFonts w:cs="Calibri Light"/>
                <w:sz w:val="20"/>
                <w:szCs w:val="20"/>
              </w:rPr>
              <w:t>≥ 20,000</w:t>
            </w:r>
          </w:p>
        </w:tc>
        <w:tc>
          <w:tcPr>
            <w:tcW w:w="0" w:type="auto"/>
            <w:vAlign w:val="center"/>
          </w:tcPr>
          <w:p w14:paraId="2F575AB5" w14:textId="27707190" w:rsidR="00E4231B" w:rsidRDefault="007C1988" w:rsidP="001B45DA">
            <w:pPr>
              <w:keepNext/>
              <w:keepLines/>
              <w:spacing w:before="20" w:after="20"/>
              <w:jc w:val="center"/>
              <w:rPr>
                <w:sz w:val="20"/>
                <w:szCs w:val="20"/>
              </w:rPr>
            </w:pPr>
            <w:r>
              <w:rPr>
                <w:sz w:val="20"/>
                <w:szCs w:val="20"/>
              </w:rPr>
              <w:t>8.5</w:t>
            </w:r>
          </w:p>
        </w:tc>
      </w:tr>
    </w:tbl>
    <w:p w14:paraId="74A15C1C" w14:textId="08D4B113" w:rsidR="000D4F26" w:rsidRDefault="00AA0B12" w:rsidP="00100B41">
      <w:pPr>
        <w:rPr>
          <w:rFonts w:cstheme="minorHAnsi"/>
        </w:rPr>
      </w:pPr>
      <w:ins w:id="224" w:author="Akhilesh Endurthy" w:date="2020-10-13T11:31:00Z">
        <w:r>
          <w:rPr>
            <w:rFonts w:cstheme="minorHAnsi"/>
            <w:b/>
            <w:bCs/>
          </w:rPr>
          <w:t>Electric resistance space heater</w:t>
        </w:r>
      </w:ins>
      <w:r>
        <w:rPr>
          <w:rFonts w:cstheme="minorHAnsi"/>
          <w:b/>
          <w:bCs/>
        </w:rPr>
        <w:t xml:space="preserve"> for existing baseline. </w:t>
      </w:r>
      <w:ins w:id="225" w:author="Akhilesh Endurthy" w:date="2020-10-13T11:31:00Z">
        <w:r w:rsidR="00100B41" w:rsidRPr="00CF64F5">
          <w:rPr>
            <w:rFonts w:cstheme="minorHAnsi"/>
          </w:rPr>
          <w:t xml:space="preserve">CA Building Energy Efficiency Standards </w:t>
        </w:r>
        <w:r w:rsidR="00100B41">
          <w:rPr>
            <w:rFonts w:cstheme="minorHAnsi"/>
          </w:rPr>
          <w:t>(</w:t>
        </w:r>
        <w:r w:rsidR="00100B41" w:rsidRPr="00CF64F5">
          <w:rPr>
            <w:rFonts w:cstheme="minorHAnsi"/>
          </w:rPr>
          <w:t>Title 24</w:t>
        </w:r>
        <w:r w:rsidR="00100B41">
          <w:rPr>
            <w:rFonts w:cstheme="minorHAnsi"/>
          </w:rPr>
          <w:t>)</w:t>
        </w:r>
        <w:r w:rsidR="00100B41">
          <w:rPr>
            <w:rStyle w:val="FootnoteReference"/>
            <w:rFonts w:cstheme="minorHAnsi"/>
          </w:rPr>
          <w:footnoteReference w:id="15"/>
        </w:r>
        <w:r w:rsidR="00100B41">
          <w:rPr>
            <w:rFonts w:cstheme="minorHAnsi"/>
          </w:rPr>
          <w:t xml:space="preserve"> </w:t>
        </w:r>
      </w:ins>
      <w:r w:rsidR="00100B41">
        <w:rPr>
          <w:rFonts w:cstheme="minorHAnsi"/>
        </w:rPr>
        <w:t>Section 15</w:t>
      </w:r>
      <w:r w:rsidR="00832D92">
        <w:rPr>
          <w:rFonts w:cstheme="minorHAnsi"/>
        </w:rPr>
        <w:t>1</w:t>
      </w:r>
      <w:r w:rsidR="000D4F26">
        <w:rPr>
          <w:rFonts w:cstheme="minorHAnsi"/>
        </w:rPr>
        <w:t xml:space="preserve"> </w:t>
      </w:r>
      <w:r w:rsidR="00100B41">
        <w:rPr>
          <w:rFonts w:cstheme="minorHAnsi"/>
        </w:rPr>
        <w:t>(</w:t>
      </w:r>
      <w:r w:rsidR="000D4F26">
        <w:rPr>
          <w:rFonts w:cstheme="minorHAnsi"/>
        </w:rPr>
        <w:t>f</w:t>
      </w:r>
      <w:r w:rsidR="00100B41">
        <w:rPr>
          <w:rFonts w:cstheme="minorHAnsi"/>
        </w:rPr>
        <w:t xml:space="preserve">) 6 – performance and prescriptive compliance approaches for low-rise residential buildings, </w:t>
      </w:r>
      <w:r w:rsidR="000D4F26">
        <w:rPr>
          <w:rFonts w:cstheme="minorHAnsi"/>
        </w:rPr>
        <w:t xml:space="preserve">allows </w:t>
      </w:r>
      <w:r w:rsidR="00D55D3E">
        <w:rPr>
          <w:rFonts w:cstheme="minorHAnsi"/>
        </w:rPr>
        <w:t>electric resistance</w:t>
      </w:r>
      <w:r w:rsidR="0060226A">
        <w:rPr>
          <w:rFonts w:cstheme="minorHAnsi"/>
        </w:rPr>
        <w:t xml:space="preserve"> for</w:t>
      </w:r>
      <w:r w:rsidR="00D55D3E">
        <w:rPr>
          <w:rFonts w:cstheme="minorHAnsi"/>
        </w:rPr>
        <w:t xml:space="preserve"> space heating. Hence, for AR install type, </w:t>
      </w:r>
      <w:r w:rsidR="0060226A">
        <w:rPr>
          <w:rFonts w:cstheme="minorHAnsi"/>
        </w:rPr>
        <w:t>electric resistance space heater is an eligible baseline</w:t>
      </w:r>
      <w:r w:rsidR="00155D03">
        <w:rPr>
          <w:rFonts w:cstheme="minorHAnsi"/>
        </w:rPr>
        <w:t xml:space="preserve"> for </w:t>
      </w:r>
      <w:r w:rsidR="00184860">
        <w:rPr>
          <w:rFonts w:cstheme="minorHAnsi"/>
        </w:rPr>
        <w:t>the 1</w:t>
      </w:r>
      <w:r w:rsidR="00184860" w:rsidRPr="00184860">
        <w:rPr>
          <w:rFonts w:cstheme="minorHAnsi"/>
          <w:vertAlign w:val="superscript"/>
        </w:rPr>
        <w:t>st</w:t>
      </w:r>
      <w:r w:rsidR="00184860">
        <w:rPr>
          <w:rFonts w:cstheme="minorHAnsi"/>
        </w:rPr>
        <w:t xml:space="preserve"> baseline. </w:t>
      </w:r>
    </w:p>
    <w:p w14:paraId="4123239B" w14:textId="6C283486" w:rsidR="005F4965" w:rsidRPr="00EC1DE9" w:rsidDel="00427574" w:rsidRDefault="005F4965">
      <w:pPr>
        <w:pStyle w:val="eTRMHeading3"/>
        <w:rPr>
          <w:moveFrom w:id="226" w:author="Akhilesh Endurthy" w:date="2020-10-13T11:31:00Z"/>
        </w:rPr>
        <w:pPrChange w:id="227" w:author="Akhilesh Endurthy" w:date="2020-10-13T11:31:00Z">
          <w:pPr/>
        </w:pPrChange>
      </w:pPr>
      <w:moveFromRangeStart w:id="228" w:author="Akhilesh Endurthy" w:date="2020-10-13T11:31:00Z" w:name="move53481093"/>
      <w:moveFrom w:id="229" w:author="Akhilesh Endurthy" w:date="2020-10-13T11:31:00Z">
        <w:r w:rsidRPr="00CF64F5" w:rsidDel="00427574">
          <w:rPr>
            <w:b/>
            <w:bCs/>
          </w:rPr>
          <w:t xml:space="preserve">Capacity of electric resistance </w:t>
        </w:r>
        <w:r w:rsidR="00C378E8" w:rsidRPr="00CF64F5" w:rsidDel="00427574">
          <w:rPr>
            <w:b/>
            <w:bCs/>
          </w:rPr>
          <w:t>heating</w:t>
        </w:r>
        <w:r w:rsidR="00C378E8" w:rsidDel="00427574">
          <w:rPr>
            <w:b/>
            <w:bCs/>
          </w:rPr>
          <w:t xml:space="preserve">. </w:t>
        </w:r>
        <w:r w:rsidR="00C378E8" w:rsidRPr="00CF64F5" w:rsidDel="00427574">
          <w:t xml:space="preserve">CA Building Energy Efficiency Standards </w:t>
        </w:r>
        <w:r w:rsidR="00C378E8" w:rsidDel="00427574">
          <w:t>(</w:t>
        </w:r>
        <w:r w:rsidR="00C378E8" w:rsidRPr="00CF64F5" w:rsidDel="00427574">
          <w:t>Title 24</w:t>
        </w:r>
        <w:r w:rsidR="00C378E8" w:rsidDel="00427574">
          <w:t>)</w:t>
        </w:r>
        <w:r w:rsidR="00A734E2" w:rsidDel="00427574">
          <w:rPr>
            <w:rStyle w:val="FootnoteReference"/>
            <w:rFonts w:cstheme="minorHAnsi"/>
          </w:rPr>
          <w:footnoteReference w:id="16"/>
        </w:r>
        <w:r w:rsidR="00077A28" w:rsidDel="00427574">
          <w:t xml:space="preserve"> at the least from 2005 limits electric resistance heating for space heating to no more than 3kW total capacity for the entire building.</w:t>
        </w:r>
        <w:r w:rsidR="008D1109" w:rsidDel="00427574">
          <w:t xml:space="preserve"> This constraint has been applied while determining the energy</w:t>
        </w:r>
        <w:r w:rsidR="00A62683" w:rsidDel="00427574">
          <w:t xml:space="preserve"> and demand</w:t>
        </w:r>
        <w:r w:rsidR="008D1109" w:rsidDel="00427574">
          <w:t xml:space="preserve"> savings impacts </w:t>
        </w:r>
        <w:r w:rsidR="00A62683" w:rsidDel="00427574">
          <w:t>for</w:t>
        </w:r>
        <w:r w:rsidR="008D1109" w:rsidDel="00427574">
          <w:t xml:space="preserve"> systems with electric resistance heating in the base case. </w:t>
        </w:r>
      </w:moveFrom>
    </w:p>
    <w:p w14:paraId="1EE16D20" w14:textId="77777777" w:rsidR="007D230B" w:rsidRPr="0001609E" w:rsidRDefault="007D230B" w:rsidP="00427574">
      <w:pPr>
        <w:pStyle w:val="eTRMHeading3"/>
      </w:pPr>
      <w:bookmarkStart w:id="233" w:name="_Toc486490851"/>
      <w:bookmarkStart w:id="234" w:name="_Toc486580922"/>
      <w:bookmarkStart w:id="235" w:name="_Toc48723526"/>
      <w:moveFromRangeEnd w:id="228"/>
      <w:r w:rsidRPr="0001609E">
        <w:t>Normalizing Unit</w:t>
      </w:r>
      <w:bookmarkEnd w:id="233"/>
      <w:bookmarkEnd w:id="234"/>
      <w:bookmarkEnd w:id="235"/>
    </w:p>
    <w:p w14:paraId="6BBAF689" w14:textId="77777777" w:rsidR="00FD54F8" w:rsidRDefault="00FD54F8" w:rsidP="00FD54F8">
      <w:r>
        <w:t>Tons of cooling capacity (Cap-tons).</w:t>
      </w:r>
    </w:p>
    <w:p w14:paraId="2F4904E6" w14:textId="63AEC854" w:rsidR="007D230B" w:rsidRDefault="007D230B" w:rsidP="00427574">
      <w:pPr>
        <w:pStyle w:val="eTRMHeading3"/>
      </w:pPr>
      <w:bookmarkStart w:id="236" w:name="_Toc486490852"/>
      <w:bookmarkStart w:id="237" w:name="_Toc486580923"/>
      <w:bookmarkStart w:id="238" w:name="_Toc48723527"/>
      <w:bookmarkStart w:id="239" w:name="_Hlk515365299"/>
      <w:bookmarkStart w:id="240" w:name="_Hlk515878271"/>
      <w:r w:rsidRPr="0001609E">
        <w:t>Program Requirements</w:t>
      </w:r>
      <w:bookmarkEnd w:id="236"/>
      <w:bookmarkEnd w:id="237"/>
      <w:bookmarkEnd w:id="238"/>
      <w:r w:rsidRPr="0001609E">
        <w:t xml:space="preserve"> </w:t>
      </w:r>
    </w:p>
    <w:p w14:paraId="35C16A7E" w14:textId="77777777" w:rsidR="00A107E7" w:rsidRDefault="00A107E7" w:rsidP="00A107E7">
      <w:pPr>
        <w:pStyle w:val="eTRMHeading5"/>
        <w:keepNext/>
        <w:keepLines/>
      </w:pPr>
      <w:bookmarkStart w:id="241" w:name="_Hlk516047641"/>
      <w:bookmarkEnd w:id="239"/>
      <w:r>
        <w:t>Measure Implementation Eligibility</w:t>
      </w:r>
    </w:p>
    <w:p w14:paraId="286724A9" w14:textId="77777777" w:rsidR="00D3532D" w:rsidRDefault="00A107E7" w:rsidP="00A107E7">
      <w:bookmarkStart w:id="242" w:name="_Hlk527543844"/>
      <w:bookmarkStart w:id="243" w:name="_Hlk526859582"/>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below</w:t>
      </w:r>
      <w:r w:rsidRPr="00E35B8D">
        <w:t>.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242"/>
    </w:p>
    <w:p w14:paraId="581F3F69" w14:textId="6C49BA43" w:rsidR="00A107E7" w:rsidRDefault="00D3532D" w:rsidP="00A107E7">
      <w:commentRangeStart w:id="244"/>
      <w:commentRangeStart w:id="245"/>
      <w:r>
        <w:lastRenderedPageBreak/>
        <w:t>Incentivized system capacity is “like-per-like</w:t>
      </w:r>
      <w:r w:rsidR="00CF566C">
        <w:t>.”</w:t>
      </w:r>
      <w:r>
        <w:t xml:space="preserve"> </w:t>
      </w:r>
      <w:commentRangeEnd w:id="244"/>
      <w:r w:rsidR="000F3870">
        <w:rPr>
          <w:rStyle w:val="CommentReference"/>
        </w:rPr>
        <w:commentReference w:id="244"/>
      </w:r>
      <w:commentRangeEnd w:id="245"/>
      <w:r w:rsidR="00004F50">
        <w:rPr>
          <w:rStyle w:val="CommentReference"/>
        </w:rPr>
        <w:commentReference w:id="245"/>
      </w:r>
    </w:p>
    <w:bookmarkEnd w:id="243"/>
    <w:p w14:paraId="41D07E9A" w14:textId="77777777" w:rsidR="00A107E7" w:rsidRPr="00CC4643" w:rsidRDefault="00A107E7" w:rsidP="00A107E7">
      <w:pPr>
        <w:rPr>
          <w:i/>
        </w:rPr>
      </w:pPr>
      <w:r w:rsidRPr="00CC4643">
        <w:rPr>
          <w:i/>
        </w:rPr>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 for some measure offerings by</w:t>
      </w:r>
      <w:r w:rsidRPr="00CC4643">
        <w:rPr>
          <w:i/>
        </w:rPr>
        <w:t xml:space="preserve"> all program administrators.</w:t>
      </w:r>
    </w:p>
    <w:p w14:paraId="4C20D576" w14:textId="4D68E683" w:rsidR="001B426F" w:rsidRPr="0001609E" w:rsidRDefault="001B426F" w:rsidP="00184860">
      <w:pPr>
        <w:pStyle w:val="Caption"/>
      </w:pPr>
      <w:r w:rsidRPr="0001609E">
        <w:t>Implementation Eligibility</w:t>
      </w:r>
    </w:p>
    <w:tbl>
      <w:tblPr>
        <w:tblW w:w="907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024"/>
        <w:gridCol w:w="3024"/>
        <w:gridCol w:w="3024"/>
      </w:tblGrid>
      <w:tr w:rsidR="001B426F" w:rsidRPr="0001609E" w14:paraId="40946250" w14:textId="77777777" w:rsidTr="00212E00">
        <w:trPr>
          <w:trHeight w:val="20"/>
        </w:trPr>
        <w:tc>
          <w:tcPr>
            <w:tcW w:w="3024" w:type="dxa"/>
            <w:shd w:val="clear" w:color="auto" w:fill="F2F2F2" w:themeFill="background1" w:themeFillShade="F2"/>
            <w:noWrap/>
            <w:tcMar>
              <w:top w:w="0" w:type="dxa"/>
              <w:left w:w="108" w:type="dxa"/>
              <w:bottom w:w="0" w:type="dxa"/>
              <w:right w:w="108" w:type="dxa"/>
            </w:tcMar>
            <w:vAlign w:val="bottom"/>
            <w:hideMark/>
          </w:tcPr>
          <w:p w14:paraId="22A9E909" w14:textId="77777777" w:rsidR="001B426F" w:rsidRPr="0001609E" w:rsidRDefault="001B426F" w:rsidP="00B07D4B">
            <w:pPr>
              <w:spacing w:before="0" w:after="0"/>
              <w:rPr>
                <w:b/>
                <w:bCs/>
                <w:sz w:val="20"/>
              </w:rPr>
            </w:pPr>
            <w:r w:rsidRPr="0001609E">
              <w:rPr>
                <w:b/>
                <w:bCs/>
                <w:sz w:val="20"/>
              </w:rPr>
              <w:t>Measure Application Type</w:t>
            </w:r>
          </w:p>
        </w:tc>
        <w:tc>
          <w:tcPr>
            <w:tcW w:w="3024" w:type="dxa"/>
            <w:shd w:val="clear" w:color="auto" w:fill="F2F2F2" w:themeFill="background1" w:themeFillShade="F2"/>
            <w:noWrap/>
            <w:tcMar>
              <w:top w:w="0" w:type="dxa"/>
              <w:left w:w="108" w:type="dxa"/>
              <w:bottom w:w="0" w:type="dxa"/>
              <w:right w:w="108" w:type="dxa"/>
            </w:tcMar>
            <w:vAlign w:val="bottom"/>
            <w:hideMark/>
          </w:tcPr>
          <w:p w14:paraId="6B5DB796" w14:textId="77777777" w:rsidR="001B426F" w:rsidRPr="0001609E" w:rsidRDefault="001B426F" w:rsidP="00B07D4B">
            <w:pPr>
              <w:spacing w:before="0" w:after="0"/>
              <w:rPr>
                <w:b/>
                <w:bCs/>
                <w:sz w:val="20"/>
              </w:rPr>
            </w:pPr>
            <w:r w:rsidRPr="0001609E">
              <w:rPr>
                <w:b/>
                <w:bCs/>
                <w:sz w:val="20"/>
              </w:rPr>
              <w:t>Delivery Type</w:t>
            </w:r>
          </w:p>
        </w:tc>
        <w:tc>
          <w:tcPr>
            <w:tcW w:w="3024" w:type="dxa"/>
            <w:shd w:val="clear" w:color="auto" w:fill="F2F2F2" w:themeFill="background1" w:themeFillShade="F2"/>
            <w:noWrap/>
            <w:tcMar>
              <w:top w:w="0" w:type="dxa"/>
              <w:left w:w="108" w:type="dxa"/>
              <w:bottom w:w="0" w:type="dxa"/>
              <w:right w:w="108" w:type="dxa"/>
            </w:tcMar>
            <w:vAlign w:val="bottom"/>
            <w:hideMark/>
          </w:tcPr>
          <w:p w14:paraId="0558F3FA" w14:textId="77777777" w:rsidR="001B426F" w:rsidRPr="0001609E" w:rsidRDefault="001B426F" w:rsidP="00B07D4B">
            <w:pPr>
              <w:spacing w:before="0" w:after="0"/>
              <w:rPr>
                <w:b/>
                <w:bCs/>
                <w:sz w:val="20"/>
              </w:rPr>
            </w:pPr>
            <w:r w:rsidRPr="0001609E">
              <w:rPr>
                <w:b/>
                <w:bCs/>
                <w:sz w:val="20"/>
              </w:rPr>
              <w:t>Sector</w:t>
            </w:r>
          </w:p>
        </w:tc>
      </w:tr>
      <w:tr w:rsidR="0084623B" w:rsidRPr="0001609E" w14:paraId="76DD43D2" w14:textId="77777777" w:rsidTr="00D47058">
        <w:trPr>
          <w:trHeight w:val="20"/>
        </w:trPr>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818F3B0" w14:textId="43C0CFC0" w:rsidR="0084623B" w:rsidRPr="0001609E" w:rsidRDefault="0084623B" w:rsidP="0084623B">
            <w:pPr>
              <w:spacing w:before="0" w:after="0"/>
              <w:rPr>
                <w:color w:val="000000"/>
                <w:sz w:val="20"/>
              </w:rPr>
            </w:pPr>
            <w:r>
              <w:rPr>
                <w:color w:val="000000"/>
                <w:sz w:val="20"/>
              </w:rPr>
              <w:t>Accelerated replacement</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049825A" w14:textId="77777777" w:rsidR="0084623B" w:rsidRPr="0001609E" w:rsidRDefault="0084623B" w:rsidP="0084623B">
            <w:pPr>
              <w:spacing w:before="0" w:after="0"/>
              <w:rPr>
                <w:color w:val="000000"/>
                <w:sz w:val="20"/>
              </w:rPr>
            </w:pPr>
            <w:proofErr w:type="spellStart"/>
            <w:r>
              <w:rPr>
                <w:color w:val="000000"/>
                <w:sz w:val="20"/>
              </w:rPr>
              <w:t>DnDeemDI</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F1A8140" w14:textId="7F080D8F" w:rsidR="0084623B" w:rsidRPr="0001609E" w:rsidRDefault="0084623B" w:rsidP="0084623B">
            <w:pPr>
              <w:spacing w:before="0" w:after="0"/>
              <w:rPr>
                <w:color w:val="000000"/>
                <w:sz w:val="20"/>
              </w:rPr>
            </w:pPr>
            <w:r>
              <w:rPr>
                <w:color w:val="000000"/>
                <w:sz w:val="20"/>
              </w:rPr>
              <w:t>Res</w:t>
            </w:r>
          </w:p>
        </w:tc>
      </w:tr>
      <w:tr w:rsidR="0084623B" w:rsidRPr="0001609E" w14:paraId="0DFF78D1" w14:textId="77777777" w:rsidTr="00D47058">
        <w:trPr>
          <w:trHeight w:val="20"/>
        </w:trPr>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17FCBBF" w14:textId="2381D77C" w:rsidR="0084623B" w:rsidRDefault="0084623B" w:rsidP="0084623B">
            <w:pPr>
              <w:spacing w:before="0" w:after="0"/>
              <w:rPr>
                <w:color w:val="000000"/>
                <w:sz w:val="20"/>
              </w:rPr>
            </w:pPr>
            <w:r>
              <w:rPr>
                <w:color w:val="000000"/>
                <w:sz w:val="20"/>
              </w:rPr>
              <w:t>Accelerated replacement</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EB82CFD" w14:textId="77777777" w:rsidR="0084623B" w:rsidRDefault="0084623B" w:rsidP="0084623B">
            <w:pPr>
              <w:spacing w:before="0" w:after="0"/>
              <w:rPr>
                <w:color w:val="000000"/>
                <w:sz w:val="20"/>
              </w:rPr>
            </w:pPr>
            <w:proofErr w:type="spellStart"/>
            <w:r>
              <w:rPr>
                <w:color w:val="000000"/>
                <w:sz w:val="20"/>
              </w:rPr>
              <w:t>DnDeemed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AA2AE24" w14:textId="15DFF822" w:rsidR="0084623B" w:rsidRDefault="0084623B" w:rsidP="0084623B">
            <w:pPr>
              <w:spacing w:before="0" w:after="0"/>
              <w:rPr>
                <w:color w:val="000000"/>
                <w:sz w:val="20"/>
              </w:rPr>
            </w:pPr>
            <w:r>
              <w:rPr>
                <w:color w:val="000000"/>
                <w:sz w:val="20"/>
              </w:rPr>
              <w:t>Res</w:t>
            </w:r>
          </w:p>
        </w:tc>
      </w:tr>
      <w:tr w:rsidR="00043342" w:rsidRPr="0001609E" w14:paraId="63E61ECF" w14:textId="77777777" w:rsidTr="00D47058">
        <w:trPr>
          <w:trHeight w:val="20"/>
        </w:trPr>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70AF18D" w14:textId="463B194B" w:rsidR="00043342" w:rsidRDefault="00043342" w:rsidP="00043342">
            <w:pPr>
              <w:spacing w:before="0" w:after="0"/>
              <w:rPr>
                <w:color w:val="000000"/>
                <w:sz w:val="20"/>
              </w:rPr>
            </w:pPr>
            <w:r>
              <w:rPr>
                <w:color w:val="000000"/>
                <w:sz w:val="20"/>
              </w:rPr>
              <w:t>Normal replacement</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9E189DD" w14:textId="4A443AE0" w:rsidR="00043342" w:rsidRDefault="00043342" w:rsidP="00043342">
            <w:pPr>
              <w:spacing w:before="0" w:after="0"/>
              <w:rPr>
                <w:color w:val="000000"/>
                <w:sz w:val="20"/>
              </w:rPr>
            </w:pPr>
            <w:proofErr w:type="spellStart"/>
            <w:r>
              <w:rPr>
                <w:color w:val="000000"/>
                <w:sz w:val="20"/>
              </w:rPr>
              <w:t>UpDeemed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C729C61" w14:textId="5B526FE6" w:rsidR="00043342" w:rsidRDefault="00043342" w:rsidP="00043342">
            <w:pPr>
              <w:spacing w:before="0" w:after="0"/>
              <w:rPr>
                <w:color w:val="000000"/>
                <w:sz w:val="20"/>
              </w:rPr>
            </w:pPr>
            <w:r>
              <w:rPr>
                <w:color w:val="000000"/>
                <w:sz w:val="20"/>
              </w:rPr>
              <w:t>Res</w:t>
            </w:r>
          </w:p>
        </w:tc>
      </w:tr>
      <w:tr w:rsidR="00043342" w:rsidRPr="0001609E" w14:paraId="33FCA03E" w14:textId="77777777" w:rsidTr="00D47058">
        <w:trPr>
          <w:trHeight w:val="20"/>
        </w:trPr>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39171DE" w14:textId="726F612A" w:rsidR="00043342" w:rsidRDefault="00043342" w:rsidP="00043342">
            <w:pPr>
              <w:spacing w:before="0" w:after="0"/>
              <w:rPr>
                <w:color w:val="000000"/>
                <w:sz w:val="20"/>
              </w:rPr>
            </w:pPr>
            <w:r>
              <w:rPr>
                <w:color w:val="000000"/>
                <w:sz w:val="20"/>
              </w:rPr>
              <w:t>Normal replacement</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DCA3022" w14:textId="1DE3E13A" w:rsidR="00043342" w:rsidRDefault="00043342" w:rsidP="00043342">
            <w:pPr>
              <w:spacing w:before="0" w:after="0"/>
              <w:rPr>
                <w:color w:val="000000"/>
                <w:sz w:val="20"/>
              </w:rPr>
            </w:pPr>
            <w:proofErr w:type="spellStart"/>
            <w:r>
              <w:rPr>
                <w:color w:val="000000"/>
                <w:sz w:val="20"/>
              </w:rPr>
              <w:t>DnDeemDI</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0A56411" w14:textId="5E303800" w:rsidR="00043342" w:rsidRDefault="00043342" w:rsidP="00043342">
            <w:pPr>
              <w:spacing w:before="0" w:after="0"/>
              <w:rPr>
                <w:color w:val="000000"/>
                <w:sz w:val="20"/>
              </w:rPr>
            </w:pPr>
            <w:r>
              <w:rPr>
                <w:color w:val="000000"/>
                <w:sz w:val="20"/>
              </w:rPr>
              <w:t>Res</w:t>
            </w:r>
          </w:p>
        </w:tc>
      </w:tr>
      <w:tr w:rsidR="00043342" w:rsidRPr="0001609E" w14:paraId="43DC183D" w14:textId="77777777" w:rsidTr="00D47058">
        <w:trPr>
          <w:trHeight w:val="20"/>
        </w:trPr>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C596B14" w14:textId="3CD51C58" w:rsidR="00043342" w:rsidRDefault="00043342" w:rsidP="00043342">
            <w:pPr>
              <w:spacing w:before="0" w:after="0"/>
              <w:rPr>
                <w:color w:val="000000"/>
                <w:sz w:val="20"/>
              </w:rPr>
            </w:pPr>
            <w:r>
              <w:rPr>
                <w:color w:val="000000"/>
                <w:sz w:val="20"/>
              </w:rPr>
              <w:t>Normal replacement</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D6DAC58" w14:textId="2D2B3A29" w:rsidR="00043342" w:rsidRDefault="00043342" w:rsidP="00043342">
            <w:pPr>
              <w:spacing w:before="0" w:after="0"/>
              <w:rPr>
                <w:color w:val="000000"/>
                <w:sz w:val="20"/>
              </w:rPr>
            </w:pPr>
            <w:proofErr w:type="spellStart"/>
            <w:r>
              <w:rPr>
                <w:color w:val="000000"/>
                <w:sz w:val="20"/>
              </w:rPr>
              <w:t>DnDeemed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37969C8" w14:textId="11E269D5" w:rsidR="00043342" w:rsidRDefault="00043342" w:rsidP="00043342">
            <w:pPr>
              <w:spacing w:before="0" w:after="0"/>
              <w:rPr>
                <w:color w:val="000000"/>
                <w:sz w:val="20"/>
              </w:rPr>
            </w:pPr>
            <w:r>
              <w:rPr>
                <w:color w:val="000000"/>
                <w:sz w:val="20"/>
              </w:rPr>
              <w:t>Res</w:t>
            </w:r>
          </w:p>
        </w:tc>
      </w:tr>
      <w:tr w:rsidR="00E23CB5" w:rsidRPr="0001609E" w14:paraId="3226A259" w14:textId="77777777" w:rsidTr="00D47058">
        <w:trPr>
          <w:trHeight w:val="20"/>
        </w:trPr>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57C828D" w14:textId="445A4B66" w:rsidR="00E23CB5" w:rsidRDefault="00E23CB5" w:rsidP="00E23CB5">
            <w:pPr>
              <w:spacing w:before="0" w:after="0"/>
              <w:rPr>
                <w:color w:val="000000"/>
                <w:sz w:val="20"/>
              </w:rPr>
            </w:pPr>
            <w:r>
              <w:rPr>
                <w:color w:val="000000"/>
                <w:sz w:val="20"/>
              </w:rPr>
              <w:t>New construction</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4A93A9C" w14:textId="570B536E" w:rsidR="00E23CB5" w:rsidRDefault="00E23CB5" w:rsidP="00E23CB5">
            <w:pPr>
              <w:spacing w:before="0" w:after="0"/>
              <w:rPr>
                <w:color w:val="000000"/>
                <w:sz w:val="20"/>
              </w:rPr>
            </w:pPr>
            <w:proofErr w:type="spellStart"/>
            <w:r>
              <w:rPr>
                <w:color w:val="000000"/>
                <w:sz w:val="20"/>
              </w:rPr>
              <w:t>UpDeemed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B3A2EE9" w14:textId="688C98D2" w:rsidR="00E23CB5" w:rsidRDefault="00E23CB5" w:rsidP="00E23CB5">
            <w:pPr>
              <w:spacing w:before="0" w:after="0"/>
              <w:rPr>
                <w:color w:val="000000"/>
                <w:sz w:val="20"/>
              </w:rPr>
            </w:pPr>
            <w:r>
              <w:rPr>
                <w:color w:val="000000"/>
                <w:sz w:val="20"/>
              </w:rPr>
              <w:t>Res</w:t>
            </w:r>
          </w:p>
        </w:tc>
      </w:tr>
      <w:tr w:rsidR="00E23CB5" w:rsidRPr="0001609E" w14:paraId="0F8DF99E" w14:textId="77777777" w:rsidTr="00D47058">
        <w:trPr>
          <w:trHeight w:val="20"/>
        </w:trPr>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85A30EF" w14:textId="54ADD50D" w:rsidR="00E23CB5" w:rsidRDefault="00E23CB5" w:rsidP="00E23CB5">
            <w:pPr>
              <w:spacing w:before="0" w:after="0"/>
              <w:rPr>
                <w:color w:val="000000"/>
                <w:sz w:val="20"/>
              </w:rPr>
            </w:pPr>
            <w:r>
              <w:rPr>
                <w:color w:val="000000"/>
                <w:sz w:val="20"/>
              </w:rPr>
              <w:t>New construction</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71433D6" w14:textId="2BD32579" w:rsidR="00E23CB5" w:rsidRDefault="00E23CB5" w:rsidP="00E23CB5">
            <w:pPr>
              <w:spacing w:before="0" w:after="0"/>
              <w:rPr>
                <w:color w:val="000000"/>
                <w:sz w:val="20"/>
              </w:rPr>
            </w:pPr>
            <w:proofErr w:type="spellStart"/>
            <w:r>
              <w:rPr>
                <w:color w:val="000000"/>
                <w:sz w:val="20"/>
              </w:rPr>
              <w:t>DnDeemDI</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D1591FB" w14:textId="5E514CF3" w:rsidR="00E23CB5" w:rsidRDefault="00E23CB5" w:rsidP="00E23CB5">
            <w:pPr>
              <w:spacing w:before="0" w:after="0"/>
              <w:rPr>
                <w:color w:val="000000"/>
                <w:sz w:val="20"/>
              </w:rPr>
            </w:pPr>
            <w:r>
              <w:rPr>
                <w:color w:val="000000"/>
                <w:sz w:val="20"/>
              </w:rPr>
              <w:t>Res</w:t>
            </w:r>
          </w:p>
        </w:tc>
      </w:tr>
      <w:tr w:rsidR="00E23CB5" w:rsidRPr="0001609E" w14:paraId="2C2B10D1" w14:textId="77777777" w:rsidTr="00D47058">
        <w:trPr>
          <w:trHeight w:val="20"/>
        </w:trPr>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20EA96D" w14:textId="0B30ECEF" w:rsidR="00E23CB5" w:rsidRDefault="00E23CB5" w:rsidP="00E23CB5">
            <w:pPr>
              <w:spacing w:before="0" w:after="0"/>
              <w:rPr>
                <w:color w:val="000000"/>
                <w:sz w:val="20"/>
              </w:rPr>
            </w:pPr>
            <w:r>
              <w:rPr>
                <w:color w:val="000000"/>
                <w:sz w:val="20"/>
              </w:rPr>
              <w:t>New construction</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7866AA1" w14:textId="6EFE397B" w:rsidR="00E23CB5" w:rsidRDefault="00E23CB5" w:rsidP="00E23CB5">
            <w:pPr>
              <w:spacing w:before="0" w:after="0"/>
              <w:rPr>
                <w:color w:val="000000"/>
                <w:sz w:val="20"/>
              </w:rPr>
            </w:pPr>
            <w:proofErr w:type="spellStart"/>
            <w:r>
              <w:rPr>
                <w:color w:val="000000"/>
                <w:sz w:val="20"/>
              </w:rPr>
              <w:t>DnDeemed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AB56686" w14:textId="29F0076A" w:rsidR="00E23CB5" w:rsidRDefault="00E23CB5" w:rsidP="00E23CB5">
            <w:pPr>
              <w:spacing w:before="0" w:after="0"/>
              <w:rPr>
                <w:color w:val="000000"/>
                <w:sz w:val="20"/>
              </w:rPr>
            </w:pPr>
            <w:r>
              <w:rPr>
                <w:color w:val="000000"/>
                <w:sz w:val="20"/>
              </w:rPr>
              <w:t>Res</w:t>
            </w:r>
          </w:p>
        </w:tc>
      </w:tr>
    </w:tbl>
    <w:p w14:paraId="63EDC7EC" w14:textId="77777777" w:rsidR="00EA568E" w:rsidRDefault="00EA568E" w:rsidP="00EA568E">
      <w:pPr>
        <w:spacing w:before="0" w:after="0"/>
      </w:pPr>
    </w:p>
    <w:p w14:paraId="071B8AFF" w14:textId="0E04640F" w:rsidR="005E28DC" w:rsidRDefault="00C46BC1">
      <w:pPr>
        <w:spacing w:before="0" w:after="0"/>
      </w:pPr>
      <w:commentRangeStart w:id="246"/>
      <w:commentRangeStart w:id="247"/>
      <w:commentRangeStart w:id="248"/>
      <w:r>
        <w:t>F</w:t>
      </w:r>
      <w:r w:rsidR="00CB3493">
        <w:t xml:space="preserve">or </w:t>
      </w:r>
      <w:r w:rsidR="00CB3493" w:rsidRPr="002751E9">
        <w:t>mid-stream deliver</w:t>
      </w:r>
      <w:r>
        <w:t>ies</w:t>
      </w:r>
      <w:r w:rsidR="00162012">
        <w:t xml:space="preserve"> for normal replacement</w:t>
      </w:r>
      <w:commentRangeEnd w:id="246"/>
      <w:r w:rsidR="000F3870">
        <w:rPr>
          <w:rStyle w:val="CommentReference"/>
        </w:rPr>
        <w:commentReference w:id="246"/>
      </w:r>
      <w:commentRangeEnd w:id="247"/>
      <w:r w:rsidR="00004F50">
        <w:rPr>
          <w:rStyle w:val="CommentReference"/>
        </w:rPr>
        <w:commentReference w:id="247"/>
      </w:r>
      <w:commentRangeEnd w:id="248"/>
      <w:r w:rsidR="00F62898">
        <w:rPr>
          <w:rStyle w:val="CommentReference"/>
        </w:rPr>
        <w:commentReference w:id="248"/>
      </w:r>
      <w:r w:rsidR="00CB3493">
        <w:t>, the implementer sh</w:t>
      </w:r>
      <w:r w:rsidR="00551704">
        <w:t xml:space="preserve">all </w:t>
      </w:r>
      <w:r w:rsidR="00CB3493">
        <w:t>provide the</w:t>
      </w:r>
      <w:r w:rsidR="004735AE">
        <w:t xml:space="preserve"> retailer or distribution location where the product was sold</w:t>
      </w:r>
      <w:r w:rsidR="00BF6EAC">
        <w:t xml:space="preserve"> and</w:t>
      </w:r>
      <w:r>
        <w:t xml:space="preserve"> the product’s </w:t>
      </w:r>
      <w:r w:rsidR="00F66428">
        <w:t>rated capacity</w:t>
      </w:r>
      <w:r>
        <w:t xml:space="preserve"> (e.g., tons) and cooling and heating rated efficiencies (SEER/HSPF)</w:t>
      </w:r>
      <w:r w:rsidR="00BF6EAC">
        <w:t xml:space="preserve">.  </w:t>
      </w:r>
      <w:r w:rsidR="00BF6EAC" w:rsidRPr="00F62898">
        <w:rPr>
          <w:highlight w:val="yellow"/>
          <w:rPrChange w:id="249" w:author="Andres Fergadiotti" w:date="2020-10-16T13:46:00Z">
            <w:rPr/>
          </w:rPrChange>
        </w:rPr>
        <w:t xml:space="preserve">Additionally, </w:t>
      </w:r>
      <w:r w:rsidRPr="00F62898">
        <w:rPr>
          <w:highlight w:val="yellow"/>
          <w:rPrChange w:id="250" w:author="Andres Fergadiotti" w:date="2020-10-16T13:46:00Z">
            <w:rPr/>
          </w:rPrChange>
        </w:rPr>
        <w:t xml:space="preserve">the </w:t>
      </w:r>
      <w:r w:rsidR="00BF6EAC" w:rsidRPr="00F62898">
        <w:rPr>
          <w:highlight w:val="yellow"/>
          <w:rPrChange w:id="251" w:author="Andres Fergadiotti" w:date="2020-10-16T13:46:00Z">
            <w:rPr/>
          </w:rPrChange>
        </w:rPr>
        <w:t>implementer</w:t>
      </w:r>
      <w:r w:rsidR="00BB3A6B" w:rsidRPr="00F62898">
        <w:rPr>
          <w:highlight w:val="yellow"/>
          <w:rPrChange w:id="252" w:author="Andres Fergadiotti" w:date="2020-10-16T13:46:00Z">
            <w:rPr/>
          </w:rPrChange>
        </w:rPr>
        <w:t xml:space="preserve"> is </w:t>
      </w:r>
      <w:r w:rsidR="00E341A2" w:rsidRPr="00F62898">
        <w:rPr>
          <w:highlight w:val="yellow"/>
          <w:rPrChange w:id="253" w:author="Andres Fergadiotti" w:date="2020-10-16T13:46:00Z">
            <w:rPr/>
          </w:rPrChange>
        </w:rPr>
        <w:t>required</w:t>
      </w:r>
      <w:r w:rsidR="00BF6EAC" w:rsidRPr="00F62898">
        <w:rPr>
          <w:highlight w:val="yellow"/>
          <w:rPrChange w:id="254" w:author="Andres Fergadiotti" w:date="2020-10-16T13:46:00Z">
            <w:rPr/>
          </w:rPrChange>
        </w:rPr>
        <w:t xml:space="preserve"> to </w:t>
      </w:r>
      <w:r w:rsidRPr="00F62898">
        <w:rPr>
          <w:highlight w:val="yellow"/>
          <w:rPrChange w:id="255" w:author="Andres Fergadiotti" w:date="2020-10-16T13:46:00Z">
            <w:rPr/>
          </w:rPrChange>
        </w:rPr>
        <w:t>document</w:t>
      </w:r>
      <w:r w:rsidR="00B00560" w:rsidRPr="00F62898">
        <w:rPr>
          <w:highlight w:val="yellow"/>
          <w:rPrChange w:id="256" w:author="Andres Fergadiotti" w:date="2020-10-16T13:46:00Z">
            <w:rPr/>
          </w:rPrChange>
        </w:rPr>
        <w:t xml:space="preserve"> and track the </w:t>
      </w:r>
      <w:r w:rsidRPr="00F62898">
        <w:rPr>
          <w:highlight w:val="yellow"/>
          <w:rPrChange w:id="257" w:author="Andres Fergadiotti" w:date="2020-10-16T13:46:00Z">
            <w:rPr/>
          </w:rPrChange>
        </w:rPr>
        <w:t>Residential building type</w:t>
      </w:r>
      <w:r w:rsidR="00FD02B3" w:rsidRPr="00F62898">
        <w:rPr>
          <w:highlight w:val="yellow"/>
          <w:rPrChange w:id="258" w:author="Andres Fergadiotti" w:date="2020-10-16T13:46:00Z">
            <w:rPr/>
          </w:rPrChange>
        </w:rPr>
        <w:t xml:space="preserve"> and existing HVAC type</w:t>
      </w:r>
      <w:r w:rsidRPr="00F62898">
        <w:rPr>
          <w:highlight w:val="yellow"/>
          <w:rPrChange w:id="259" w:author="Andres Fergadiotti" w:date="2020-10-16T13:46:00Z">
            <w:rPr/>
          </w:rPrChange>
        </w:rPr>
        <w:t xml:space="preserve"> </w:t>
      </w:r>
      <w:r w:rsidR="00C425AD" w:rsidRPr="00F62898">
        <w:rPr>
          <w:highlight w:val="yellow"/>
          <w:rPrChange w:id="260" w:author="Andres Fergadiotti" w:date="2020-10-16T13:46:00Z">
            <w:rPr/>
          </w:rPrChange>
        </w:rPr>
        <w:t xml:space="preserve">(room unit or ductless unit) </w:t>
      </w:r>
      <w:r w:rsidRPr="00F62898">
        <w:rPr>
          <w:highlight w:val="yellow"/>
          <w:rPrChange w:id="261" w:author="Andres Fergadiotti" w:date="2020-10-16T13:46:00Z">
            <w:rPr/>
          </w:rPrChange>
        </w:rPr>
        <w:t>where the product will be installed</w:t>
      </w:r>
      <w:r w:rsidR="00CF566C">
        <w:t xml:space="preserve">. </w:t>
      </w:r>
      <w:r>
        <w:t xml:space="preserve"> </w:t>
      </w:r>
      <w:r w:rsidR="00EA435E">
        <w:t xml:space="preserve">Measure IDs U through X are applicable for room units and </w:t>
      </w:r>
      <w:r w:rsidR="00B46A27">
        <w:t xml:space="preserve">Y through AB are applicable for ductless units. </w:t>
      </w:r>
    </w:p>
    <w:p w14:paraId="52B3C0B4" w14:textId="54F48FC8" w:rsidR="00D47FA3" w:rsidRDefault="00D47FA3" w:rsidP="00D47FA3">
      <w:pPr>
        <w:spacing w:before="0" w:after="0"/>
      </w:pPr>
    </w:p>
    <w:p w14:paraId="0F553BA4" w14:textId="6FC47A7F" w:rsidR="005B434F" w:rsidRPr="00CF64F5" w:rsidRDefault="00FD02B3" w:rsidP="00CF64F5">
      <w:pPr>
        <w:spacing w:before="0" w:after="0"/>
        <w:rPr>
          <w:b/>
          <w:bCs/>
        </w:rPr>
      </w:pPr>
      <w:r w:rsidRPr="00F62898">
        <w:rPr>
          <w:b/>
          <w:bCs/>
          <w:highlight w:val="yellow"/>
          <w:rPrChange w:id="262" w:author="Andres Fergadiotti" w:date="2020-10-16T13:48:00Z">
            <w:rPr>
              <w:b/>
              <w:bCs/>
            </w:rPr>
          </w:rPrChange>
        </w:rPr>
        <w:t>In cases where the existing HVAC type c</w:t>
      </w:r>
      <w:r w:rsidR="00162012" w:rsidRPr="00F62898">
        <w:rPr>
          <w:b/>
          <w:bCs/>
          <w:highlight w:val="yellow"/>
          <w:rPrChange w:id="263" w:author="Andres Fergadiotti" w:date="2020-10-16T13:48:00Z">
            <w:rPr>
              <w:b/>
              <w:bCs/>
            </w:rPr>
          </w:rPrChange>
        </w:rPr>
        <w:t>annot</w:t>
      </w:r>
      <w:r w:rsidRPr="00F62898">
        <w:rPr>
          <w:b/>
          <w:bCs/>
          <w:highlight w:val="yellow"/>
          <w:rPrChange w:id="264" w:author="Andres Fergadiotti" w:date="2020-10-16T13:48:00Z">
            <w:rPr>
              <w:b/>
              <w:bCs/>
            </w:rPr>
          </w:rPrChange>
        </w:rPr>
        <w:t xml:space="preserve"> not be </w:t>
      </w:r>
      <w:ins w:id="265" w:author="Andres Fergadiotti" w:date="2020-10-16T13:49:00Z">
        <w:r w:rsidR="00F62898">
          <w:rPr>
            <w:b/>
            <w:bCs/>
            <w:highlight w:val="yellow"/>
          </w:rPr>
          <w:t xml:space="preserve">verified and </w:t>
        </w:r>
      </w:ins>
      <w:r w:rsidRPr="00F62898">
        <w:rPr>
          <w:b/>
          <w:bCs/>
          <w:highlight w:val="yellow"/>
          <w:rPrChange w:id="266" w:author="Andres Fergadiotti" w:date="2020-10-16T13:48:00Z">
            <w:rPr>
              <w:b/>
              <w:bCs/>
            </w:rPr>
          </w:rPrChange>
        </w:rPr>
        <w:t>collecte</w:t>
      </w:r>
      <w:r w:rsidR="000A6182" w:rsidRPr="00F62898">
        <w:rPr>
          <w:b/>
          <w:bCs/>
          <w:highlight w:val="yellow"/>
          <w:rPrChange w:id="267" w:author="Andres Fergadiotti" w:date="2020-10-16T13:48:00Z">
            <w:rPr>
              <w:b/>
              <w:bCs/>
            </w:rPr>
          </w:rPrChange>
        </w:rPr>
        <w:t xml:space="preserve">d such as </w:t>
      </w:r>
      <w:r w:rsidR="00F90E6B" w:rsidRPr="00F62898">
        <w:rPr>
          <w:b/>
          <w:bCs/>
          <w:highlight w:val="yellow"/>
          <w:rPrChange w:id="268" w:author="Andres Fergadiotti" w:date="2020-10-16T13:48:00Z">
            <w:rPr>
              <w:b/>
              <w:bCs/>
            </w:rPr>
          </w:rPrChange>
        </w:rPr>
        <w:t xml:space="preserve">Midstream/Upstream, measure savings shall be defaulted to </w:t>
      </w:r>
      <w:ins w:id="269" w:author="Ramirez, Bob" w:date="2020-09-10T20:46:00Z">
        <w:r w:rsidR="00B656AB" w:rsidRPr="00F62898">
          <w:rPr>
            <w:b/>
            <w:bCs/>
            <w:highlight w:val="yellow"/>
            <w:rPrChange w:id="270" w:author="Andres Fergadiotti" w:date="2020-10-16T13:48:00Z">
              <w:rPr>
                <w:b/>
                <w:bCs/>
              </w:rPr>
            </w:rPrChange>
          </w:rPr>
          <w:t xml:space="preserve">Normal Replacement </w:t>
        </w:r>
      </w:ins>
      <w:r w:rsidR="00F90E6B" w:rsidRPr="00F62898">
        <w:rPr>
          <w:b/>
          <w:bCs/>
          <w:highlight w:val="yellow"/>
          <w:rPrChange w:id="271" w:author="Andres Fergadiotti" w:date="2020-10-16T13:48:00Z">
            <w:rPr>
              <w:b/>
              <w:bCs/>
            </w:rPr>
          </w:rPrChange>
        </w:rPr>
        <w:t xml:space="preserve">measure replacing less efficient </w:t>
      </w:r>
      <w:r w:rsidR="00532E65" w:rsidRPr="00F62898">
        <w:rPr>
          <w:b/>
          <w:bCs/>
          <w:highlight w:val="yellow"/>
          <w:rPrChange w:id="272" w:author="Andres Fergadiotti" w:date="2020-10-16T13:48:00Z">
            <w:rPr>
              <w:b/>
              <w:bCs/>
            </w:rPr>
          </w:rPrChange>
        </w:rPr>
        <w:t>ductless h</w:t>
      </w:r>
      <w:r w:rsidR="00F90E6B" w:rsidRPr="00F62898">
        <w:rPr>
          <w:b/>
          <w:bCs/>
          <w:highlight w:val="yellow"/>
          <w:rPrChange w:id="273" w:author="Andres Fergadiotti" w:date="2020-10-16T13:48:00Z">
            <w:rPr>
              <w:b/>
              <w:bCs/>
            </w:rPr>
          </w:rPrChange>
        </w:rPr>
        <w:t xml:space="preserve">eat </w:t>
      </w:r>
      <w:r w:rsidR="00532E65" w:rsidRPr="00F62898">
        <w:rPr>
          <w:b/>
          <w:bCs/>
          <w:highlight w:val="yellow"/>
          <w:rPrChange w:id="274" w:author="Andres Fergadiotti" w:date="2020-10-16T13:48:00Z">
            <w:rPr>
              <w:b/>
              <w:bCs/>
            </w:rPr>
          </w:rPrChange>
        </w:rPr>
        <w:t>p</w:t>
      </w:r>
      <w:r w:rsidR="00F90E6B" w:rsidRPr="00F62898">
        <w:rPr>
          <w:b/>
          <w:bCs/>
          <w:highlight w:val="yellow"/>
          <w:rPrChange w:id="275" w:author="Andres Fergadiotti" w:date="2020-10-16T13:48:00Z">
            <w:rPr>
              <w:b/>
              <w:bCs/>
            </w:rPr>
          </w:rPrChange>
        </w:rPr>
        <w:t>ump (</w:t>
      </w:r>
      <w:r w:rsidR="00A52286" w:rsidRPr="00F62898">
        <w:rPr>
          <w:b/>
          <w:bCs/>
          <w:highlight w:val="yellow"/>
          <w:rPrChange w:id="276" w:author="Andres Fergadiotti" w:date="2020-10-16T13:48:00Z">
            <w:rPr>
              <w:b/>
              <w:bCs/>
            </w:rPr>
          </w:rPrChange>
        </w:rPr>
        <w:t xml:space="preserve">Measures </w:t>
      </w:r>
      <w:r w:rsidR="00633525" w:rsidRPr="00F62898">
        <w:rPr>
          <w:b/>
          <w:bCs/>
          <w:highlight w:val="yellow"/>
          <w:rPrChange w:id="277" w:author="Andres Fergadiotti" w:date="2020-10-16T13:48:00Z">
            <w:rPr>
              <w:b/>
              <w:bCs/>
            </w:rPr>
          </w:rPrChange>
        </w:rPr>
        <w:t>Y</w:t>
      </w:r>
      <w:r w:rsidR="00A52286" w:rsidRPr="00F62898">
        <w:rPr>
          <w:b/>
          <w:bCs/>
          <w:highlight w:val="yellow"/>
          <w:rPrChange w:id="278" w:author="Andres Fergadiotti" w:date="2020-10-16T13:48:00Z">
            <w:rPr>
              <w:b/>
              <w:bCs/>
            </w:rPr>
          </w:rPrChange>
        </w:rPr>
        <w:t xml:space="preserve"> through A</w:t>
      </w:r>
      <w:r w:rsidR="00633525" w:rsidRPr="00F62898">
        <w:rPr>
          <w:b/>
          <w:bCs/>
          <w:highlight w:val="yellow"/>
          <w:rPrChange w:id="279" w:author="Andres Fergadiotti" w:date="2020-10-16T13:48:00Z">
            <w:rPr>
              <w:b/>
              <w:bCs/>
            </w:rPr>
          </w:rPrChange>
        </w:rPr>
        <w:t xml:space="preserve">B </w:t>
      </w:r>
      <w:r w:rsidR="000269EC" w:rsidRPr="00F62898">
        <w:rPr>
          <w:b/>
          <w:bCs/>
          <w:highlight w:val="yellow"/>
          <w:rPrChange w:id="280" w:author="Andres Fergadiotti" w:date="2020-10-16T13:48:00Z">
            <w:rPr>
              <w:b/>
              <w:bCs/>
            </w:rPr>
          </w:rPrChange>
        </w:rPr>
        <w:t>from Measure Case Specification table</w:t>
      </w:r>
      <w:del w:id="281" w:author="Andres Fergadiotti" w:date="2020-10-16T13:50:00Z">
        <w:r w:rsidR="000269EC" w:rsidRPr="00F62898" w:rsidDel="00F62898">
          <w:rPr>
            <w:b/>
            <w:bCs/>
            <w:highlight w:val="yellow"/>
            <w:rPrChange w:id="282" w:author="Andres Fergadiotti" w:date="2020-10-16T13:48:00Z">
              <w:rPr>
                <w:b/>
                <w:bCs/>
              </w:rPr>
            </w:rPrChange>
          </w:rPr>
          <w:delText>.</w:delText>
        </w:r>
      </w:del>
      <w:r w:rsidR="00F90E6B" w:rsidRPr="00F62898">
        <w:rPr>
          <w:b/>
          <w:bCs/>
          <w:highlight w:val="yellow"/>
          <w:rPrChange w:id="283" w:author="Andres Fergadiotti" w:date="2020-10-16T13:48:00Z">
            <w:rPr>
              <w:b/>
              <w:bCs/>
            </w:rPr>
          </w:rPrChange>
        </w:rPr>
        <w:t>)</w:t>
      </w:r>
      <w:ins w:id="284" w:author="Andres Fergadiotti" w:date="2020-10-16T13:50:00Z">
        <w:r w:rsidR="00F62898">
          <w:rPr>
            <w:b/>
            <w:bCs/>
          </w:rPr>
          <w:t>.</w:t>
        </w:r>
      </w:ins>
      <w:r w:rsidR="003C41C5" w:rsidRPr="00CF64F5">
        <w:rPr>
          <w:b/>
          <w:bCs/>
        </w:rPr>
        <w:t xml:space="preserve"> </w:t>
      </w:r>
    </w:p>
    <w:p w14:paraId="488DBE80" w14:textId="77777777" w:rsidR="00EA568E" w:rsidRPr="00F90E6B" w:rsidRDefault="00EA568E" w:rsidP="00EA568E">
      <w:pPr>
        <w:spacing w:before="0" w:after="0"/>
        <w:rPr>
          <w:rFonts w:cstheme="minorHAnsi"/>
          <w:szCs w:val="20"/>
          <w:highlight w:val="yellow"/>
        </w:rPr>
      </w:pPr>
    </w:p>
    <w:p w14:paraId="24210F1B" w14:textId="5169719A" w:rsidR="00EA568E" w:rsidRDefault="00185169" w:rsidP="00CF64F5">
      <w:pPr>
        <w:spacing w:before="0" w:after="0"/>
        <w:rPr>
          <w:rFonts w:cstheme="minorHAnsi"/>
          <w:szCs w:val="20"/>
        </w:rPr>
      </w:pPr>
      <w:r w:rsidRPr="00F62898">
        <w:rPr>
          <w:rFonts w:cstheme="minorHAnsi"/>
          <w:szCs w:val="20"/>
          <w:highlight w:val="yellow"/>
          <w:rPrChange w:id="285" w:author="Andres Fergadiotti" w:date="2020-10-16T13:50:00Z">
            <w:rPr>
              <w:rFonts w:cstheme="minorHAnsi"/>
              <w:szCs w:val="20"/>
            </w:rPr>
          </w:rPrChange>
        </w:rPr>
        <w:t xml:space="preserve">If the </w:t>
      </w:r>
      <w:r w:rsidR="00293E7E" w:rsidRPr="00F62898">
        <w:rPr>
          <w:rFonts w:cstheme="minorHAnsi"/>
          <w:szCs w:val="20"/>
          <w:highlight w:val="yellow"/>
          <w:rPrChange w:id="286" w:author="Andres Fergadiotti" w:date="2020-10-16T13:50:00Z">
            <w:rPr>
              <w:rFonts w:cstheme="minorHAnsi"/>
              <w:szCs w:val="20"/>
            </w:rPr>
          </w:rPrChange>
        </w:rPr>
        <w:t xml:space="preserve">installed </w:t>
      </w:r>
      <w:r w:rsidRPr="00F62898">
        <w:rPr>
          <w:rFonts w:cstheme="minorHAnsi"/>
          <w:szCs w:val="20"/>
          <w:highlight w:val="yellow"/>
          <w:rPrChange w:id="287" w:author="Andres Fergadiotti" w:date="2020-10-16T13:50:00Z">
            <w:rPr>
              <w:rFonts w:cstheme="minorHAnsi"/>
              <w:szCs w:val="20"/>
            </w:rPr>
          </w:rPrChange>
        </w:rPr>
        <w:t xml:space="preserve">unit’s </w:t>
      </w:r>
      <w:ins w:id="288" w:author="Andres Fergadiotti" w:date="2020-10-16T13:50:00Z">
        <w:r w:rsidR="00F62898" w:rsidRPr="00F62898">
          <w:rPr>
            <w:rFonts w:cstheme="minorHAnsi"/>
            <w:szCs w:val="20"/>
            <w:highlight w:val="yellow"/>
            <w:rPrChange w:id="289" w:author="Andres Fergadiotti" w:date="2020-10-16T13:50:00Z">
              <w:rPr>
                <w:rFonts w:cstheme="minorHAnsi"/>
                <w:szCs w:val="20"/>
              </w:rPr>
            </w:rPrChange>
          </w:rPr>
          <w:t xml:space="preserve">rated </w:t>
        </w:r>
      </w:ins>
      <w:r w:rsidRPr="00F62898">
        <w:rPr>
          <w:rFonts w:cstheme="minorHAnsi"/>
          <w:szCs w:val="20"/>
          <w:highlight w:val="yellow"/>
          <w:rPrChange w:id="290" w:author="Andres Fergadiotti" w:date="2020-10-16T13:50:00Z">
            <w:rPr>
              <w:rFonts w:cstheme="minorHAnsi"/>
              <w:szCs w:val="20"/>
            </w:rPr>
          </w:rPrChange>
        </w:rPr>
        <w:t>cooling capacity is higher or lower than the existing/ replaced capacity</w:t>
      </w:r>
      <w:r w:rsidR="00026172" w:rsidRPr="00F62898">
        <w:rPr>
          <w:rFonts w:cstheme="minorHAnsi"/>
          <w:szCs w:val="20"/>
          <w:highlight w:val="yellow"/>
          <w:rPrChange w:id="291" w:author="Andres Fergadiotti" w:date="2020-10-16T13:50:00Z">
            <w:rPr>
              <w:rFonts w:cstheme="minorHAnsi"/>
              <w:szCs w:val="20"/>
            </w:rPr>
          </w:rPrChange>
        </w:rPr>
        <w:t xml:space="preserve"> </w:t>
      </w:r>
      <w:r w:rsidR="006220E1" w:rsidRPr="00F62898">
        <w:rPr>
          <w:rFonts w:cstheme="minorHAnsi"/>
          <w:szCs w:val="20"/>
          <w:highlight w:val="yellow"/>
          <w:rPrChange w:id="292" w:author="Andres Fergadiotti" w:date="2020-10-16T13:50:00Z">
            <w:rPr>
              <w:rFonts w:cstheme="minorHAnsi"/>
              <w:szCs w:val="20"/>
            </w:rPr>
          </w:rPrChange>
        </w:rPr>
        <w:t>OR</w:t>
      </w:r>
      <w:r w:rsidR="00026172" w:rsidRPr="00F62898">
        <w:rPr>
          <w:rFonts w:cstheme="minorHAnsi"/>
          <w:szCs w:val="20"/>
          <w:highlight w:val="yellow"/>
          <w:rPrChange w:id="293" w:author="Andres Fergadiotti" w:date="2020-10-16T13:50:00Z">
            <w:rPr>
              <w:rFonts w:cstheme="minorHAnsi"/>
              <w:szCs w:val="20"/>
            </w:rPr>
          </w:rPrChange>
        </w:rPr>
        <w:t xml:space="preserve"> for cases in which existing system capacity cannot be validated</w:t>
      </w:r>
      <w:r w:rsidRPr="00F62898">
        <w:rPr>
          <w:rFonts w:cstheme="minorHAnsi"/>
          <w:szCs w:val="20"/>
          <w:highlight w:val="yellow"/>
          <w:rPrChange w:id="294" w:author="Andres Fergadiotti" w:date="2020-10-16T13:50:00Z">
            <w:rPr>
              <w:rFonts w:cstheme="minorHAnsi"/>
              <w:szCs w:val="20"/>
            </w:rPr>
          </w:rPrChange>
        </w:rPr>
        <w:t xml:space="preserve">, the measure </w:t>
      </w:r>
      <w:r w:rsidR="00026172" w:rsidRPr="00F62898">
        <w:rPr>
          <w:rFonts w:cstheme="minorHAnsi"/>
          <w:szCs w:val="20"/>
          <w:highlight w:val="yellow"/>
          <w:rPrChange w:id="295" w:author="Andres Fergadiotti" w:date="2020-10-16T13:50:00Z">
            <w:rPr>
              <w:rFonts w:cstheme="minorHAnsi"/>
              <w:szCs w:val="20"/>
            </w:rPr>
          </w:rPrChange>
        </w:rPr>
        <w:t>shall</w:t>
      </w:r>
      <w:r w:rsidRPr="00F62898">
        <w:rPr>
          <w:rFonts w:cstheme="minorHAnsi"/>
          <w:szCs w:val="20"/>
          <w:highlight w:val="yellow"/>
          <w:rPrChange w:id="296" w:author="Andres Fergadiotti" w:date="2020-10-16T13:50:00Z">
            <w:rPr>
              <w:rFonts w:cstheme="minorHAnsi"/>
              <w:szCs w:val="20"/>
            </w:rPr>
          </w:rPrChange>
        </w:rPr>
        <w:t xml:space="preserve"> be eligible as NR only</w:t>
      </w:r>
      <w:r w:rsidR="000269EC" w:rsidRPr="00F62898">
        <w:rPr>
          <w:rFonts w:cstheme="minorHAnsi"/>
          <w:szCs w:val="20"/>
          <w:highlight w:val="yellow"/>
          <w:rPrChange w:id="297" w:author="Andres Fergadiotti" w:date="2020-10-16T13:50:00Z">
            <w:rPr>
              <w:rFonts w:cstheme="minorHAnsi"/>
              <w:szCs w:val="20"/>
            </w:rPr>
          </w:rPrChange>
        </w:rPr>
        <w:t xml:space="preserve"> regardless of the measure’s delivery type.</w:t>
      </w:r>
      <w:r w:rsidR="000269EC">
        <w:rPr>
          <w:rFonts w:cstheme="minorHAnsi"/>
          <w:szCs w:val="20"/>
        </w:rPr>
        <w:t xml:space="preserve"> </w:t>
      </w:r>
    </w:p>
    <w:p w14:paraId="144F1EDC" w14:textId="77777777" w:rsidR="00EA568E" w:rsidRDefault="00EA568E" w:rsidP="00EA568E">
      <w:pPr>
        <w:spacing w:before="0" w:after="0"/>
        <w:rPr>
          <w:rFonts w:cstheme="minorHAnsi"/>
          <w:szCs w:val="20"/>
        </w:rPr>
      </w:pPr>
    </w:p>
    <w:p w14:paraId="0440C0F3" w14:textId="58B7A6A0" w:rsidR="00EA568E" w:rsidRDefault="00EA568E" w:rsidP="00CF64F5">
      <w:pPr>
        <w:spacing w:before="0" w:after="0"/>
      </w:pPr>
      <w:r>
        <w:t xml:space="preserve">For base case systems where space heating is provided by electric </w:t>
      </w:r>
      <w:r w:rsidR="0072117A">
        <w:t>resistance space heater (wall furnace, baseboard heating, etc.)</w:t>
      </w:r>
      <w:r>
        <w:t>, the offering requires for these to be fully decommissioned</w:t>
      </w:r>
      <w:r w:rsidR="00CF64F5">
        <w:t xml:space="preserve"> as part of measure implementation</w:t>
      </w:r>
      <w:r>
        <w:t xml:space="preserve">. </w:t>
      </w:r>
    </w:p>
    <w:p w14:paraId="5A364D2C" w14:textId="4336E83E" w:rsidR="00185169" w:rsidRDefault="00185169" w:rsidP="00CF64F5">
      <w:pPr>
        <w:spacing w:before="0" w:after="0"/>
        <w:rPr>
          <w:rFonts w:cstheme="minorHAnsi"/>
          <w:szCs w:val="20"/>
        </w:rPr>
      </w:pPr>
    </w:p>
    <w:p w14:paraId="483B59C0" w14:textId="273EBC06" w:rsidR="00185169" w:rsidRDefault="00185169" w:rsidP="00CF64F5">
      <w:pPr>
        <w:spacing w:before="0" w:after="0"/>
        <w:rPr>
          <w:rFonts w:cstheme="minorHAnsi"/>
          <w:szCs w:val="20"/>
        </w:rPr>
      </w:pPr>
      <w:r>
        <w:rPr>
          <w:rFonts w:cstheme="minorHAnsi"/>
          <w:szCs w:val="20"/>
        </w:rPr>
        <w:t xml:space="preserve">For AR measure application type, the </w:t>
      </w:r>
      <w:commentRangeStart w:id="298"/>
      <w:commentRangeStart w:id="299"/>
      <w:r w:rsidR="00154B63">
        <w:rPr>
          <w:rFonts w:cstheme="minorHAnsi"/>
          <w:szCs w:val="20"/>
        </w:rPr>
        <w:t xml:space="preserve">verified </w:t>
      </w:r>
      <w:r>
        <w:rPr>
          <w:rFonts w:cstheme="minorHAnsi"/>
          <w:szCs w:val="20"/>
        </w:rPr>
        <w:t xml:space="preserve">existing and the installed </w:t>
      </w:r>
      <w:ins w:id="300" w:author="Andres Fergadiotti" w:date="2020-10-16T13:52:00Z">
        <w:r w:rsidR="00F10EF6">
          <w:rPr>
            <w:rFonts w:cstheme="minorHAnsi"/>
            <w:szCs w:val="20"/>
          </w:rPr>
          <w:t xml:space="preserve">rated </w:t>
        </w:r>
      </w:ins>
      <w:r>
        <w:rPr>
          <w:rFonts w:cstheme="minorHAnsi"/>
          <w:szCs w:val="20"/>
        </w:rPr>
        <w:t>capacity sh</w:t>
      </w:r>
      <w:r w:rsidR="00F90820">
        <w:rPr>
          <w:rFonts w:cstheme="minorHAnsi"/>
          <w:szCs w:val="20"/>
        </w:rPr>
        <w:t>all</w:t>
      </w:r>
      <w:r>
        <w:rPr>
          <w:rFonts w:cstheme="minorHAnsi"/>
          <w:szCs w:val="20"/>
        </w:rPr>
        <w:t xml:space="preserve"> be the same. </w:t>
      </w:r>
      <w:commentRangeEnd w:id="298"/>
      <w:r w:rsidR="000C25F1">
        <w:rPr>
          <w:rStyle w:val="CommentReference"/>
        </w:rPr>
        <w:commentReference w:id="298"/>
      </w:r>
      <w:commentRangeEnd w:id="299"/>
      <w:r w:rsidR="00004F50">
        <w:rPr>
          <w:rStyle w:val="CommentReference"/>
        </w:rPr>
        <w:commentReference w:id="299"/>
      </w:r>
    </w:p>
    <w:p w14:paraId="646AA290" w14:textId="77777777" w:rsidR="00EC1DE9" w:rsidRDefault="00EC1DE9" w:rsidP="007E3FC7">
      <w:pPr>
        <w:rPr>
          <w:rFonts w:cstheme="minorHAnsi"/>
          <w:szCs w:val="20"/>
        </w:rPr>
      </w:pPr>
      <w:bookmarkStart w:id="301" w:name="_GoBack"/>
      <w:bookmarkEnd w:id="301"/>
    </w:p>
    <w:bookmarkEnd w:id="240"/>
    <w:bookmarkEnd w:id="241"/>
    <w:p w14:paraId="50711562" w14:textId="5D0894B2" w:rsidR="00AA46AF" w:rsidRPr="0001609E" w:rsidRDefault="00196649" w:rsidP="00154391">
      <w:pPr>
        <w:pStyle w:val="eTRMHeading5"/>
      </w:pPr>
      <w:r w:rsidRPr="0001609E">
        <w:t>Eligible Products</w:t>
      </w:r>
    </w:p>
    <w:p w14:paraId="32C9B5B3" w14:textId="6B40F770" w:rsidR="00066719" w:rsidRDefault="00066719" w:rsidP="005E2A21">
      <w:r>
        <w:t xml:space="preserve">The efficiency specification for eligible </w:t>
      </w:r>
      <w:r w:rsidR="006768D4">
        <w:t>ductless</w:t>
      </w:r>
      <w:r w:rsidR="00E32FD0">
        <w:t xml:space="preserve"> heat pumps are included in Measure Case Description section. </w:t>
      </w:r>
    </w:p>
    <w:p w14:paraId="7BAD3FAA" w14:textId="2B3D0026" w:rsidR="00F8066C" w:rsidRDefault="00F8066C" w:rsidP="00F8066C">
      <w:pPr>
        <w:rPr>
          <w:szCs w:val="20"/>
        </w:rPr>
      </w:pPr>
      <w:r w:rsidRPr="000365BD">
        <w:rPr>
          <w:szCs w:val="20"/>
        </w:rPr>
        <w:t xml:space="preserve">Only those </w:t>
      </w:r>
      <w:r w:rsidR="006768D4" w:rsidRPr="000365BD">
        <w:rPr>
          <w:szCs w:val="20"/>
        </w:rPr>
        <w:t>ductless</w:t>
      </w:r>
      <w:r w:rsidRPr="000365BD">
        <w:rPr>
          <w:szCs w:val="20"/>
        </w:rPr>
        <w:t xml:space="preserve"> heat pump systems covered by AHRI 210/240 20</w:t>
      </w:r>
      <w:r w:rsidR="009D6306" w:rsidRPr="000365BD">
        <w:rPr>
          <w:szCs w:val="20"/>
        </w:rPr>
        <w:t>17</w:t>
      </w:r>
      <w:r w:rsidRPr="000365BD">
        <w:rPr>
          <w:szCs w:val="20"/>
        </w:rPr>
        <w:t xml:space="preserve"> </w:t>
      </w:r>
      <w:r w:rsidR="00D3532D" w:rsidRPr="000365BD">
        <w:rPr>
          <w:szCs w:val="20"/>
        </w:rPr>
        <w:t xml:space="preserve">and/or DOE CFR 429.16 </w:t>
      </w:r>
      <w:r w:rsidRPr="000365BD">
        <w:rPr>
          <w:szCs w:val="20"/>
        </w:rPr>
        <w:t xml:space="preserve">are eligible.  </w:t>
      </w:r>
    </w:p>
    <w:p w14:paraId="7C060D9F" w14:textId="77777777" w:rsidR="0048080D" w:rsidRPr="0048080D" w:rsidRDefault="0048080D" w:rsidP="0048080D">
      <w:pPr>
        <w:rPr>
          <w:b/>
          <w:szCs w:val="20"/>
        </w:rPr>
      </w:pPr>
      <w:r w:rsidRPr="0048080D">
        <w:rPr>
          <w:b/>
          <w:szCs w:val="20"/>
        </w:rPr>
        <w:t>General Eligibility Requirements</w:t>
      </w:r>
    </w:p>
    <w:p w14:paraId="7CE938DA" w14:textId="043C797A" w:rsidR="007B6A74" w:rsidRPr="0001609E" w:rsidRDefault="007B6A74" w:rsidP="00212E00">
      <w:pPr>
        <w:pStyle w:val="eTRMHeading5"/>
        <w:keepNext/>
        <w:keepLines/>
      </w:pPr>
      <w:r w:rsidRPr="0001609E">
        <w:lastRenderedPageBreak/>
        <w:t>Eligible Building Types</w:t>
      </w:r>
      <w:r w:rsidR="00E57AAD" w:rsidRPr="0001609E">
        <w:t xml:space="preserve"> and Vintages</w:t>
      </w:r>
    </w:p>
    <w:p w14:paraId="5334FCFA" w14:textId="62CF918E" w:rsidR="009F1B31" w:rsidRDefault="009F1B31" w:rsidP="00212E00">
      <w:pPr>
        <w:keepNext/>
        <w:keepLines/>
      </w:pPr>
      <w:r>
        <w:t xml:space="preserve">This measure is applicable for </w:t>
      </w:r>
      <w:r w:rsidR="004130D3">
        <w:t xml:space="preserve">all </w:t>
      </w:r>
      <w:r w:rsidR="00A14E68">
        <w:t xml:space="preserve">residential building types and all vintages. </w:t>
      </w:r>
    </w:p>
    <w:p w14:paraId="1A3705F3" w14:textId="083A78F6" w:rsidR="007B6A74" w:rsidRPr="0001609E" w:rsidRDefault="00196649" w:rsidP="00154391">
      <w:pPr>
        <w:pStyle w:val="eTRMHeading5"/>
      </w:pPr>
      <w:r w:rsidRPr="0001609E">
        <w:t>Eligible Climate Zones</w:t>
      </w:r>
    </w:p>
    <w:p w14:paraId="4A9FD22A" w14:textId="56B43145" w:rsidR="004B6780" w:rsidRDefault="004B6780" w:rsidP="004B6780">
      <w:r w:rsidRPr="0001609E">
        <w:t xml:space="preserve">This measure is applicable </w:t>
      </w:r>
      <w:r w:rsidR="00273571" w:rsidRPr="0001609E">
        <w:t>in</w:t>
      </w:r>
      <w:r w:rsidRPr="0001609E">
        <w:t xml:space="preserve"> </w:t>
      </w:r>
      <w:r w:rsidR="00890F77">
        <w:t>all</w:t>
      </w:r>
      <w:r w:rsidRPr="0001609E">
        <w:t xml:space="preserve"> California climate zones.</w:t>
      </w:r>
    </w:p>
    <w:p w14:paraId="7E8AF40A" w14:textId="77777777" w:rsidR="00CF19BB" w:rsidRPr="00CF19BB" w:rsidRDefault="00CF19BB" w:rsidP="00CF19BB">
      <w:pPr>
        <w:keepNext/>
        <w:spacing w:before="0" w:after="0" w:line="0" w:lineRule="atLeast"/>
        <w:rPr>
          <w:i/>
          <w:color w:val="5F5F5F"/>
        </w:rPr>
      </w:pPr>
      <w:r w:rsidRPr="00CF19BB">
        <w:rPr>
          <w:i/>
          <w:color w:val="5F5F5F"/>
        </w:rPr>
        <w:t>Required Documentation for Accelerated Replacement</w:t>
      </w:r>
    </w:p>
    <w:p w14:paraId="33C11573" w14:textId="77777777" w:rsidR="00CF19BB" w:rsidRPr="00CF19BB" w:rsidRDefault="00CF19BB" w:rsidP="00CF19BB">
      <w:pPr>
        <w:keepNext/>
        <w:spacing w:before="0" w:after="0" w:line="0" w:lineRule="atLeast"/>
        <w:rPr>
          <w:i/>
          <w:color w:val="5F5F5F"/>
        </w:rPr>
      </w:pPr>
    </w:p>
    <w:p w14:paraId="1160B353" w14:textId="45E5F106" w:rsidR="00CF19BB" w:rsidRPr="00CF19BB" w:rsidRDefault="00CF19BB" w:rsidP="00CF19BB">
      <w:pPr>
        <w:spacing w:before="0" w:after="0" w:line="0" w:lineRule="atLeast"/>
      </w:pPr>
      <w:r w:rsidRPr="00CF19BB">
        <w:t>Preponderance of evidence (POE) must be documented</w:t>
      </w:r>
      <w:r w:rsidR="00154B63">
        <w:t>.  P</w:t>
      </w:r>
      <w:r w:rsidRPr="00CF19BB">
        <w:t xml:space="preserve">rograms shall document if measure was replaced as a direct result of information, recommendations, and support provided by the Program Administrator, and programs shall require the collection and submission of documentation to ensure proper conformance to eligibility and implementation requirements. The following </w:t>
      </w:r>
      <w:r w:rsidR="00154B63">
        <w:t xml:space="preserve">summarized </w:t>
      </w:r>
      <w:r w:rsidRPr="00CF19BB">
        <w:t xml:space="preserve">information that </w:t>
      </w:r>
      <w:r w:rsidR="00F924DC">
        <w:t>must</w:t>
      </w:r>
      <w:r w:rsidRPr="00CF19BB">
        <w:t xml:space="preserve"> be required for all projects: </w:t>
      </w:r>
    </w:p>
    <w:p w14:paraId="45CC22C3" w14:textId="77777777" w:rsidR="00CF19BB" w:rsidRPr="00CF19BB" w:rsidRDefault="00CF19BB" w:rsidP="00F04C62">
      <w:pPr>
        <w:pStyle w:val="ListParagraph"/>
        <w:numPr>
          <w:ilvl w:val="0"/>
          <w:numId w:val="15"/>
        </w:numPr>
        <w:tabs>
          <w:tab w:val="num" w:pos="360"/>
        </w:tabs>
        <w:ind w:left="1800"/>
      </w:pPr>
      <w:r w:rsidRPr="00CF19BB">
        <w:t>Customer/site information</w:t>
      </w:r>
    </w:p>
    <w:p w14:paraId="435E61BD" w14:textId="77777777" w:rsidR="00CF19BB" w:rsidRPr="00CF19BB" w:rsidRDefault="00CF19BB" w:rsidP="00F04C62">
      <w:pPr>
        <w:pStyle w:val="ListParagraph"/>
        <w:numPr>
          <w:ilvl w:val="0"/>
          <w:numId w:val="15"/>
        </w:numPr>
        <w:tabs>
          <w:tab w:val="num" w:pos="360"/>
        </w:tabs>
        <w:ind w:left="1800"/>
      </w:pPr>
      <w:r w:rsidRPr="00CF19BB">
        <w:t>Specifications of existing equipment</w:t>
      </w:r>
    </w:p>
    <w:p w14:paraId="16D873C4" w14:textId="7D441CB6" w:rsidR="00CF19BB" w:rsidRPr="00CF19BB" w:rsidRDefault="00CF19BB" w:rsidP="00F04C62">
      <w:pPr>
        <w:pStyle w:val="ListParagraph"/>
        <w:numPr>
          <w:ilvl w:val="0"/>
          <w:numId w:val="15"/>
        </w:numPr>
        <w:tabs>
          <w:tab w:val="num" w:pos="360"/>
        </w:tabs>
        <w:ind w:left="1800"/>
      </w:pPr>
      <w:r w:rsidRPr="00CF19BB">
        <w:t xml:space="preserve">Proof that </w:t>
      </w:r>
      <w:r w:rsidR="000C7974">
        <w:t xml:space="preserve">the existing </w:t>
      </w:r>
      <w:r w:rsidR="00DC188A">
        <w:t>all electric HVAC system</w:t>
      </w:r>
      <w:r w:rsidR="000C7974">
        <w:t xml:space="preserve"> </w:t>
      </w:r>
      <w:r w:rsidR="00DC188A">
        <w:t>is</w:t>
      </w:r>
      <w:r w:rsidRPr="00CF19BB">
        <w:t xml:space="preserve"> </w:t>
      </w:r>
      <w:r w:rsidR="00154B63">
        <w:t xml:space="preserve">functional and </w:t>
      </w:r>
      <w:r w:rsidRPr="00CF19BB">
        <w:t>still operating as intended</w:t>
      </w:r>
    </w:p>
    <w:p w14:paraId="08DDF375" w14:textId="5750C96C" w:rsidR="00CF19BB" w:rsidRPr="000365BD" w:rsidRDefault="00CF19BB" w:rsidP="00F04C62">
      <w:pPr>
        <w:pStyle w:val="ListParagraph"/>
        <w:numPr>
          <w:ilvl w:val="0"/>
          <w:numId w:val="15"/>
        </w:numPr>
        <w:tabs>
          <w:tab w:val="num" w:pos="360"/>
        </w:tabs>
        <w:ind w:left="1800"/>
      </w:pPr>
      <w:r w:rsidRPr="00CF19BB">
        <w:t xml:space="preserve">Existing </w:t>
      </w:r>
      <w:r w:rsidR="00DC188A">
        <w:t>system</w:t>
      </w:r>
      <w:r w:rsidR="000C7974">
        <w:t xml:space="preserve"> </w:t>
      </w:r>
      <w:r w:rsidRPr="00CF19BB">
        <w:t xml:space="preserve">nameplate </w:t>
      </w:r>
      <w:r w:rsidRPr="000365BD">
        <w:t>data with manufacturer date to confirm remaining useful life</w:t>
      </w:r>
      <w:r w:rsidR="00456303" w:rsidRPr="000365BD">
        <w:t xml:space="preserve"> and to include total nominal system capacity being replaced</w:t>
      </w:r>
    </w:p>
    <w:p w14:paraId="45D18D65" w14:textId="06710A55" w:rsidR="00CF19BB" w:rsidRDefault="00CF19BB" w:rsidP="00F04C62">
      <w:pPr>
        <w:pStyle w:val="ListParagraph"/>
        <w:numPr>
          <w:ilvl w:val="0"/>
          <w:numId w:val="15"/>
        </w:numPr>
        <w:tabs>
          <w:tab w:val="num" w:pos="360"/>
        </w:tabs>
        <w:ind w:left="1800"/>
        <w:rPr>
          <w:ins w:id="302" w:author="Akhilesh" w:date="2020-09-30T14:29:00Z"/>
        </w:rPr>
      </w:pPr>
      <w:r w:rsidRPr="000365BD">
        <w:t xml:space="preserve">Replacement </w:t>
      </w:r>
      <w:r w:rsidR="00E71628" w:rsidRPr="000365BD">
        <w:t xml:space="preserve">HVAC System </w:t>
      </w:r>
      <w:r w:rsidRPr="000365BD">
        <w:t>information</w:t>
      </w:r>
    </w:p>
    <w:p w14:paraId="39A60458" w14:textId="7E5515F6" w:rsidR="00F432D3" w:rsidRPr="00497C36" w:rsidRDefault="00F432D3" w:rsidP="00F04C62">
      <w:pPr>
        <w:pStyle w:val="ListParagraph"/>
        <w:numPr>
          <w:ilvl w:val="0"/>
          <w:numId w:val="15"/>
        </w:numPr>
        <w:tabs>
          <w:tab w:val="num" w:pos="360"/>
        </w:tabs>
        <w:ind w:left="1800"/>
        <w:rPr>
          <w:highlight w:val="yellow"/>
          <w:rPrChange w:id="303" w:author="Akhilesh" w:date="2020-09-30T14:29:00Z">
            <w:rPr/>
          </w:rPrChange>
        </w:rPr>
      </w:pPr>
      <w:ins w:id="304" w:author="Akhilesh" w:date="2020-09-30T14:29:00Z">
        <w:r w:rsidRPr="00497C36">
          <w:rPr>
            <w:highlight w:val="yellow"/>
            <w:rPrChange w:id="305" w:author="Akhilesh" w:date="2020-09-30T14:29:00Z">
              <w:rPr/>
            </w:rPrChange>
          </w:rPr>
          <w:t xml:space="preserve">Verify that the existing </w:t>
        </w:r>
        <w:r w:rsidR="00497C36" w:rsidRPr="00497C36">
          <w:rPr>
            <w:highlight w:val="yellow"/>
            <w:rPrChange w:id="306" w:author="Akhilesh" w:date="2020-09-30T14:29:00Z">
              <w:rPr/>
            </w:rPrChange>
          </w:rPr>
          <w:t>equipment is fully decommissioned</w:t>
        </w:r>
        <w:r w:rsidR="00497C36">
          <w:rPr>
            <w:highlight w:val="yellow"/>
          </w:rPr>
          <w:t xml:space="preserve">. </w:t>
        </w:r>
        <w:r w:rsidR="00332EC4">
          <w:rPr>
            <w:highlight w:val="yellow"/>
          </w:rPr>
          <w:t>D</w:t>
        </w:r>
      </w:ins>
      <w:ins w:id="307" w:author="Akhilesh" w:date="2020-09-30T14:30:00Z">
        <w:r w:rsidR="00332EC4">
          <w:rPr>
            <w:highlight w:val="yellow"/>
          </w:rPr>
          <w:t xml:space="preserve">isposal of the existing equipment should comply with the local jurisdiction guidelines.  </w:t>
        </w:r>
      </w:ins>
    </w:p>
    <w:p w14:paraId="132A36E2" w14:textId="201BA8DF" w:rsidR="00CF19BB" w:rsidRDefault="00CF19BB" w:rsidP="00CF19BB">
      <w:r w:rsidRPr="00CF19BB">
        <w:t>To document POE, the provided Preponderance of evidence (POE) survey</w:t>
      </w:r>
      <w:r w:rsidRPr="00CF19BB">
        <w:rPr>
          <w:rStyle w:val="FootnoteReference"/>
        </w:rPr>
        <w:footnoteReference w:id="17"/>
      </w:r>
      <w:r w:rsidRPr="00CF19BB">
        <w:t>, or similar, should be completed.</w:t>
      </w:r>
    </w:p>
    <w:p w14:paraId="47630D60" w14:textId="77777777" w:rsidR="007D230B" w:rsidRPr="0001609E" w:rsidRDefault="007D230B" w:rsidP="00427574">
      <w:pPr>
        <w:pStyle w:val="eTRMHeading3"/>
      </w:pPr>
      <w:bookmarkStart w:id="308" w:name="_Toc486490853"/>
      <w:bookmarkStart w:id="309" w:name="_Toc486580924"/>
      <w:bookmarkStart w:id="310" w:name="_Toc48723528"/>
      <w:r w:rsidRPr="0001609E">
        <w:t>Program Exclusions</w:t>
      </w:r>
      <w:bookmarkEnd w:id="308"/>
      <w:bookmarkEnd w:id="309"/>
      <w:bookmarkEnd w:id="310"/>
      <w:r w:rsidRPr="0001609E">
        <w:t xml:space="preserve"> </w:t>
      </w:r>
    </w:p>
    <w:p w14:paraId="67AF52D8" w14:textId="3537D461" w:rsidR="00F64907" w:rsidRDefault="00F64907" w:rsidP="00AF68E8">
      <w:pPr>
        <w:keepNext/>
        <w:keepLines/>
        <w:rPr>
          <w:rFonts w:cstheme="minorHAnsi"/>
        </w:rPr>
      </w:pPr>
      <w:r>
        <w:rPr>
          <w:rFonts w:cstheme="minorHAnsi"/>
        </w:rPr>
        <w:t>Fuel substitution measure</w:t>
      </w:r>
      <w:r w:rsidR="005F0E53">
        <w:rPr>
          <w:rFonts w:cstheme="minorHAnsi"/>
        </w:rPr>
        <w:t>s</w:t>
      </w:r>
      <w:r>
        <w:rPr>
          <w:rFonts w:cstheme="minorHAnsi"/>
        </w:rPr>
        <w:t xml:space="preserve"> are not eligible. Please refer to SWHC04</w:t>
      </w:r>
      <w:r w:rsidR="008956B8">
        <w:rPr>
          <w:rFonts w:cstheme="minorHAnsi"/>
        </w:rPr>
        <w:t>4</w:t>
      </w:r>
      <w:r>
        <w:rPr>
          <w:rFonts w:cstheme="minorHAnsi"/>
        </w:rPr>
        <w:t xml:space="preserve">-01 for </w:t>
      </w:r>
      <w:r w:rsidR="00677D13">
        <w:rPr>
          <w:rFonts w:cstheme="minorHAnsi"/>
        </w:rPr>
        <w:t xml:space="preserve">fuel substitution measures. </w:t>
      </w:r>
    </w:p>
    <w:p w14:paraId="655E299F" w14:textId="691640F3" w:rsidR="007D230B" w:rsidRDefault="007D230B" w:rsidP="00427574">
      <w:pPr>
        <w:pStyle w:val="eTRMHeading3"/>
      </w:pPr>
      <w:bookmarkStart w:id="311" w:name="_Toc486490854"/>
      <w:bookmarkStart w:id="312" w:name="_Toc486580925"/>
      <w:bookmarkStart w:id="313" w:name="_Toc48723529"/>
      <w:r w:rsidRPr="0001609E">
        <w:t>Data Collection Requirements</w:t>
      </w:r>
      <w:bookmarkEnd w:id="311"/>
      <w:bookmarkEnd w:id="312"/>
      <w:bookmarkEnd w:id="313"/>
      <w:r w:rsidRPr="0001609E">
        <w:t xml:space="preserve"> </w:t>
      </w:r>
    </w:p>
    <w:p w14:paraId="28E01C55" w14:textId="77777777" w:rsidR="00F822E1" w:rsidRDefault="00F822E1" w:rsidP="00F85B1C">
      <w:r>
        <w:t>This section discusses the limitations of data used to analyze the measure described in this workpaper, and the potential need for future data or timeline for updates, so that energy efficiency incentive program administrators can incorporate those requirements into their program designs.</w:t>
      </w:r>
    </w:p>
    <w:p w14:paraId="2C368091" w14:textId="6DC8E3D0" w:rsidR="00F85B1C" w:rsidRDefault="00F822E1" w:rsidP="00F85B1C">
      <w:r>
        <w:t xml:space="preserve">Experience with residential HVAC workpapers suggests that one of the most significant limitations for analysis is the availability of a </w:t>
      </w:r>
      <w:commentRangeStart w:id="314"/>
      <w:commentRangeStart w:id="315"/>
      <w:r>
        <w:t xml:space="preserve">cost dataset </w:t>
      </w:r>
      <w:commentRangeEnd w:id="314"/>
      <w:r w:rsidR="002101EE">
        <w:rPr>
          <w:rStyle w:val="CommentReference"/>
        </w:rPr>
        <w:commentReference w:id="314"/>
      </w:r>
      <w:commentRangeEnd w:id="315"/>
      <w:r w:rsidR="009A19E5">
        <w:rPr>
          <w:rStyle w:val="CommentReference"/>
        </w:rPr>
        <w:commentReference w:id="315"/>
      </w:r>
      <w:r>
        <w:t xml:space="preserve">that is up to date and reflects the market. </w:t>
      </w:r>
      <w:r w:rsidR="00E71628">
        <w:t xml:space="preserve"> </w:t>
      </w:r>
      <w:r w:rsidR="00A77C99">
        <w:t>Such a dataset</w:t>
      </w:r>
      <w:r w:rsidR="00FB61BE">
        <w:t xml:space="preserve"> (including material and installation cost)</w:t>
      </w:r>
      <w:r w:rsidR="00A77C99">
        <w:t xml:space="preserve"> would be representative of customer costs and would be used to measure price variations between installations of similar products. In turn, the amount of variation can be used to determine the confidence associated with cost data collection, for instance, to decide whether additional survey data is needed at the time of the next workpaper update. However, this recommendation is not a general requirement for programs or implementers following this workpaper.</w:t>
      </w:r>
    </w:p>
    <w:p w14:paraId="3F0DDAD6" w14:textId="600CEAA8" w:rsidR="00BB6B70" w:rsidRDefault="00BB6B70" w:rsidP="00BB6B70">
      <w:pPr>
        <w:pStyle w:val="NoSpacing"/>
        <w:jc w:val="both"/>
        <w:rPr>
          <w:rFonts w:ascii="Calibri Light" w:eastAsiaTheme="minorEastAsia" w:hAnsi="Calibri Light" w:cs="Calibri Light"/>
          <w:iCs/>
          <w:color w:val="000000"/>
        </w:rPr>
      </w:pPr>
      <w:r>
        <w:rPr>
          <w:rFonts w:ascii="Calibri Light" w:eastAsiaTheme="minorEastAsia" w:hAnsi="Calibri Light" w:cs="Calibri Light"/>
          <w:iCs/>
          <w:color w:val="000000"/>
        </w:rPr>
        <w:t xml:space="preserve">High </w:t>
      </w:r>
      <w:r w:rsidR="007D19F9">
        <w:rPr>
          <w:rFonts w:ascii="Calibri Light" w:eastAsiaTheme="minorEastAsia" w:hAnsi="Calibri Light" w:cs="Calibri Light"/>
          <w:iCs/>
          <w:color w:val="000000"/>
        </w:rPr>
        <w:t xml:space="preserve">SEER rated </w:t>
      </w:r>
      <w:r>
        <w:rPr>
          <w:rFonts w:ascii="Calibri Light" w:eastAsiaTheme="minorEastAsia" w:hAnsi="Calibri Light" w:cs="Calibri Light"/>
          <w:iCs/>
          <w:color w:val="000000"/>
        </w:rPr>
        <w:t xml:space="preserve">ductless heat pump into SEER rating of 22 are available in the </w:t>
      </w:r>
      <w:r w:rsidR="007D19F9">
        <w:rPr>
          <w:rFonts w:ascii="Calibri Light" w:eastAsiaTheme="minorEastAsia" w:hAnsi="Calibri Light" w:cs="Calibri Light"/>
          <w:iCs/>
          <w:color w:val="000000"/>
        </w:rPr>
        <w:t>marketplace</w:t>
      </w:r>
      <w:r>
        <w:rPr>
          <w:rFonts w:ascii="Calibri Light" w:eastAsiaTheme="minorEastAsia" w:hAnsi="Calibri Light" w:cs="Calibri Light"/>
          <w:iCs/>
          <w:color w:val="000000"/>
        </w:rPr>
        <w:t>. However, DEER documentation h</w:t>
      </w:r>
      <w:r w:rsidR="007D19F9">
        <w:rPr>
          <w:rFonts w:ascii="Calibri Light" w:eastAsiaTheme="minorEastAsia" w:hAnsi="Calibri Light" w:cs="Calibri Light"/>
          <w:iCs/>
          <w:color w:val="000000"/>
        </w:rPr>
        <w:t xml:space="preserve">as performance data and </w:t>
      </w:r>
      <w:r>
        <w:rPr>
          <w:rFonts w:ascii="Calibri Light" w:eastAsiaTheme="minorEastAsia" w:hAnsi="Calibri Light" w:cs="Calibri Light"/>
          <w:iCs/>
          <w:color w:val="000000"/>
        </w:rPr>
        <w:t>measure</w:t>
      </w:r>
      <w:r w:rsidR="007D19F9">
        <w:rPr>
          <w:rFonts w:ascii="Calibri Light" w:eastAsiaTheme="minorEastAsia" w:hAnsi="Calibri Light" w:cs="Calibri Light"/>
          <w:iCs/>
          <w:color w:val="000000"/>
        </w:rPr>
        <w:t>s</w:t>
      </w:r>
      <w:r>
        <w:rPr>
          <w:rFonts w:ascii="Calibri Light" w:eastAsiaTheme="minorEastAsia" w:hAnsi="Calibri Light" w:cs="Calibri Light"/>
          <w:iCs/>
          <w:color w:val="000000"/>
        </w:rPr>
        <w:t xml:space="preserve"> only until SEER 18.  SCE is </w:t>
      </w:r>
      <w:r w:rsidR="006B798E">
        <w:rPr>
          <w:rFonts w:ascii="Calibri Light" w:eastAsiaTheme="minorEastAsia" w:hAnsi="Calibri Light" w:cs="Calibri Light"/>
          <w:iCs/>
          <w:color w:val="000000"/>
        </w:rPr>
        <w:t xml:space="preserve">working with </w:t>
      </w:r>
      <w:r>
        <w:rPr>
          <w:rFonts w:ascii="Calibri Light" w:eastAsiaTheme="minorEastAsia" w:hAnsi="Calibri Light" w:cs="Calibri Light"/>
          <w:iCs/>
          <w:color w:val="000000"/>
        </w:rPr>
        <w:t>manufacturer</w:t>
      </w:r>
      <w:r w:rsidR="006B798E">
        <w:rPr>
          <w:rFonts w:ascii="Calibri Light" w:eastAsiaTheme="minorEastAsia" w:hAnsi="Calibri Light" w:cs="Calibri Light"/>
          <w:iCs/>
          <w:color w:val="000000"/>
        </w:rPr>
        <w:t>s</w:t>
      </w:r>
      <w:r>
        <w:rPr>
          <w:rFonts w:ascii="Calibri Light" w:eastAsiaTheme="minorEastAsia" w:hAnsi="Calibri Light" w:cs="Calibri Light"/>
          <w:iCs/>
          <w:color w:val="000000"/>
        </w:rPr>
        <w:t xml:space="preserve"> </w:t>
      </w:r>
      <w:r>
        <w:rPr>
          <w:rFonts w:ascii="Calibri Light" w:eastAsiaTheme="minorEastAsia" w:hAnsi="Calibri Light" w:cs="Calibri Light"/>
          <w:iCs/>
          <w:color w:val="000000"/>
        </w:rPr>
        <w:lastRenderedPageBreak/>
        <w:t xml:space="preserve">to </w:t>
      </w:r>
      <w:r w:rsidR="006B798E">
        <w:rPr>
          <w:rFonts w:ascii="Calibri Light" w:eastAsiaTheme="minorEastAsia" w:hAnsi="Calibri Light" w:cs="Calibri Light"/>
          <w:iCs/>
          <w:color w:val="000000"/>
        </w:rPr>
        <w:t>gather</w:t>
      </w:r>
      <w:r>
        <w:rPr>
          <w:rFonts w:ascii="Calibri Light" w:eastAsiaTheme="minorEastAsia" w:hAnsi="Calibri Light" w:cs="Calibri Light"/>
          <w:iCs/>
          <w:color w:val="000000"/>
        </w:rPr>
        <w:t xml:space="preserve"> performance data for high SEER rated </w:t>
      </w:r>
      <w:r w:rsidR="006B798E">
        <w:rPr>
          <w:rFonts w:ascii="Calibri Light" w:eastAsiaTheme="minorEastAsia" w:hAnsi="Calibri Light" w:cs="Calibri Light"/>
          <w:iCs/>
          <w:color w:val="000000"/>
        </w:rPr>
        <w:t>ducted and ductless</w:t>
      </w:r>
      <w:r>
        <w:rPr>
          <w:rFonts w:ascii="Calibri Light" w:eastAsiaTheme="minorEastAsia" w:hAnsi="Calibri Light" w:cs="Calibri Light"/>
          <w:iCs/>
          <w:color w:val="000000"/>
        </w:rPr>
        <w:t xml:space="preserve"> heat pump with the intent to support evaluation of measure savings on SEER rated equipment currently not currently supported in DEER.</w:t>
      </w:r>
    </w:p>
    <w:p w14:paraId="113BC7F7" w14:textId="77777777" w:rsidR="001302B8" w:rsidRDefault="001302B8" w:rsidP="00F85B1C"/>
    <w:p w14:paraId="4891FCAB" w14:textId="77777777" w:rsidR="007D230B" w:rsidRPr="0001609E" w:rsidRDefault="007D230B" w:rsidP="00427574">
      <w:pPr>
        <w:pStyle w:val="eTRMHeading3"/>
      </w:pPr>
      <w:bookmarkStart w:id="316" w:name="_Toc486490855"/>
      <w:bookmarkStart w:id="317" w:name="_Toc486580926"/>
      <w:bookmarkStart w:id="318" w:name="_Toc48723530"/>
      <w:r w:rsidRPr="0001609E">
        <w:t>Use Category</w:t>
      </w:r>
      <w:bookmarkEnd w:id="316"/>
      <w:bookmarkEnd w:id="317"/>
      <w:bookmarkEnd w:id="318"/>
    </w:p>
    <w:p w14:paraId="13382FF9" w14:textId="4E0C7A23" w:rsidR="004142EF" w:rsidRPr="0001609E" w:rsidRDefault="00273571" w:rsidP="004B06E3">
      <w:r w:rsidRPr="0001609E">
        <w:t>HVAC</w:t>
      </w:r>
    </w:p>
    <w:p w14:paraId="4B62D367" w14:textId="370A839E" w:rsidR="007D230B" w:rsidRPr="0001609E" w:rsidRDefault="007D230B" w:rsidP="00427574">
      <w:pPr>
        <w:pStyle w:val="eTRMHeading3"/>
      </w:pPr>
      <w:bookmarkStart w:id="319" w:name="_Toc486490857"/>
      <w:bookmarkStart w:id="320" w:name="_Toc486580928"/>
      <w:bookmarkStart w:id="321" w:name="_Toc48723531"/>
      <w:r w:rsidRPr="0001609E">
        <w:t>Electric Savings</w:t>
      </w:r>
      <w:r w:rsidR="00245AFF" w:rsidRPr="0001609E">
        <w:t xml:space="preserve"> (</w:t>
      </w:r>
      <w:r w:rsidR="00E14349" w:rsidRPr="00E647AA">
        <w:t>k</w:t>
      </w:r>
      <w:r w:rsidR="00245AFF" w:rsidRPr="00E647AA">
        <w:t>Wh</w:t>
      </w:r>
      <w:r w:rsidR="00245AFF" w:rsidRPr="0001609E">
        <w:t>)</w:t>
      </w:r>
      <w:bookmarkEnd w:id="319"/>
      <w:bookmarkEnd w:id="320"/>
      <w:bookmarkEnd w:id="321"/>
    </w:p>
    <w:p w14:paraId="47861F71" w14:textId="7651FCBC" w:rsidR="001B45DA" w:rsidRDefault="001319C7" w:rsidP="00214F02">
      <w:pPr>
        <w:rPr>
          <w:rFonts w:cstheme="minorHAnsi"/>
        </w:rPr>
      </w:pPr>
      <w:bookmarkStart w:id="322" w:name="_Toc486490856"/>
      <w:bookmarkStart w:id="323" w:name="_Toc486580927"/>
      <w:r>
        <w:rPr>
          <w:rFonts w:cstheme="minorHAnsi"/>
        </w:rPr>
        <w:t xml:space="preserve">MASControl3, </w:t>
      </w:r>
      <w:r w:rsidRPr="00262245">
        <w:rPr>
          <w:rFonts w:cstheme="minorHAnsi"/>
        </w:rPr>
        <w:t>an updated version of the measure analysis software</w:t>
      </w:r>
      <w:r>
        <w:rPr>
          <w:rFonts w:cstheme="minorHAnsi"/>
        </w:rPr>
        <w:t xml:space="preserve"> for </w:t>
      </w:r>
      <w:r w:rsidR="00DB18DE">
        <w:rPr>
          <w:rFonts w:cstheme="minorHAnsi"/>
        </w:rPr>
        <w:t>Database for Energy Efficient Resources (DEER) 2020</w:t>
      </w:r>
      <w:r>
        <w:rPr>
          <w:rFonts w:cstheme="minorHAnsi"/>
        </w:rPr>
        <w:t>, was used to generate the energy savings values for all measure offerings.</w:t>
      </w:r>
      <w:r w:rsidR="00B96E27">
        <w:rPr>
          <w:rFonts w:cstheme="minorHAnsi"/>
        </w:rPr>
        <w:t xml:space="preserve"> MASControl3 is built </w:t>
      </w:r>
      <w:r w:rsidR="00B03A68">
        <w:rPr>
          <w:rFonts w:cstheme="minorHAnsi"/>
        </w:rPr>
        <w:t xml:space="preserve">to run DEER2020 prototypes with DOE-2.3/ </w:t>
      </w:r>
      <w:proofErr w:type="spellStart"/>
      <w:r w:rsidR="00B03A68">
        <w:rPr>
          <w:rFonts w:cstheme="minorHAnsi"/>
        </w:rPr>
        <w:t>eQUEST</w:t>
      </w:r>
      <w:proofErr w:type="spellEnd"/>
      <w:r w:rsidR="00B03A68">
        <w:rPr>
          <w:rFonts w:cstheme="minorHAnsi"/>
        </w:rPr>
        <w:t xml:space="preserve"> 3.65 energy modeling software. </w:t>
      </w:r>
      <w:r w:rsidR="00677A90">
        <w:rPr>
          <w:rFonts w:cstheme="minorHAnsi"/>
        </w:rPr>
        <w:t xml:space="preserve">New measures </w:t>
      </w:r>
      <w:r w:rsidR="001B45DA">
        <w:rPr>
          <w:rFonts w:cstheme="minorHAnsi"/>
        </w:rPr>
        <w:t xml:space="preserve">representing the base case and measure case combinations were added into MASControl3 using MASControl3 supporting workbooks. </w:t>
      </w:r>
    </w:p>
    <w:p w14:paraId="4259BC8C" w14:textId="5EAF5CF2" w:rsidR="007A429A" w:rsidRDefault="00D12AC8" w:rsidP="007A429A">
      <w:pPr>
        <w:pStyle w:val="eTRMHeading4"/>
      </w:pPr>
      <w:r>
        <w:t>DEER Prototype Sizing for Heating and Cooling Capacity</w:t>
      </w:r>
    </w:p>
    <w:p w14:paraId="57DE2B71" w14:textId="15E18404" w:rsidR="001646DA" w:rsidRDefault="00815CAC" w:rsidP="00CF64F5">
      <w:pPr>
        <w:pStyle w:val="ListParagraph"/>
        <w:numPr>
          <w:ilvl w:val="0"/>
          <w:numId w:val="31"/>
        </w:numPr>
      </w:pPr>
      <w:r w:rsidRPr="00815CAC">
        <w:t>Cooling and heating capacit</w:t>
      </w:r>
      <w:r>
        <w:t>y for DEER residential prototypes are fixed prior to simulation using lookup tables that select square feet of conditioned floor area per unit of cooling capacity and area per unit of heating capacity, as a function of building type</w:t>
      </w:r>
      <w:r w:rsidR="00A63471">
        <w:t>, HVAC type,</w:t>
      </w:r>
      <w:r>
        <w:t xml:space="preserve"> vintage, and </w:t>
      </w:r>
      <w:r w:rsidR="00D92A23">
        <w:t xml:space="preserve">climate zone. </w:t>
      </w:r>
      <w:r w:rsidR="00A63471">
        <w:t xml:space="preserve">(Although DOE2 has the capability to size conditioning equipment based on design days, that feature is not utilized.) </w:t>
      </w:r>
      <w:r w:rsidR="00D92A23">
        <w:t xml:space="preserve">Typical values range from </w:t>
      </w:r>
      <w:r w:rsidR="00A63471">
        <w:t xml:space="preserve">352 </w:t>
      </w:r>
      <w:r w:rsidR="00D92A23">
        <w:t xml:space="preserve">sq. ft. per </w:t>
      </w:r>
      <w:r w:rsidR="00A63471">
        <w:t>ton for mobile home; 600 to 980 sq. ft. per ton for single family; and 820 to 1000 sq. ft. per ton for multifamily</w:t>
      </w:r>
      <w:r>
        <w:t>.</w:t>
      </w:r>
      <w:r w:rsidR="001646DA">
        <w:t xml:space="preserve"> </w:t>
      </w:r>
      <w:r w:rsidR="00222172">
        <w:t xml:space="preserve">Energy efficiency </w:t>
      </w:r>
      <w:r w:rsidR="00564155">
        <w:t xml:space="preserve">savings require </w:t>
      </w:r>
      <w:r w:rsidR="00222172">
        <w:t xml:space="preserve">maintaining same level of service. </w:t>
      </w:r>
      <w:r w:rsidR="00564155">
        <w:t>Hence base</w:t>
      </w:r>
      <w:r w:rsidR="00222172">
        <w:t xml:space="preserve"> case and measure case equipment are simil</w:t>
      </w:r>
      <w:r w:rsidR="006E4F89">
        <w:t>arly sized except for electric resistance heating which are limited to 3k</w:t>
      </w:r>
      <w:r w:rsidR="00564155">
        <w:t>W</w:t>
      </w:r>
      <w:r w:rsidR="002B1902">
        <w:t xml:space="preserve"> capacity </w:t>
      </w:r>
      <w:r w:rsidR="00564155">
        <w:t xml:space="preserve">by the code. The savings </w:t>
      </w:r>
      <w:r w:rsidR="002B1902">
        <w:t xml:space="preserve">adjustments for systems with electric resistance heating is discussed towards the end of this section. </w:t>
      </w:r>
      <w:r w:rsidR="00564155">
        <w:t xml:space="preserve"> </w:t>
      </w:r>
    </w:p>
    <w:p w14:paraId="04134F4B" w14:textId="77777777" w:rsidR="00D92A23" w:rsidRDefault="00D92A23" w:rsidP="00D92A23">
      <w:pPr>
        <w:pStyle w:val="ListParagraph"/>
      </w:pPr>
    </w:p>
    <w:p w14:paraId="7881D1B7" w14:textId="75625B1C" w:rsidR="00A63471" w:rsidRDefault="00A63471" w:rsidP="00CF64F5">
      <w:pPr>
        <w:pStyle w:val="ListParagraph"/>
        <w:numPr>
          <w:ilvl w:val="0"/>
          <w:numId w:val="31"/>
        </w:numPr>
      </w:pPr>
      <w:r>
        <w:t xml:space="preserve">In all </w:t>
      </w:r>
      <w:r w:rsidR="00D12AC8">
        <w:t xml:space="preserve">simulations </w:t>
      </w:r>
      <w:r>
        <w:t xml:space="preserve">for this measure, </w:t>
      </w:r>
      <w:r w:rsidR="00D12AC8">
        <w:t xml:space="preserve">the model </w:t>
      </w:r>
      <w:r>
        <w:t>use</w:t>
      </w:r>
      <w:r w:rsidR="00D12AC8">
        <w:t>s</w:t>
      </w:r>
      <w:r>
        <w:t xml:space="preserve"> capacity </w:t>
      </w:r>
      <w:r w:rsidR="00D47600">
        <w:t xml:space="preserve">lookup </w:t>
      </w:r>
      <w:r>
        <w:t xml:space="preserve">values corresponding to DEER HVAC type </w:t>
      </w:r>
      <w:r w:rsidR="00D12AC8">
        <w:t xml:space="preserve">for </w:t>
      </w:r>
      <w:r>
        <w:t>residential heat pump</w:t>
      </w:r>
      <w:r w:rsidR="00D12AC8">
        <w:t xml:space="preserve"> ("</w:t>
      </w:r>
      <w:proofErr w:type="spellStart"/>
      <w:r w:rsidR="00D12AC8">
        <w:t>rDXHP</w:t>
      </w:r>
      <w:proofErr w:type="spellEnd"/>
      <w:r w:rsidR="00D12AC8" w:rsidRPr="000511F0">
        <w:t>")</w:t>
      </w:r>
      <w:r w:rsidRPr="000511F0">
        <w:t xml:space="preserve">. </w:t>
      </w:r>
      <w:r w:rsidRPr="00DF3E46">
        <w:rPr>
          <w:b/>
          <w:bCs/>
        </w:rPr>
        <w:t xml:space="preserve">This is to guarantee that the base case and measure case model share the same </w:t>
      </w:r>
      <w:r w:rsidR="00D12AC8" w:rsidRPr="00DF3E46">
        <w:rPr>
          <w:b/>
          <w:bCs/>
        </w:rPr>
        <w:t xml:space="preserve">cooling </w:t>
      </w:r>
      <w:r w:rsidRPr="00DF3E46">
        <w:rPr>
          <w:b/>
          <w:bCs/>
        </w:rPr>
        <w:t>capacity</w:t>
      </w:r>
      <w:r w:rsidR="00D12AC8" w:rsidRPr="00DF3E46">
        <w:rPr>
          <w:b/>
          <w:bCs/>
        </w:rPr>
        <w:t xml:space="preserve"> and same heating </w:t>
      </w:r>
      <w:r w:rsidR="00EE3419" w:rsidRPr="00DF3E46">
        <w:rPr>
          <w:b/>
          <w:bCs/>
        </w:rPr>
        <w:t>capacity</w:t>
      </w:r>
      <w:r w:rsidR="00EE3419">
        <w:t xml:space="preserve"> and</w:t>
      </w:r>
      <w:r w:rsidR="00D47600">
        <w:t xml:space="preserve"> applies equally to air conditioning with </w:t>
      </w:r>
      <w:r w:rsidR="00D12AC8">
        <w:t xml:space="preserve">electric resistance coils </w:t>
      </w:r>
      <w:r w:rsidR="00D47600">
        <w:t xml:space="preserve">for heating, </w:t>
      </w:r>
      <w:r w:rsidR="00D12AC8">
        <w:t xml:space="preserve">as well as </w:t>
      </w:r>
      <w:r w:rsidR="00D47600">
        <w:t xml:space="preserve">to </w:t>
      </w:r>
      <w:r w:rsidR="00D12AC8">
        <w:t>heat pumps.</w:t>
      </w:r>
    </w:p>
    <w:p w14:paraId="377C8EC6" w14:textId="77777777" w:rsidR="00A63471" w:rsidRDefault="00A63471" w:rsidP="00A63471">
      <w:pPr>
        <w:pStyle w:val="ListParagraph"/>
      </w:pPr>
    </w:p>
    <w:p w14:paraId="5CC38403" w14:textId="49EA58D1" w:rsidR="00815CAC" w:rsidRDefault="00D12AC8" w:rsidP="00CF64F5">
      <w:pPr>
        <w:pStyle w:val="ListParagraph"/>
        <w:numPr>
          <w:ilvl w:val="0"/>
          <w:numId w:val="31"/>
        </w:numPr>
      </w:pPr>
      <w:r>
        <w:t>Coincidentally, in single family and multifamily building model for this measure, the heating capacity is equal to the cooling capacity. In mobile homes, the heating capacity is about 76% of cooling capacity.</w:t>
      </w:r>
    </w:p>
    <w:p w14:paraId="5FFACAD4" w14:textId="77777777" w:rsidR="004B013D" w:rsidRDefault="004B013D" w:rsidP="004B013D">
      <w:pPr>
        <w:pStyle w:val="eTRMHeading4"/>
      </w:pPr>
      <w:r>
        <w:t>Prototype Modifications</w:t>
      </w:r>
    </w:p>
    <w:p w14:paraId="0158C8D8" w14:textId="77777777" w:rsidR="00FF4FA1" w:rsidRDefault="004B013D" w:rsidP="008E4295">
      <w:pPr>
        <w:pStyle w:val="ListParagraph"/>
        <w:numPr>
          <w:ilvl w:val="0"/>
          <w:numId w:val="21"/>
        </w:numPr>
        <w:jc w:val="both"/>
      </w:pPr>
      <w:r>
        <w:t xml:space="preserve">DEER prototypes are setup such that all the spaces with-in the residential building type are treated as a single zone and served by one </w:t>
      </w:r>
      <w:r w:rsidRPr="00654D16">
        <w:t>Packaged Volume Variable Temperature (PVVT)</w:t>
      </w:r>
      <w:r>
        <w:t xml:space="preserve"> distribution system. The base case and measure case HVAC system considered in this workpaper are typically installed so that one unit serves each </w:t>
      </w:r>
      <w:r w:rsidR="00FF4FA1">
        <w:t xml:space="preserve">conditioned </w:t>
      </w:r>
      <w:r>
        <w:t>space in the building and requiring multiple units to condition the entire home.</w:t>
      </w:r>
    </w:p>
    <w:p w14:paraId="7CE950CB" w14:textId="77777777" w:rsidR="00FF4FA1" w:rsidRDefault="00FF4FA1" w:rsidP="00FE188F">
      <w:pPr>
        <w:pStyle w:val="ListParagraph"/>
        <w:jc w:val="both"/>
      </w:pPr>
    </w:p>
    <w:p w14:paraId="04050A83" w14:textId="78DF081B" w:rsidR="00151EF0" w:rsidRDefault="004B013D" w:rsidP="00FE188F">
      <w:pPr>
        <w:pStyle w:val="ListParagraph"/>
        <w:jc w:val="both"/>
      </w:pPr>
      <w:r>
        <w:t xml:space="preserve">A single PVVT </w:t>
      </w:r>
      <w:r w:rsidR="00151EF0">
        <w:t xml:space="preserve">system typically operates </w:t>
      </w:r>
      <w:r w:rsidR="00151EF0" w:rsidRPr="00654D16">
        <w:t>at significant partial load hours since all spaces will not be occupied at the same time</w:t>
      </w:r>
      <w:r w:rsidR="00151EF0">
        <w:t xml:space="preserve"> was assumed to b</w:t>
      </w:r>
      <w:r>
        <w:t xml:space="preserve">e the close proxy to multiple single zone </w:t>
      </w:r>
      <w:r w:rsidR="00151EF0">
        <w:t>systems. This was validated by</w:t>
      </w:r>
      <w:r w:rsidR="00151EF0" w:rsidRPr="00654D16">
        <w:t xml:space="preserve"> comparing the annual space cooling energy consumption for PVVT with the </w:t>
      </w:r>
      <w:r w:rsidR="00151EF0" w:rsidRPr="00654D16">
        <w:lastRenderedPageBreak/>
        <w:t>Residential Appliance Saturation Study (RASS)</w:t>
      </w:r>
      <w:r w:rsidR="00151EF0">
        <w:rPr>
          <w:rStyle w:val="FootnoteReference"/>
        </w:rPr>
        <w:footnoteReference w:id="18"/>
      </w:r>
      <w:r w:rsidR="00151EF0" w:rsidRPr="00654D16">
        <w:t xml:space="preserve"> space cooling electric </w:t>
      </w:r>
      <w:r w:rsidR="00151EF0">
        <w:t>Unit Energy Consumption (</w:t>
      </w:r>
      <w:r w:rsidR="00151EF0" w:rsidRPr="00654D16">
        <w:t>UEC</w:t>
      </w:r>
      <w:r w:rsidR="00151EF0">
        <w:t>)</w:t>
      </w:r>
      <w:r w:rsidR="00151EF0" w:rsidRPr="00654D16">
        <w:t xml:space="preserve"> for a room AC, the UEC for PVVT was only 3% higher. The additional updates below are made to </w:t>
      </w:r>
      <w:r w:rsidR="00151EF0">
        <w:t xml:space="preserve">closely replicate the PVVT system operation to the single zone systems. </w:t>
      </w:r>
    </w:p>
    <w:p w14:paraId="05438578" w14:textId="77777777" w:rsidR="00151EF0" w:rsidRDefault="00151EF0" w:rsidP="00151EF0">
      <w:pPr>
        <w:pStyle w:val="ListParagraph"/>
        <w:jc w:val="both"/>
      </w:pPr>
    </w:p>
    <w:p w14:paraId="4E87E4E2" w14:textId="0D646124" w:rsidR="007D07EE" w:rsidRDefault="004B013D" w:rsidP="004B013D">
      <w:pPr>
        <w:pStyle w:val="ListParagraph"/>
        <w:numPr>
          <w:ilvl w:val="0"/>
          <w:numId w:val="21"/>
        </w:numPr>
        <w:jc w:val="both"/>
      </w:pPr>
      <w:r w:rsidRPr="002D2DEA">
        <w:rPr>
          <w:u w:val="single"/>
        </w:rPr>
        <w:t>Return Air Path</w:t>
      </w:r>
      <w:r>
        <w:t xml:space="preserve"> is set to Direct</w:t>
      </w:r>
      <w:r w:rsidR="007D07EE">
        <w:t xml:space="preserve"> (within the conditioned space).</w:t>
      </w:r>
    </w:p>
    <w:p w14:paraId="05394D1E" w14:textId="77777777" w:rsidR="007D07EE" w:rsidRDefault="007D07EE" w:rsidP="00FE188F">
      <w:pPr>
        <w:pStyle w:val="ListParagraph"/>
        <w:jc w:val="both"/>
      </w:pPr>
    </w:p>
    <w:p w14:paraId="6FD541CC" w14:textId="1F46E5ED" w:rsidR="004B013D" w:rsidRDefault="004B013D" w:rsidP="004B013D">
      <w:pPr>
        <w:pStyle w:val="ListParagraph"/>
        <w:numPr>
          <w:ilvl w:val="0"/>
          <w:numId w:val="21"/>
        </w:numPr>
        <w:jc w:val="both"/>
      </w:pPr>
      <w:r w:rsidRPr="002D2DEA">
        <w:rPr>
          <w:u w:val="single"/>
        </w:rPr>
        <w:t>Duct Air Loss</w:t>
      </w:r>
      <w:r>
        <w:t xml:space="preserve"> is set to zero to simulate the equipment being in zone only. </w:t>
      </w:r>
    </w:p>
    <w:p w14:paraId="634A2040" w14:textId="77777777" w:rsidR="004B013D" w:rsidRPr="00FB4D03" w:rsidRDefault="004B013D" w:rsidP="004B013D">
      <w:pPr>
        <w:pStyle w:val="ListParagraph"/>
        <w:jc w:val="both"/>
      </w:pPr>
    </w:p>
    <w:p w14:paraId="2DC41BE1" w14:textId="6CDC646F" w:rsidR="004B013D" w:rsidRDefault="004B013D" w:rsidP="004B013D">
      <w:pPr>
        <w:pStyle w:val="ListParagraph"/>
        <w:numPr>
          <w:ilvl w:val="0"/>
          <w:numId w:val="21"/>
        </w:numPr>
        <w:jc w:val="both"/>
      </w:pPr>
      <w:r w:rsidRPr="002D2DEA">
        <w:rPr>
          <w:u w:val="single"/>
        </w:rPr>
        <w:t>Fan Power kW/CFM</w:t>
      </w:r>
      <w:r>
        <w:t xml:space="preserve"> is set to zero because the total per unit efficiency for each system </w:t>
      </w:r>
      <w:r w:rsidR="00E50A98">
        <w:t xml:space="preserve">will be </w:t>
      </w:r>
      <w:r>
        <w:t>captured in the unit</w:t>
      </w:r>
      <w:r w:rsidR="007D07EE">
        <w:t>’s</w:t>
      </w:r>
      <w:r>
        <w:t xml:space="preserve"> EIR and HIR </w:t>
      </w:r>
      <w:r w:rsidR="007D07EE">
        <w:t xml:space="preserve">(efficiency) </w:t>
      </w:r>
      <w:r>
        <w:t>values</w:t>
      </w:r>
      <w:r w:rsidR="006F26D9">
        <w:t>, further described below</w:t>
      </w:r>
      <w:r w:rsidR="002A0099">
        <w:t>. This is</w:t>
      </w:r>
      <w:r w:rsidR="00E50A98">
        <w:t xml:space="preserve"> in keeping with the </w:t>
      </w:r>
      <w:r w:rsidR="002A0099">
        <w:t xml:space="preserve">reporting requirements of common </w:t>
      </w:r>
      <w:r w:rsidR="00E50A98">
        <w:t xml:space="preserve">test standards </w:t>
      </w:r>
      <w:r w:rsidR="002A0099">
        <w:t xml:space="preserve">for </w:t>
      </w:r>
      <w:r w:rsidR="00E50A98">
        <w:t>residential unit</w:t>
      </w:r>
      <w:r w:rsidR="002A0099">
        <w:t xml:space="preserve">s, which are limited to reporting EER/SEER/HSPF only and no </w:t>
      </w:r>
      <w:r w:rsidR="006F26D9">
        <w:t>separate</w:t>
      </w:r>
      <w:r w:rsidR="002A0099">
        <w:t xml:space="preserve"> detai</w:t>
      </w:r>
      <w:r w:rsidR="006F26D9">
        <w:t>l</w:t>
      </w:r>
      <w:r w:rsidR="002A0099">
        <w:t xml:space="preserve"> about fan power (confer</w:t>
      </w:r>
      <w:r w:rsidR="00E50A98">
        <w:t xml:space="preserve"> A</w:t>
      </w:r>
      <w:r w:rsidR="00E50A98" w:rsidRPr="0074768A">
        <w:t>HRI standard 210/240</w:t>
      </w:r>
      <w:r w:rsidR="00E50A98">
        <w:rPr>
          <w:rStyle w:val="FootnoteReference"/>
        </w:rPr>
        <w:footnoteReference w:id="19"/>
      </w:r>
      <w:r w:rsidR="00E50A98" w:rsidRPr="0074768A">
        <w:t xml:space="preserve"> and DOE CFR 42</w:t>
      </w:r>
      <w:r w:rsidR="00E50A98">
        <w:t>9</w:t>
      </w:r>
      <w:r w:rsidR="00E50A98" w:rsidRPr="0074768A">
        <w:t>.16</w:t>
      </w:r>
      <w:r w:rsidR="00E50A98">
        <w:rPr>
          <w:rStyle w:val="FootnoteReference"/>
        </w:rPr>
        <w:footnoteReference w:id="20"/>
      </w:r>
      <w:r w:rsidR="002A0099">
        <w:t>). Per these standards, EER/SEER/HSPF values already include fan power as part of the efficiency rating calculation</w:t>
      </w:r>
      <w:r>
        <w:t>. Per DOE2 Help Files, “</w:t>
      </w:r>
      <w:r w:rsidRPr="00D16EEA">
        <w:rPr>
          <w:i/>
          <w:iCs/>
        </w:rPr>
        <w:t>If you include fan electric energy consumption in your value of COOLING-EIR, then you should set SUPPLY-KW/FLOW to zero (and SUPPLY-STATIC should be omitted). Otherwise, the supply fan electrical energy will be double counted.</w:t>
      </w:r>
      <w:r>
        <w:t xml:space="preserve">” </w:t>
      </w:r>
    </w:p>
    <w:p w14:paraId="576E5E67" w14:textId="77777777" w:rsidR="004B013D" w:rsidRDefault="004B013D" w:rsidP="004B013D">
      <w:pPr>
        <w:pStyle w:val="ListParagraph"/>
      </w:pPr>
    </w:p>
    <w:p w14:paraId="40288330" w14:textId="0B53A8C2" w:rsidR="004B013D" w:rsidRDefault="004B013D" w:rsidP="004B013D">
      <w:pPr>
        <w:pStyle w:val="ListParagraph"/>
        <w:numPr>
          <w:ilvl w:val="0"/>
          <w:numId w:val="21"/>
        </w:numPr>
        <w:jc w:val="both"/>
      </w:pPr>
      <w:r w:rsidRPr="002D2DEA">
        <w:rPr>
          <w:u w:val="single"/>
        </w:rPr>
        <w:t>Outside Air Control</w:t>
      </w:r>
      <w:r>
        <w:t xml:space="preserve"> is set to Fixed Fraction and the </w:t>
      </w:r>
      <w:r w:rsidRPr="00DE6B25">
        <w:t>Minimum Outside Air Ratio</w:t>
      </w:r>
      <w:r>
        <w:t xml:space="preserve"> set to zero to simulate that neither the baseline </w:t>
      </w:r>
      <w:r w:rsidR="00D16EEA">
        <w:t>n</w:t>
      </w:r>
      <w:r>
        <w:t xml:space="preserve">or measure case systems bring in outside air. </w:t>
      </w:r>
    </w:p>
    <w:p w14:paraId="6D3DA63F" w14:textId="77777777" w:rsidR="004B013D" w:rsidRDefault="004B013D" w:rsidP="004B013D">
      <w:pPr>
        <w:pStyle w:val="ListParagraph"/>
        <w:jc w:val="both"/>
      </w:pPr>
    </w:p>
    <w:p w14:paraId="2BF2DE03" w14:textId="64791C9C" w:rsidR="00AA0EC8" w:rsidRDefault="006F7764" w:rsidP="000511F0">
      <w:pPr>
        <w:pStyle w:val="ListParagraph"/>
        <w:numPr>
          <w:ilvl w:val="0"/>
          <w:numId w:val="21"/>
        </w:numPr>
        <w:jc w:val="both"/>
      </w:pPr>
      <w:r w:rsidRPr="00AA0EC8">
        <w:rPr>
          <w:u w:val="single"/>
        </w:rPr>
        <w:t>Cooling EIR</w:t>
      </w:r>
      <w:r w:rsidRPr="006F26D9">
        <w:t xml:space="preserve"> is </w:t>
      </w:r>
      <w:r w:rsidR="003F3146">
        <w:t xml:space="preserve">set directly as a function of </w:t>
      </w:r>
      <w:r w:rsidRPr="006F26D9">
        <w:t>EER and fan power</w:t>
      </w:r>
      <w:r w:rsidR="003F3146">
        <w:t xml:space="preserve">. </w:t>
      </w:r>
      <w:r w:rsidR="00DD12A3">
        <w:t>According to</w:t>
      </w:r>
      <w:r w:rsidR="003F3146">
        <w:t xml:space="preserve"> DOE2 help files, if fan power is not input separately, then </w:t>
      </w:r>
      <w:r w:rsidR="00DD12A3">
        <w:t xml:space="preserve">by definition </w:t>
      </w:r>
      <w:r w:rsidR="003F3146">
        <w:t>EIR = 3.413 / EER</w:t>
      </w:r>
      <w:r w:rsidRPr="006F26D9">
        <w:t xml:space="preserve">. Since the measure specifies SEER rather than EER, </w:t>
      </w:r>
      <w:r w:rsidR="00E66DEA">
        <w:t>using the SEER</w:t>
      </w:r>
      <w:r w:rsidR="004378DF">
        <w:t>-</w:t>
      </w:r>
      <w:r w:rsidR="00E66DEA">
        <w:t>to</w:t>
      </w:r>
      <w:r w:rsidR="004378DF">
        <w:t>-</w:t>
      </w:r>
      <w:r w:rsidR="00E66DEA">
        <w:t xml:space="preserve">EER </w:t>
      </w:r>
      <w:r w:rsidR="004378DF">
        <w:t xml:space="preserve">ratio </w:t>
      </w:r>
      <w:r w:rsidR="00E66DEA">
        <w:t>reference values from DEER</w:t>
      </w:r>
      <w:r w:rsidR="004378DF">
        <w:t>,</w:t>
      </w:r>
      <w:r w:rsidR="00E66DEA">
        <w:t xml:space="preserve"> the EER </w:t>
      </w:r>
      <w:r w:rsidR="00696BDA">
        <w:t>was</w:t>
      </w:r>
      <w:r w:rsidR="00E66DEA">
        <w:t xml:space="preserve"> calculated. DEER residential HVAC measure definitions correlate the number of stages as a function of SEER, so that systems up to SEER 15 are modeled as 1 stage and systems with SEER 16 and above are modeled with 2 stages. </w:t>
      </w:r>
      <w:r w:rsidR="001159D3">
        <w:t>S</w:t>
      </w:r>
      <w:r w:rsidR="00E66DEA">
        <w:t xml:space="preserve">ince the ductless heat pumps </w:t>
      </w:r>
      <w:r w:rsidR="001159D3">
        <w:t xml:space="preserve">are typically </w:t>
      </w:r>
      <w:r w:rsidR="00E66DEA">
        <w:t>variable speed for all the SEER rat</w:t>
      </w:r>
      <w:r w:rsidR="00696BDA">
        <w:t>ing</w:t>
      </w:r>
      <w:r w:rsidR="00E66DEA">
        <w:t>, SEER</w:t>
      </w:r>
      <w:r w:rsidR="004378DF">
        <w:t>-</w:t>
      </w:r>
      <w:r w:rsidR="00E66DEA">
        <w:t>to</w:t>
      </w:r>
      <w:r w:rsidR="004378DF">
        <w:t>-</w:t>
      </w:r>
      <w:r w:rsidR="00E66DEA">
        <w:t xml:space="preserve">EER </w:t>
      </w:r>
      <w:r w:rsidR="004378DF">
        <w:t xml:space="preserve">ratio </w:t>
      </w:r>
      <w:r w:rsidR="00E66DEA">
        <w:t xml:space="preserve">reference of 2-stage systems were used to calculate the EER for SEER rating of 15 and lower. </w:t>
      </w:r>
    </w:p>
    <w:p w14:paraId="30A7AF0A" w14:textId="77777777" w:rsidR="00AA0EC8" w:rsidRDefault="00AA0EC8" w:rsidP="00AA0EC8">
      <w:pPr>
        <w:pStyle w:val="ListParagraph"/>
        <w:jc w:val="both"/>
      </w:pPr>
    </w:p>
    <w:p w14:paraId="66944DE6" w14:textId="77F58F12" w:rsidR="004B013D" w:rsidRDefault="00AA0EC8" w:rsidP="00AA0EC8">
      <w:pPr>
        <w:pStyle w:val="ListParagraph"/>
        <w:numPr>
          <w:ilvl w:val="0"/>
          <w:numId w:val="21"/>
        </w:numPr>
        <w:jc w:val="both"/>
      </w:pPr>
      <w:r w:rsidRPr="00AD642E">
        <w:rPr>
          <w:u w:val="single"/>
        </w:rPr>
        <w:t>HSPF</w:t>
      </w:r>
      <w:r>
        <w:t xml:space="preserve"> values were selected in a similar manner to EER, using the DEER lookup tables and reference values.  Similar assumptions to the SEER were made when converting </w:t>
      </w:r>
      <w:r w:rsidRPr="00E51366">
        <w:rPr>
          <w:u w:val="single"/>
        </w:rPr>
        <w:t>HSPF</w:t>
      </w:r>
      <w:r>
        <w:t xml:space="preserve"> to </w:t>
      </w:r>
      <w:r w:rsidRPr="00E51366">
        <w:rPr>
          <w:u w:val="single"/>
        </w:rPr>
        <w:t>Heating EIR</w:t>
      </w:r>
      <w:r>
        <w:t xml:space="preserve">. </w:t>
      </w:r>
      <w:r w:rsidDel="00696BDA">
        <w:t xml:space="preserve"> </w:t>
      </w:r>
    </w:p>
    <w:p w14:paraId="5DE44DBF" w14:textId="5298FE8A" w:rsidR="005655BD" w:rsidRDefault="00151EF0" w:rsidP="004B013D">
      <w:pPr>
        <w:jc w:val="both"/>
      </w:pPr>
      <w:r>
        <w:t xml:space="preserve">The following table summarizes the modifications made to the prototypes </w:t>
      </w:r>
      <w:r w:rsidR="00E86CB3">
        <w:t xml:space="preserve">and the </w:t>
      </w:r>
      <w:r w:rsidR="00772088">
        <w:t xml:space="preserve">key inputs to model the existing base case, code (standard) base case and measure case.  </w:t>
      </w:r>
    </w:p>
    <w:tbl>
      <w:tblPr>
        <w:tblW w:w="962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0" w:type="dxa"/>
          <w:right w:w="0" w:type="dxa"/>
        </w:tblCellMar>
        <w:tblLook w:val="04A0" w:firstRow="1" w:lastRow="0" w:firstColumn="1" w:lastColumn="0" w:noHBand="0" w:noVBand="1"/>
      </w:tblPr>
      <w:tblGrid>
        <w:gridCol w:w="1795"/>
        <w:gridCol w:w="1530"/>
        <w:gridCol w:w="2430"/>
        <w:gridCol w:w="2160"/>
        <w:gridCol w:w="1710"/>
      </w:tblGrid>
      <w:tr w:rsidR="005B254C" w:rsidRPr="00FC33CE" w14:paraId="2C8F3CB2" w14:textId="77777777" w:rsidTr="005655BD">
        <w:trPr>
          <w:cantSplit/>
          <w:trHeight w:val="20"/>
          <w:tblHeader/>
        </w:trPr>
        <w:tc>
          <w:tcPr>
            <w:tcW w:w="17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center"/>
            <w:hideMark/>
          </w:tcPr>
          <w:p w14:paraId="785FC867" w14:textId="77777777" w:rsidR="00772088" w:rsidRPr="00E51366" w:rsidRDefault="00772088" w:rsidP="008E4295">
            <w:pPr>
              <w:jc w:val="center"/>
              <w:rPr>
                <w:b/>
                <w:sz w:val="20"/>
                <w:szCs w:val="22"/>
              </w:rPr>
            </w:pPr>
            <w:r w:rsidRPr="00E51366">
              <w:rPr>
                <w:b/>
                <w:sz w:val="20"/>
                <w:szCs w:val="22"/>
              </w:rPr>
              <w:lastRenderedPageBreak/>
              <w:t>Type (DOE2 Keyword Listed)</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center"/>
            <w:hideMark/>
          </w:tcPr>
          <w:p w14:paraId="0D981D3E" w14:textId="77777777" w:rsidR="00772088" w:rsidRPr="00E51366" w:rsidRDefault="00772088" w:rsidP="008E4295">
            <w:pPr>
              <w:jc w:val="center"/>
              <w:rPr>
                <w:b/>
                <w:sz w:val="20"/>
                <w:szCs w:val="22"/>
              </w:rPr>
            </w:pPr>
            <w:r w:rsidRPr="00E51366">
              <w:rPr>
                <w:b/>
                <w:sz w:val="20"/>
                <w:szCs w:val="22"/>
              </w:rPr>
              <w:t>DEER Prototype Defaulted</w:t>
            </w:r>
          </w:p>
        </w:tc>
        <w:tc>
          <w:tcPr>
            <w:tcW w:w="24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center"/>
            <w:hideMark/>
          </w:tcPr>
          <w:p w14:paraId="1FA696E3" w14:textId="6B23F0FD" w:rsidR="00772088" w:rsidRPr="00E51366" w:rsidRDefault="00772088" w:rsidP="008E4295">
            <w:pPr>
              <w:jc w:val="center"/>
              <w:rPr>
                <w:b/>
                <w:sz w:val="20"/>
                <w:szCs w:val="22"/>
              </w:rPr>
            </w:pPr>
            <w:r w:rsidRPr="00E51366">
              <w:rPr>
                <w:b/>
                <w:sz w:val="20"/>
                <w:szCs w:val="22"/>
              </w:rPr>
              <w:t>Base Case</w:t>
            </w:r>
            <w:r>
              <w:rPr>
                <w:b/>
                <w:sz w:val="20"/>
                <w:szCs w:val="22"/>
              </w:rPr>
              <w:t xml:space="preserve"> (existing)</w:t>
            </w:r>
          </w:p>
        </w:tc>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6C333A43" w14:textId="728E7D27" w:rsidR="00772088" w:rsidRPr="00E51366" w:rsidRDefault="00772088" w:rsidP="008E4295">
            <w:pPr>
              <w:jc w:val="center"/>
              <w:rPr>
                <w:b/>
                <w:sz w:val="20"/>
                <w:szCs w:val="22"/>
              </w:rPr>
            </w:pPr>
            <w:r w:rsidRPr="00E51366">
              <w:rPr>
                <w:b/>
                <w:sz w:val="20"/>
                <w:szCs w:val="22"/>
              </w:rPr>
              <w:t>Base Case</w:t>
            </w:r>
            <w:r>
              <w:rPr>
                <w:b/>
                <w:sz w:val="20"/>
                <w:szCs w:val="22"/>
              </w:rPr>
              <w:t xml:space="preserve"> (code/standard)</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54F74141" w14:textId="57EAF7DA" w:rsidR="00772088" w:rsidRPr="00E51366" w:rsidRDefault="00772088" w:rsidP="008E4295">
            <w:pPr>
              <w:jc w:val="center"/>
              <w:rPr>
                <w:b/>
                <w:sz w:val="20"/>
                <w:szCs w:val="22"/>
              </w:rPr>
            </w:pPr>
            <w:r w:rsidRPr="00E51366">
              <w:rPr>
                <w:b/>
                <w:sz w:val="20"/>
                <w:szCs w:val="22"/>
              </w:rPr>
              <w:t>Measure Case</w:t>
            </w:r>
          </w:p>
        </w:tc>
      </w:tr>
      <w:tr w:rsidR="005B254C" w:rsidRPr="00C245E2" w14:paraId="7F3D741A" w14:textId="77777777" w:rsidTr="005655BD">
        <w:trPr>
          <w:cantSplit/>
          <w:trHeight w:val="395"/>
        </w:trPr>
        <w:tc>
          <w:tcPr>
            <w:tcW w:w="17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0E184997" w14:textId="77777777" w:rsidR="00772088" w:rsidRPr="00E51366" w:rsidRDefault="00772088" w:rsidP="00772088">
            <w:pPr>
              <w:rPr>
                <w:sz w:val="18"/>
                <w:szCs w:val="18"/>
              </w:rPr>
            </w:pPr>
            <w:r>
              <w:rPr>
                <w:sz w:val="18"/>
                <w:szCs w:val="18"/>
              </w:rPr>
              <w:t>SYSTEM TYPE</w:t>
            </w:r>
            <w:r w:rsidRPr="00E51366">
              <w:rPr>
                <w:sz w:val="18"/>
                <w:szCs w:val="18"/>
              </w:rPr>
              <w:t xml:space="preserve"> (A)</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54CBDFED" w14:textId="77777777" w:rsidR="00772088" w:rsidRPr="00E51366" w:rsidRDefault="00772088" w:rsidP="00772088">
            <w:pPr>
              <w:jc w:val="center"/>
              <w:rPr>
                <w:sz w:val="18"/>
                <w:szCs w:val="18"/>
              </w:rPr>
            </w:pPr>
            <w:proofErr w:type="spellStart"/>
            <w:r w:rsidRPr="00E51366">
              <w:rPr>
                <w:sz w:val="18"/>
                <w:szCs w:val="18"/>
              </w:rPr>
              <w:t>Pkdg</w:t>
            </w:r>
            <w:proofErr w:type="spellEnd"/>
            <w:r w:rsidRPr="00E51366">
              <w:rPr>
                <w:sz w:val="18"/>
                <w:szCs w:val="18"/>
              </w:rPr>
              <w:t xml:space="preserve"> Vol Var Temp</w:t>
            </w:r>
          </w:p>
        </w:tc>
        <w:tc>
          <w:tcPr>
            <w:tcW w:w="24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2C5A582C" w14:textId="77777777" w:rsidR="00772088" w:rsidRPr="00E51366" w:rsidRDefault="00772088" w:rsidP="00772088">
            <w:pPr>
              <w:jc w:val="center"/>
              <w:rPr>
                <w:sz w:val="18"/>
                <w:szCs w:val="18"/>
              </w:rPr>
            </w:pPr>
            <w:proofErr w:type="spellStart"/>
            <w:r w:rsidRPr="00E51366">
              <w:rPr>
                <w:sz w:val="18"/>
                <w:szCs w:val="18"/>
              </w:rPr>
              <w:t>Pkdg</w:t>
            </w:r>
            <w:proofErr w:type="spellEnd"/>
            <w:r w:rsidRPr="00E51366">
              <w:rPr>
                <w:sz w:val="18"/>
                <w:szCs w:val="18"/>
              </w:rPr>
              <w:t xml:space="preserve"> Vol Var Temp</w:t>
            </w:r>
          </w:p>
        </w:tc>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8E19F6F" w14:textId="587EF077" w:rsidR="00772088" w:rsidRPr="00E51366" w:rsidRDefault="00772088" w:rsidP="00772088">
            <w:pPr>
              <w:jc w:val="center"/>
              <w:rPr>
                <w:sz w:val="18"/>
                <w:szCs w:val="18"/>
              </w:rPr>
            </w:pPr>
            <w:proofErr w:type="spellStart"/>
            <w:r w:rsidRPr="00E51366">
              <w:rPr>
                <w:sz w:val="18"/>
                <w:szCs w:val="18"/>
              </w:rPr>
              <w:t>Pkdg</w:t>
            </w:r>
            <w:proofErr w:type="spellEnd"/>
            <w:r w:rsidRPr="00E51366">
              <w:rPr>
                <w:sz w:val="18"/>
                <w:szCs w:val="18"/>
              </w:rPr>
              <w:t xml:space="preserve"> Vol Var Temp</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0F557FE" w14:textId="044F14E7" w:rsidR="00772088" w:rsidRPr="00E51366" w:rsidRDefault="00772088" w:rsidP="00772088">
            <w:pPr>
              <w:jc w:val="center"/>
              <w:rPr>
                <w:sz w:val="18"/>
                <w:szCs w:val="18"/>
              </w:rPr>
            </w:pPr>
            <w:proofErr w:type="spellStart"/>
            <w:r w:rsidRPr="00E51366">
              <w:rPr>
                <w:sz w:val="18"/>
                <w:szCs w:val="18"/>
              </w:rPr>
              <w:t>Pkdg</w:t>
            </w:r>
            <w:proofErr w:type="spellEnd"/>
            <w:r w:rsidRPr="00E51366">
              <w:rPr>
                <w:sz w:val="18"/>
                <w:szCs w:val="18"/>
              </w:rPr>
              <w:t xml:space="preserve"> Vol Var Temp</w:t>
            </w:r>
          </w:p>
        </w:tc>
      </w:tr>
      <w:tr w:rsidR="005B254C" w:rsidRPr="00A4393C" w14:paraId="6CACE32E" w14:textId="77777777" w:rsidTr="005655BD">
        <w:trPr>
          <w:cantSplit/>
          <w:trHeight w:val="20"/>
        </w:trPr>
        <w:tc>
          <w:tcPr>
            <w:tcW w:w="17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739BF890" w14:textId="5269C6C7" w:rsidR="00772088" w:rsidRPr="00E51366" w:rsidRDefault="00D6226B" w:rsidP="00772088">
            <w:pPr>
              <w:rPr>
                <w:sz w:val="18"/>
                <w:szCs w:val="18"/>
              </w:rPr>
            </w:pPr>
            <w:r w:rsidRPr="00E51366">
              <w:rPr>
                <w:sz w:val="18"/>
                <w:szCs w:val="18"/>
              </w:rPr>
              <w:t>SYSTEM: RETURN</w:t>
            </w:r>
            <w:r w:rsidR="00772088" w:rsidRPr="00E51366">
              <w:rPr>
                <w:sz w:val="18"/>
                <w:szCs w:val="18"/>
              </w:rPr>
              <w:t>-AIR-PATH</w:t>
            </w:r>
            <w:r w:rsidR="00772088" w:rsidRPr="00E51366" w:rsidDel="00184DB8">
              <w:rPr>
                <w:sz w:val="18"/>
                <w:szCs w:val="18"/>
              </w:rPr>
              <w:t xml:space="preserve"> </w:t>
            </w:r>
            <w:r w:rsidR="00772088" w:rsidRPr="00E51366">
              <w:rPr>
                <w:sz w:val="18"/>
                <w:szCs w:val="18"/>
              </w:rPr>
              <w:t>(B)</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419B948A" w14:textId="77777777" w:rsidR="00772088" w:rsidRPr="00E51366" w:rsidRDefault="00772088" w:rsidP="00772088">
            <w:pPr>
              <w:jc w:val="center"/>
              <w:rPr>
                <w:sz w:val="18"/>
                <w:szCs w:val="18"/>
              </w:rPr>
            </w:pPr>
            <w:r w:rsidRPr="00E51366">
              <w:rPr>
                <w:sz w:val="18"/>
                <w:szCs w:val="18"/>
              </w:rPr>
              <w:t>Duct</w:t>
            </w:r>
          </w:p>
        </w:tc>
        <w:tc>
          <w:tcPr>
            <w:tcW w:w="24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089E3F16" w14:textId="77777777" w:rsidR="00772088" w:rsidRPr="00E51366" w:rsidRDefault="00772088" w:rsidP="00772088">
            <w:pPr>
              <w:jc w:val="center"/>
              <w:rPr>
                <w:sz w:val="18"/>
                <w:szCs w:val="18"/>
              </w:rPr>
            </w:pPr>
            <w:r w:rsidRPr="00E51366">
              <w:rPr>
                <w:sz w:val="18"/>
                <w:szCs w:val="18"/>
              </w:rPr>
              <w:t>Direct</w:t>
            </w:r>
          </w:p>
        </w:tc>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274D786" w14:textId="18DBF27B" w:rsidR="00772088" w:rsidRPr="00E51366" w:rsidRDefault="00772088" w:rsidP="00772088">
            <w:pPr>
              <w:jc w:val="center"/>
              <w:rPr>
                <w:sz w:val="18"/>
                <w:szCs w:val="18"/>
              </w:rPr>
            </w:pPr>
            <w:r w:rsidRPr="00E51366">
              <w:rPr>
                <w:sz w:val="18"/>
                <w:szCs w:val="18"/>
              </w:rPr>
              <w:t>Direct</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9E6F760" w14:textId="32AE4409" w:rsidR="00772088" w:rsidRPr="00E51366" w:rsidRDefault="00772088" w:rsidP="00772088">
            <w:pPr>
              <w:jc w:val="center"/>
              <w:rPr>
                <w:sz w:val="18"/>
                <w:szCs w:val="18"/>
              </w:rPr>
            </w:pPr>
            <w:r w:rsidRPr="00E51366">
              <w:rPr>
                <w:sz w:val="18"/>
                <w:szCs w:val="18"/>
              </w:rPr>
              <w:t>Direct</w:t>
            </w:r>
          </w:p>
        </w:tc>
      </w:tr>
      <w:tr w:rsidR="005B254C" w:rsidRPr="00A4393C" w14:paraId="5756110F" w14:textId="77777777" w:rsidTr="005655BD">
        <w:trPr>
          <w:cantSplit/>
          <w:trHeight w:val="20"/>
        </w:trPr>
        <w:tc>
          <w:tcPr>
            <w:tcW w:w="17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3F945C97" w14:textId="3EFBA78B" w:rsidR="00772088" w:rsidRPr="00E51366" w:rsidRDefault="00D6226B" w:rsidP="008E4295">
            <w:pPr>
              <w:rPr>
                <w:sz w:val="18"/>
                <w:szCs w:val="18"/>
              </w:rPr>
            </w:pPr>
            <w:r w:rsidRPr="00E51366">
              <w:rPr>
                <w:sz w:val="18"/>
                <w:szCs w:val="18"/>
              </w:rPr>
              <w:t>SYSTEM: DUCT</w:t>
            </w:r>
            <w:r w:rsidR="00772088" w:rsidRPr="00E51366">
              <w:rPr>
                <w:sz w:val="18"/>
                <w:szCs w:val="18"/>
              </w:rPr>
              <w:t>-AIR-LOSS</w:t>
            </w:r>
            <w:r w:rsidR="00772088" w:rsidRPr="00E51366" w:rsidDel="00184DB8">
              <w:rPr>
                <w:sz w:val="18"/>
                <w:szCs w:val="18"/>
              </w:rPr>
              <w:t xml:space="preserve"> </w:t>
            </w:r>
            <w:r w:rsidR="00772088" w:rsidRPr="00E51366">
              <w:rPr>
                <w:sz w:val="18"/>
                <w:szCs w:val="18"/>
              </w:rPr>
              <w:t>(B)</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39B0D084" w14:textId="77777777" w:rsidR="00772088" w:rsidRPr="00E51366" w:rsidRDefault="00772088" w:rsidP="008E4295">
            <w:pPr>
              <w:jc w:val="center"/>
              <w:rPr>
                <w:sz w:val="18"/>
                <w:szCs w:val="18"/>
              </w:rPr>
            </w:pPr>
            <w:r w:rsidRPr="00E51366">
              <w:rPr>
                <w:sz w:val="18"/>
                <w:szCs w:val="18"/>
              </w:rPr>
              <w:t>0.15</w:t>
            </w:r>
          </w:p>
        </w:tc>
        <w:tc>
          <w:tcPr>
            <w:tcW w:w="24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4F3C329E" w14:textId="77777777" w:rsidR="00772088" w:rsidRPr="00E51366" w:rsidRDefault="00772088" w:rsidP="008E4295">
            <w:pPr>
              <w:jc w:val="center"/>
              <w:rPr>
                <w:sz w:val="18"/>
                <w:szCs w:val="18"/>
              </w:rPr>
            </w:pPr>
            <w:r w:rsidRPr="00E51366">
              <w:rPr>
                <w:sz w:val="18"/>
                <w:szCs w:val="18"/>
              </w:rPr>
              <w:t>0</w:t>
            </w:r>
          </w:p>
        </w:tc>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2EBA499" w14:textId="48F205B7" w:rsidR="00772088" w:rsidRPr="00E51366" w:rsidRDefault="00772088" w:rsidP="008E4295">
            <w:pPr>
              <w:jc w:val="center"/>
              <w:rPr>
                <w:sz w:val="18"/>
                <w:szCs w:val="18"/>
              </w:rPr>
            </w:pPr>
            <w:r>
              <w:rPr>
                <w:sz w:val="18"/>
                <w:szCs w:val="18"/>
              </w:rPr>
              <w:t>0</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36EA8FF" w14:textId="377D09BF" w:rsidR="00772088" w:rsidRPr="00E51366" w:rsidRDefault="00772088" w:rsidP="008E4295">
            <w:pPr>
              <w:jc w:val="center"/>
              <w:rPr>
                <w:sz w:val="18"/>
                <w:szCs w:val="18"/>
              </w:rPr>
            </w:pPr>
            <w:r w:rsidRPr="00E51366">
              <w:rPr>
                <w:sz w:val="18"/>
                <w:szCs w:val="18"/>
              </w:rPr>
              <w:t>0</w:t>
            </w:r>
          </w:p>
        </w:tc>
      </w:tr>
      <w:tr w:rsidR="005B254C" w:rsidRPr="00A4393C" w14:paraId="0F6D3629" w14:textId="77777777" w:rsidTr="005655BD">
        <w:trPr>
          <w:cantSplit/>
          <w:trHeight w:val="20"/>
        </w:trPr>
        <w:tc>
          <w:tcPr>
            <w:tcW w:w="17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1BD93ECC" w14:textId="575764DF" w:rsidR="00772088" w:rsidRPr="00E51366" w:rsidRDefault="00D6226B" w:rsidP="008E4295">
            <w:pPr>
              <w:rPr>
                <w:sz w:val="18"/>
                <w:szCs w:val="18"/>
              </w:rPr>
            </w:pPr>
            <w:r w:rsidRPr="00E51366">
              <w:rPr>
                <w:sz w:val="18"/>
                <w:szCs w:val="18"/>
              </w:rPr>
              <w:t>SYSTEM: SUPPLY</w:t>
            </w:r>
            <w:r w:rsidR="00772088" w:rsidRPr="00E51366">
              <w:rPr>
                <w:sz w:val="18"/>
                <w:szCs w:val="18"/>
              </w:rPr>
              <w:t>-KW/FLOW</w:t>
            </w:r>
            <w:r w:rsidR="00772088" w:rsidRPr="00E51366" w:rsidDel="00184DB8">
              <w:rPr>
                <w:sz w:val="18"/>
                <w:szCs w:val="18"/>
              </w:rPr>
              <w:t xml:space="preserve"> </w:t>
            </w:r>
            <w:r w:rsidR="00772088" w:rsidRPr="00E51366">
              <w:rPr>
                <w:sz w:val="18"/>
                <w:szCs w:val="18"/>
              </w:rPr>
              <w:t>(C)</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784AE37C" w14:textId="77777777" w:rsidR="00772088" w:rsidRPr="00E51366" w:rsidRDefault="00772088" w:rsidP="008E4295">
            <w:pPr>
              <w:jc w:val="center"/>
              <w:rPr>
                <w:sz w:val="18"/>
                <w:szCs w:val="18"/>
              </w:rPr>
            </w:pPr>
            <w:r w:rsidRPr="00E51366">
              <w:rPr>
                <w:sz w:val="18"/>
                <w:szCs w:val="18"/>
              </w:rPr>
              <w:t>0.000652</w:t>
            </w:r>
          </w:p>
        </w:tc>
        <w:tc>
          <w:tcPr>
            <w:tcW w:w="24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6C0601E8" w14:textId="77777777" w:rsidR="00772088" w:rsidRPr="00E51366" w:rsidRDefault="00772088" w:rsidP="008E4295">
            <w:pPr>
              <w:jc w:val="center"/>
              <w:rPr>
                <w:sz w:val="18"/>
                <w:szCs w:val="18"/>
              </w:rPr>
            </w:pPr>
            <w:r w:rsidRPr="00E51366">
              <w:rPr>
                <w:sz w:val="18"/>
                <w:szCs w:val="18"/>
              </w:rPr>
              <w:t>0</w:t>
            </w:r>
          </w:p>
        </w:tc>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99243CF" w14:textId="07D21DB1" w:rsidR="00772088" w:rsidRPr="00E51366" w:rsidRDefault="00772088" w:rsidP="008E4295">
            <w:pPr>
              <w:jc w:val="center"/>
              <w:rPr>
                <w:sz w:val="18"/>
                <w:szCs w:val="18"/>
              </w:rPr>
            </w:pPr>
            <w:r>
              <w:rPr>
                <w:sz w:val="18"/>
                <w:szCs w:val="18"/>
              </w:rPr>
              <w:t>0</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D8416D8" w14:textId="351674F9" w:rsidR="00772088" w:rsidRPr="00E51366" w:rsidRDefault="00772088" w:rsidP="008E4295">
            <w:pPr>
              <w:jc w:val="center"/>
              <w:rPr>
                <w:sz w:val="18"/>
                <w:szCs w:val="18"/>
              </w:rPr>
            </w:pPr>
            <w:r w:rsidRPr="00E51366">
              <w:rPr>
                <w:sz w:val="18"/>
                <w:szCs w:val="18"/>
              </w:rPr>
              <w:t>0</w:t>
            </w:r>
          </w:p>
        </w:tc>
      </w:tr>
      <w:tr w:rsidR="005B254C" w:rsidRPr="00A4393C" w14:paraId="2F852438" w14:textId="77777777" w:rsidTr="005655BD">
        <w:trPr>
          <w:cantSplit/>
          <w:trHeight w:val="20"/>
        </w:trPr>
        <w:tc>
          <w:tcPr>
            <w:tcW w:w="17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6BC386A1" w14:textId="4EC5B5FF" w:rsidR="00772088" w:rsidRPr="00E51366" w:rsidRDefault="00D6226B" w:rsidP="008E4295">
            <w:pPr>
              <w:rPr>
                <w:sz w:val="18"/>
                <w:szCs w:val="18"/>
              </w:rPr>
            </w:pPr>
            <w:r w:rsidRPr="00E51366">
              <w:rPr>
                <w:sz w:val="18"/>
                <w:szCs w:val="18"/>
              </w:rPr>
              <w:t>SYSTEM: MIN</w:t>
            </w:r>
            <w:r w:rsidR="00772088" w:rsidRPr="00E51366">
              <w:rPr>
                <w:sz w:val="18"/>
                <w:szCs w:val="18"/>
              </w:rPr>
              <w:t>-OUTSIDE-AIR</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4710B01F" w14:textId="77777777" w:rsidR="00772088" w:rsidRPr="00E51366" w:rsidRDefault="00772088" w:rsidP="008E4295">
            <w:pPr>
              <w:jc w:val="center"/>
              <w:rPr>
                <w:sz w:val="18"/>
                <w:szCs w:val="18"/>
              </w:rPr>
            </w:pPr>
            <w:r w:rsidRPr="00E51366">
              <w:rPr>
                <w:sz w:val="18"/>
                <w:szCs w:val="18"/>
              </w:rPr>
              <w:t>n/a</w:t>
            </w:r>
          </w:p>
        </w:tc>
        <w:tc>
          <w:tcPr>
            <w:tcW w:w="24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664162CF" w14:textId="77777777" w:rsidR="00772088" w:rsidRPr="00E51366" w:rsidRDefault="00772088" w:rsidP="008E4295">
            <w:pPr>
              <w:jc w:val="center"/>
              <w:rPr>
                <w:sz w:val="18"/>
                <w:szCs w:val="18"/>
              </w:rPr>
            </w:pPr>
            <w:r w:rsidRPr="00E51366">
              <w:rPr>
                <w:sz w:val="18"/>
                <w:szCs w:val="18"/>
              </w:rPr>
              <w:t>0</w:t>
            </w:r>
          </w:p>
        </w:tc>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5B439DB" w14:textId="22C9CB78" w:rsidR="00772088" w:rsidRPr="00E51366" w:rsidRDefault="00772088" w:rsidP="008E4295">
            <w:pPr>
              <w:jc w:val="center"/>
              <w:rPr>
                <w:sz w:val="18"/>
                <w:szCs w:val="18"/>
              </w:rPr>
            </w:pPr>
            <w:r>
              <w:rPr>
                <w:sz w:val="18"/>
                <w:szCs w:val="18"/>
              </w:rPr>
              <w:t>0</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5789F53" w14:textId="3B401D63" w:rsidR="00772088" w:rsidRPr="00E51366" w:rsidRDefault="00772088" w:rsidP="008E4295">
            <w:pPr>
              <w:jc w:val="center"/>
              <w:rPr>
                <w:sz w:val="18"/>
                <w:szCs w:val="18"/>
              </w:rPr>
            </w:pPr>
            <w:r w:rsidRPr="00E51366">
              <w:rPr>
                <w:sz w:val="18"/>
                <w:szCs w:val="18"/>
              </w:rPr>
              <w:t>0</w:t>
            </w:r>
          </w:p>
        </w:tc>
      </w:tr>
      <w:tr w:rsidR="005B254C" w:rsidRPr="00A4393C" w14:paraId="162D6086" w14:textId="77777777" w:rsidTr="005655BD">
        <w:trPr>
          <w:cantSplit/>
          <w:trHeight w:val="20"/>
        </w:trPr>
        <w:tc>
          <w:tcPr>
            <w:tcW w:w="17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21CB55EE" w14:textId="11E3E290" w:rsidR="00772088" w:rsidRPr="00E51366" w:rsidRDefault="00D6226B" w:rsidP="008E4295">
            <w:pPr>
              <w:rPr>
                <w:sz w:val="18"/>
                <w:szCs w:val="18"/>
              </w:rPr>
            </w:pPr>
            <w:r w:rsidRPr="00E51366">
              <w:rPr>
                <w:sz w:val="18"/>
                <w:szCs w:val="18"/>
              </w:rPr>
              <w:t>SYSTEM: OA</w:t>
            </w:r>
            <w:r w:rsidR="00772088" w:rsidRPr="00E51366">
              <w:rPr>
                <w:sz w:val="18"/>
                <w:szCs w:val="18"/>
              </w:rPr>
              <w:t>-CONTROL</w:t>
            </w:r>
            <w:r w:rsidR="00772088" w:rsidRPr="00E51366" w:rsidDel="00184DB8">
              <w:rPr>
                <w:sz w:val="18"/>
                <w:szCs w:val="18"/>
              </w:rPr>
              <w:t xml:space="preserve"> </w:t>
            </w:r>
            <w:r w:rsidR="00772088" w:rsidRPr="00E51366">
              <w:rPr>
                <w:sz w:val="18"/>
                <w:szCs w:val="18"/>
              </w:rPr>
              <w:t>(D)</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10AC6048" w14:textId="77777777" w:rsidR="00772088" w:rsidRPr="00E51366" w:rsidRDefault="00772088" w:rsidP="008E4295">
            <w:pPr>
              <w:jc w:val="center"/>
              <w:rPr>
                <w:sz w:val="18"/>
                <w:szCs w:val="18"/>
              </w:rPr>
            </w:pPr>
            <w:r w:rsidRPr="00E51366">
              <w:rPr>
                <w:sz w:val="18"/>
                <w:szCs w:val="18"/>
              </w:rPr>
              <w:t>OA Temperature</w:t>
            </w:r>
          </w:p>
        </w:tc>
        <w:tc>
          <w:tcPr>
            <w:tcW w:w="24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3FF6754F" w14:textId="77777777" w:rsidR="00772088" w:rsidRPr="00E51366" w:rsidRDefault="00772088" w:rsidP="008E4295">
            <w:pPr>
              <w:jc w:val="center"/>
              <w:rPr>
                <w:sz w:val="18"/>
                <w:szCs w:val="18"/>
              </w:rPr>
            </w:pPr>
            <w:r w:rsidRPr="00E51366">
              <w:rPr>
                <w:sz w:val="18"/>
                <w:szCs w:val="18"/>
              </w:rPr>
              <w:t>Fixed Fraction</w:t>
            </w:r>
          </w:p>
        </w:tc>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DD10715" w14:textId="486C6170" w:rsidR="00772088" w:rsidRPr="00E51366" w:rsidRDefault="00772088" w:rsidP="008E4295">
            <w:pPr>
              <w:jc w:val="center"/>
              <w:rPr>
                <w:sz w:val="18"/>
                <w:szCs w:val="18"/>
              </w:rPr>
            </w:pPr>
            <w:r w:rsidRPr="00E51366">
              <w:rPr>
                <w:sz w:val="18"/>
                <w:szCs w:val="18"/>
              </w:rPr>
              <w:t>Fixed Fraction</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CFF38A7" w14:textId="0E1C46B3" w:rsidR="00772088" w:rsidRPr="00E51366" w:rsidRDefault="00772088" w:rsidP="008E4295">
            <w:pPr>
              <w:jc w:val="center"/>
              <w:rPr>
                <w:sz w:val="18"/>
                <w:szCs w:val="18"/>
              </w:rPr>
            </w:pPr>
            <w:r w:rsidRPr="00E51366">
              <w:rPr>
                <w:sz w:val="18"/>
                <w:szCs w:val="18"/>
              </w:rPr>
              <w:t>Fixed Fraction</w:t>
            </w:r>
          </w:p>
        </w:tc>
      </w:tr>
      <w:tr w:rsidR="005B254C" w:rsidRPr="00C245E2" w14:paraId="08320326" w14:textId="77777777" w:rsidTr="005655BD">
        <w:trPr>
          <w:cantSplit/>
          <w:trHeight w:val="20"/>
        </w:trPr>
        <w:tc>
          <w:tcPr>
            <w:tcW w:w="17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65DC9FE9" w14:textId="281D1961" w:rsidR="00772088" w:rsidRPr="00E51366" w:rsidRDefault="00D6226B" w:rsidP="008E4295">
            <w:pPr>
              <w:rPr>
                <w:sz w:val="18"/>
                <w:szCs w:val="18"/>
              </w:rPr>
            </w:pPr>
            <w:r w:rsidRPr="00E51366">
              <w:rPr>
                <w:sz w:val="18"/>
                <w:szCs w:val="18"/>
              </w:rPr>
              <w:t>SYSTEM: COOLING</w:t>
            </w:r>
            <w:r w:rsidR="00772088" w:rsidRPr="00E51366">
              <w:rPr>
                <w:sz w:val="18"/>
                <w:szCs w:val="18"/>
              </w:rPr>
              <w:t>-</w:t>
            </w:r>
            <w:r w:rsidRPr="00E51366">
              <w:rPr>
                <w:sz w:val="18"/>
                <w:szCs w:val="18"/>
              </w:rPr>
              <w:t>EIR</w:t>
            </w:r>
            <w:r w:rsidRPr="00E51366" w:rsidDel="00184DB8">
              <w:rPr>
                <w:sz w:val="18"/>
                <w:szCs w:val="18"/>
              </w:rPr>
              <w:t xml:space="preserve"> </w:t>
            </w:r>
            <w:r>
              <w:rPr>
                <w:sz w:val="18"/>
                <w:szCs w:val="18"/>
              </w:rPr>
              <w:t>(</w:t>
            </w:r>
            <w:r w:rsidR="00772088">
              <w:rPr>
                <w:sz w:val="18"/>
                <w:szCs w:val="18"/>
              </w:rPr>
              <w:t>E)</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5BEFA66D" w14:textId="77777777" w:rsidR="00772088" w:rsidRPr="00E51366" w:rsidRDefault="00772088" w:rsidP="008E4295">
            <w:pPr>
              <w:jc w:val="center"/>
              <w:rPr>
                <w:sz w:val="18"/>
                <w:szCs w:val="18"/>
              </w:rPr>
            </w:pPr>
            <w:r w:rsidRPr="00E51366">
              <w:rPr>
                <w:sz w:val="18"/>
                <w:szCs w:val="18"/>
              </w:rPr>
              <w:t>0.3</w:t>
            </w:r>
            <w:r>
              <w:rPr>
                <w:sz w:val="18"/>
                <w:szCs w:val="18"/>
              </w:rPr>
              <w:t>28</w:t>
            </w:r>
          </w:p>
        </w:tc>
        <w:tc>
          <w:tcPr>
            <w:tcW w:w="24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68646B1D" w14:textId="1D6CBE27" w:rsidR="00772088" w:rsidRDefault="005B254C" w:rsidP="008E4295">
            <w:pPr>
              <w:pStyle w:val="NoSpacing"/>
              <w:jc w:val="center"/>
              <w:rPr>
                <w:rFonts w:ascii="Calibri Light" w:eastAsiaTheme="minorEastAsia" w:hAnsi="Calibri Light"/>
                <w:sz w:val="18"/>
                <w:szCs w:val="18"/>
              </w:rPr>
            </w:pPr>
            <w:r>
              <w:rPr>
                <w:rFonts w:ascii="Calibri Light" w:eastAsiaTheme="minorEastAsia" w:hAnsi="Calibri Light"/>
                <w:sz w:val="18"/>
                <w:szCs w:val="18"/>
              </w:rPr>
              <w:t>Room AC – 0.34829 EIR (9.8 EER)</w:t>
            </w:r>
          </w:p>
          <w:p w14:paraId="26BE8FEA" w14:textId="30DCAE26" w:rsidR="005B254C" w:rsidRDefault="005B254C" w:rsidP="008E4295">
            <w:pPr>
              <w:pStyle w:val="NoSpacing"/>
              <w:jc w:val="center"/>
              <w:rPr>
                <w:rFonts w:ascii="Calibri Light" w:eastAsiaTheme="minorEastAsia" w:hAnsi="Calibri Light"/>
                <w:sz w:val="18"/>
                <w:szCs w:val="18"/>
              </w:rPr>
            </w:pPr>
            <w:r>
              <w:rPr>
                <w:rFonts w:ascii="Calibri Light" w:eastAsiaTheme="minorEastAsia" w:hAnsi="Calibri Light"/>
                <w:sz w:val="18"/>
                <w:szCs w:val="18"/>
              </w:rPr>
              <w:t>Room HP – 0.37929 EIR (9.0 EER)</w:t>
            </w:r>
          </w:p>
          <w:p w14:paraId="26BDADC4" w14:textId="07923B2A" w:rsidR="005B254C" w:rsidRDefault="005B254C" w:rsidP="008E4295">
            <w:pPr>
              <w:pStyle w:val="NoSpacing"/>
              <w:jc w:val="center"/>
              <w:rPr>
                <w:rFonts w:ascii="Calibri Light" w:eastAsiaTheme="minorEastAsia" w:hAnsi="Calibri Light"/>
                <w:sz w:val="18"/>
                <w:szCs w:val="18"/>
              </w:rPr>
            </w:pPr>
            <w:r>
              <w:rPr>
                <w:rFonts w:ascii="Calibri Light" w:eastAsiaTheme="minorEastAsia" w:hAnsi="Calibri Light"/>
                <w:sz w:val="18"/>
                <w:szCs w:val="18"/>
              </w:rPr>
              <w:t xml:space="preserve">Ductless AC – </w:t>
            </w:r>
            <w:r w:rsidR="004378DF">
              <w:rPr>
                <w:rFonts w:ascii="Calibri Light" w:eastAsiaTheme="minorEastAsia" w:hAnsi="Calibri Light"/>
                <w:sz w:val="18"/>
                <w:szCs w:val="18"/>
              </w:rPr>
              <w:t>0.33659</w:t>
            </w:r>
            <w:r>
              <w:rPr>
                <w:rFonts w:ascii="Calibri Light" w:eastAsiaTheme="minorEastAsia" w:hAnsi="Calibri Light"/>
                <w:sz w:val="18"/>
                <w:szCs w:val="18"/>
              </w:rPr>
              <w:t xml:space="preserve"> EIR (13 SEER)</w:t>
            </w:r>
          </w:p>
          <w:p w14:paraId="13D09C4F" w14:textId="0FF46618" w:rsidR="005B254C" w:rsidRPr="00E51366" w:rsidRDefault="005B254C" w:rsidP="008E4295">
            <w:pPr>
              <w:pStyle w:val="NoSpacing"/>
              <w:jc w:val="center"/>
              <w:rPr>
                <w:rFonts w:ascii="Calibri Light" w:eastAsiaTheme="minorEastAsia" w:hAnsi="Calibri Light"/>
                <w:sz w:val="18"/>
                <w:szCs w:val="18"/>
              </w:rPr>
            </w:pPr>
            <w:r>
              <w:rPr>
                <w:rFonts w:ascii="Calibri Light" w:eastAsiaTheme="minorEastAsia" w:hAnsi="Calibri Light"/>
                <w:sz w:val="18"/>
                <w:szCs w:val="18"/>
              </w:rPr>
              <w:t xml:space="preserve">Ductless HP – </w:t>
            </w:r>
            <w:r w:rsidR="004378DF">
              <w:rPr>
                <w:rFonts w:ascii="Calibri Light" w:eastAsiaTheme="minorEastAsia" w:hAnsi="Calibri Light"/>
                <w:sz w:val="18"/>
                <w:szCs w:val="18"/>
              </w:rPr>
              <w:t>0.33659</w:t>
            </w:r>
            <w:r>
              <w:rPr>
                <w:rFonts w:ascii="Calibri Light" w:eastAsiaTheme="minorEastAsia" w:hAnsi="Calibri Light"/>
                <w:sz w:val="18"/>
                <w:szCs w:val="18"/>
              </w:rPr>
              <w:t xml:space="preserve"> EIR (13 SEER)</w:t>
            </w:r>
          </w:p>
        </w:tc>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020C435" w14:textId="7E9C4C04" w:rsidR="005B254C" w:rsidRDefault="005B254C" w:rsidP="005B254C">
            <w:pPr>
              <w:pStyle w:val="NoSpacing"/>
              <w:jc w:val="center"/>
              <w:rPr>
                <w:rFonts w:ascii="Calibri Light" w:eastAsiaTheme="minorEastAsia" w:hAnsi="Calibri Light"/>
                <w:sz w:val="18"/>
                <w:szCs w:val="18"/>
              </w:rPr>
            </w:pPr>
            <w:r>
              <w:rPr>
                <w:rFonts w:ascii="Calibri Light" w:eastAsiaTheme="minorEastAsia" w:hAnsi="Calibri Light"/>
                <w:sz w:val="18"/>
                <w:szCs w:val="18"/>
              </w:rPr>
              <w:t>Room HP – 0.34829 (9.8 EER)</w:t>
            </w:r>
          </w:p>
          <w:p w14:paraId="7413E610" w14:textId="2DFD6429" w:rsidR="005B254C" w:rsidRDefault="005B254C" w:rsidP="005B254C">
            <w:pPr>
              <w:pStyle w:val="NoSpacing"/>
              <w:jc w:val="center"/>
              <w:rPr>
                <w:rFonts w:ascii="Calibri Light" w:eastAsiaTheme="minorEastAsia" w:hAnsi="Calibri Light"/>
                <w:sz w:val="18"/>
                <w:szCs w:val="18"/>
              </w:rPr>
            </w:pPr>
            <w:r>
              <w:rPr>
                <w:rFonts w:ascii="Calibri Light" w:eastAsiaTheme="minorEastAsia" w:hAnsi="Calibri Light"/>
                <w:sz w:val="18"/>
                <w:szCs w:val="18"/>
              </w:rPr>
              <w:t xml:space="preserve">Ductless AC – </w:t>
            </w:r>
            <w:r w:rsidR="004378DF">
              <w:rPr>
                <w:rFonts w:ascii="Calibri Light" w:eastAsiaTheme="minorEastAsia" w:hAnsi="Calibri Light"/>
                <w:sz w:val="18"/>
                <w:szCs w:val="18"/>
              </w:rPr>
              <w:t>0.31255</w:t>
            </w:r>
            <w:r>
              <w:rPr>
                <w:rFonts w:ascii="Calibri Light" w:eastAsiaTheme="minorEastAsia" w:hAnsi="Calibri Light"/>
                <w:sz w:val="18"/>
                <w:szCs w:val="18"/>
              </w:rPr>
              <w:t xml:space="preserve"> EIR (14 SEER)</w:t>
            </w:r>
          </w:p>
          <w:p w14:paraId="18DD5832" w14:textId="6CF850A2" w:rsidR="00772088" w:rsidRPr="00E51366" w:rsidRDefault="005B254C" w:rsidP="005B254C">
            <w:pPr>
              <w:pStyle w:val="NoSpacing"/>
              <w:jc w:val="center"/>
              <w:rPr>
                <w:rFonts w:ascii="Calibri Light" w:eastAsiaTheme="minorEastAsia" w:hAnsi="Calibri Light"/>
                <w:b/>
                <w:sz w:val="18"/>
                <w:szCs w:val="18"/>
              </w:rPr>
            </w:pPr>
            <w:r>
              <w:rPr>
                <w:rFonts w:ascii="Calibri Light" w:eastAsiaTheme="minorEastAsia" w:hAnsi="Calibri Light"/>
                <w:sz w:val="18"/>
                <w:szCs w:val="18"/>
              </w:rPr>
              <w:t xml:space="preserve">Ductless HP – </w:t>
            </w:r>
            <w:r w:rsidR="004378DF">
              <w:rPr>
                <w:rFonts w:ascii="Calibri Light" w:eastAsiaTheme="minorEastAsia" w:hAnsi="Calibri Light"/>
                <w:sz w:val="18"/>
                <w:szCs w:val="18"/>
              </w:rPr>
              <w:t>0.31255</w:t>
            </w:r>
            <w:r>
              <w:rPr>
                <w:rFonts w:ascii="Calibri Light" w:eastAsiaTheme="minorEastAsia" w:hAnsi="Calibri Light"/>
                <w:sz w:val="18"/>
                <w:szCs w:val="18"/>
              </w:rPr>
              <w:t xml:space="preserve"> EIR (14 SEER)</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5094E14" w14:textId="1072B9B3" w:rsidR="00772088" w:rsidRPr="00E51366" w:rsidRDefault="00772088" w:rsidP="008E4295">
            <w:pPr>
              <w:pStyle w:val="NoSpacing"/>
              <w:jc w:val="center"/>
              <w:rPr>
                <w:rFonts w:ascii="Calibri Light" w:eastAsiaTheme="minorEastAsia" w:hAnsi="Calibri Light"/>
                <w:sz w:val="18"/>
                <w:szCs w:val="18"/>
              </w:rPr>
            </w:pPr>
            <w:r w:rsidRPr="00E51366">
              <w:rPr>
                <w:rFonts w:ascii="Calibri Light" w:eastAsiaTheme="minorEastAsia" w:hAnsi="Calibri Light"/>
                <w:b/>
                <w:sz w:val="18"/>
                <w:szCs w:val="18"/>
              </w:rPr>
              <w:t xml:space="preserve">Tier 1: </w:t>
            </w:r>
            <w:r w:rsidR="004378DF">
              <w:rPr>
                <w:rFonts w:ascii="Calibri Light" w:eastAsiaTheme="minorEastAsia" w:hAnsi="Calibri Light"/>
                <w:sz w:val="18"/>
                <w:szCs w:val="18"/>
              </w:rPr>
              <w:t>0.29171</w:t>
            </w:r>
          </w:p>
          <w:p w14:paraId="110524C5" w14:textId="40891714" w:rsidR="00772088" w:rsidRPr="00E51366" w:rsidRDefault="00772088" w:rsidP="008E4295">
            <w:pPr>
              <w:pStyle w:val="NoSpacing"/>
              <w:jc w:val="center"/>
              <w:rPr>
                <w:rFonts w:ascii="Calibri Light" w:eastAsiaTheme="minorEastAsia" w:hAnsi="Calibri Light"/>
                <w:sz w:val="18"/>
                <w:szCs w:val="18"/>
              </w:rPr>
            </w:pPr>
            <w:r w:rsidRPr="00E51366">
              <w:rPr>
                <w:rFonts w:ascii="Calibri Light" w:eastAsiaTheme="minorEastAsia" w:hAnsi="Calibri Light"/>
                <w:b/>
                <w:sz w:val="18"/>
                <w:szCs w:val="18"/>
              </w:rPr>
              <w:t>Tier 2:</w:t>
            </w:r>
            <w:r w:rsidRPr="00E51366">
              <w:rPr>
                <w:rFonts w:ascii="Calibri Light" w:eastAsiaTheme="minorEastAsia" w:hAnsi="Calibri Light"/>
                <w:sz w:val="18"/>
                <w:szCs w:val="18"/>
              </w:rPr>
              <w:t xml:space="preserve"> 0.2</w:t>
            </w:r>
            <w:r w:rsidR="005B254C">
              <w:rPr>
                <w:rFonts w:ascii="Calibri Light" w:eastAsiaTheme="minorEastAsia" w:hAnsi="Calibri Light"/>
                <w:sz w:val="18"/>
                <w:szCs w:val="18"/>
              </w:rPr>
              <w:t>7348</w:t>
            </w:r>
          </w:p>
          <w:p w14:paraId="0D604255" w14:textId="53733AC8" w:rsidR="00772088" w:rsidRPr="00E51366" w:rsidRDefault="00772088" w:rsidP="008E4295">
            <w:pPr>
              <w:pStyle w:val="NoSpacing"/>
              <w:jc w:val="center"/>
              <w:rPr>
                <w:rFonts w:ascii="Calibri Light" w:eastAsiaTheme="minorEastAsia" w:hAnsi="Calibri Light"/>
                <w:sz w:val="18"/>
                <w:szCs w:val="18"/>
              </w:rPr>
            </w:pPr>
            <w:r w:rsidRPr="00E51366">
              <w:rPr>
                <w:rFonts w:ascii="Calibri Light" w:eastAsiaTheme="minorEastAsia" w:hAnsi="Calibri Light"/>
                <w:b/>
                <w:sz w:val="18"/>
                <w:szCs w:val="18"/>
              </w:rPr>
              <w:t>Tier 3:</w:t>
            </w:r>
            <w:r w:rsidRPr="00E51366">
              <w:rPr>
                <w:rFonts w:ascii="Calibri Light" w:eastAsiaTheme="minorEastAsia" w:hAnsi="Calibri Light"/>
                <w:sz w:val="18"/>
                <w:szCs w:val="18"/>
              </w:rPr>
              <w:t xml:space="preserve"> 0.257</w:t>
            </w:r>
            <w:r w:rsidR="005B254C">
              <w:rPr>
                <w:rFonts w:ascii="Calibri Light" w:eastAsiaTheme="minorEastAsia" w:hAnsi="Calibri Light"/>
                <w:sz w:val="18"/>
                <w:szCs w:val="18"/>
              </w:rPr>
              <w:t>39</w:t>
            </w:r>
          </w:p>
          <w:p w14:paraId="40DD6329" w14:textId="5047C678" w:rsidR="00772088" w:rsidRPr="00E51366" w:rsidRDefault="00772088" w:rsidP="008E4295">
            <w:pPr>
              <w:pStyle w:val="NoSpacing"/>
              <w:jc w:val="center"/>
              <w:rPr>
                <w:rFonts w:ascii="Calibri Light" w:eastAsiaTheme="minorEastAsia" w:hAnsi="Calibri Light"/>
                <w:sz w:val="18"/>
                <w:szCs w:val="18"/>
              </w:rPr>
            </w:pPr>
            <w:r w:rsidRPr="00E51366">
              <w:rPr>
                <w:rFonts w:ascii="Calibri Light" w:eastAsiaTheme="minorEastAsia" w:hAnsi="Calibri Light"/>
                <w:b/>
                <w:sz w:val="18"/>
                <w:szCs w:val="18"/>
              </w:rPr>
              <w:t xml:space="preserve">Tier 4: </w:t>
            </w:r>
            <w:r w:rsidRPr="00E51366">
              <w:rPr>
                <w:rFonts w:ascii="Calibri Light" w:eastAsiaTheme="minorEastAsia" w:hAnsi="Calibri Light"/>
                <w:sz w:val="18"/>
                <w:szCs w:val="18"/>
              </w:rPr>
              <w:t>0.24</w:t>
            </w:r>
            <w:r w:rsidR="005B254C">
              <w:rPr>
                <w:rFonts w:ascii="Calibri Light" w:eastAsiaTheme="minorEastAsia" w:hAnsi="Calibri Light"/>
                <w:sz w:val="18"/>
                <w:szCs w:val="18"/>
              </w:rPr>
              <w:t>309</w:t>
            </w:r>
          </w:p>
        </w:tc>
      </w:tr>
      <w:tr w:rsidR="005B254C" w14:paraId="08CDC49B" w14:textId="77777777" w:rsidTr="005655BD">
        <w:trPr>
          <w:cantSplit/>
          <w:trHeight w:val="20"/>
        </w:trPr>
        <w:tc>
          <w:tcPr>
            <w:tcW w:w="17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01AF87D3" w14:textId="7F635B73" w:rsidR="00772088" w:rsidRPr="00E51366" w:rsidRDefault="00D6226B" w:rsidP="008E4295">
            <w:pPr>
              <w:rPr>
                <w:sz w:val="18"/>
                <w:szCs w:val="18"/>
              </w:rPr>
            </w:pPr>
            <w:r w:rsidRPr="00E51366">
              <w:rPr>
                <w:sz w:val="18"/>
                <w:szCs w:val="18"/>
              </w:rPr>
              <w:t>SYSTEM: HEAT</w:t>
            </w:r>
            <w:r w:rsidR="00772088" w:rsidRPr="00E51366">
              <w:rPr>
                <w:sz w:val="18"/>
                <w:szCs w:val="18"/>
              </w:rPr>
              <w:t>-SOURCE</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45FA53E9" w14:textId="77777777" w:rsidR="00772088" w:rsidRPr="00E51366" w:rsidRDefault="00772088" w:rsidP="008E4295">
            <w:pPr>
              <w:jc w:val="center"/>
              <w:rPr>
                <w:sz w:val="18"/>
                <w:szCs w:val="18"/>
              </w:rPr>
            </w:pPr>
            <w:r w:rsidRPr="00E51366">
              <w:rPr>
                <w:sz w:val="18"/>
                <w:szCs w:val="18"/>
              </w:rPr>
              <w:t>Furnace</w:t>
            </w:r>
          </w:p>
        </w:tc>
        <w:tc>
          <w:tcPr>
            <w:tcW w:w="24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52C14438" w14:textId="62F421E0" w:rsidR="00772088" w:rsidRDefault="005B254C" w:rsidP="008E4295">
            <w:pPr>
              <w:jc w:val="center"/>
              <w:rPr>
                <w:sz w:val="18"/>
                <w:szCs w:val="18"/>
              </w:rPr>
            </w:pPr>
            <w:r>
              <w:rPr>
                <w:sz w:val="18"/>
                <w:szCs w:val="18"/>
              </w:rPr>
              <w:t>Electric resistance</w:t>
            </w:r>
            <w:r w:rsidR="00BB60B3">
              <w:rPr>
                <w:sz w:val="18"/>
                <w:szCs w:val="18"/>
              </w:rPr>
              <w:t xml:space="preserve"> space heater</w:t>
            </w:r>
            <w:r>
              <w:rPr>
                <w:sz w:val="18"/>
                <w:szCs w:val="18"/>
              </w:rPr>
              <w:t xml:space="preserve"> for Room AC and Ductless AC</w:t>
            </w:r>
          </w:p>
          <w:p w14:paraId="2F71FC92" w14:textId="2A4C7791" w:rsidR="005B254C" w:rsidRPr="00E51366" w:rsidRDefault="005B254C" w:rsidP="008E4295">
            <w:pPr>
              <w:jc w:val="center"/>
              <w:rPr>
                <w:sz w:val="18"/>
                <w:szCs w:val="18"/>
              </w:rPr>
            </w:pPr>
            <w:r>
              <w:rPr>
                <w:sz w:val="18"/>
                <w:szCs w:val="18"/>
              </w:rPr>
              <w:t>Heat Pump for Room HP and Ductless HP</w:t>
            </w:r>
          </w:p>
        </w:tc>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B494A4F" w14:textId="2FE9AC28" w:rsidR="0062607D" w:rsidRPr="00E51366" w:rsidRDefault="00E34137" w:rsidP="005B254C">
            <w:pPr>
              <w:jc w:val="center"/>
              <w:rPr>
                <w:sz w:val="18"/>
                <w:szCs w:val="18"/>
              </w:rPr>
            </w:pPr>
            <w:r>
              <w:rPr>
                <w:sz w:val="18"/>
                <w:szCs w:val="18"/>
              </w:rPr>
              <w:t>Heat Pump</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2F33F3C" w14:textId="7E8D3C25" w:rsidR="00772088" w:rsidRPr="00E51366" w:rsidRDefault="00772088" w:rsidP="008E4295">
            <w:pPr>
              <w:jc w:val="center"/>
              <w:rPr>
                <w:sz w:val="18"/>
                <w:szCs w:val="18"/>
              </w:rPr>
            </w:pPr>
            <w:r w:rsidRPr="00E51366">
              <w:rPr>
                <w:sz w:val="18"/>
                <w:szCs w:val="18"/>
              </w:rPr>
              <w:t>Heat Pump</w:t>
            </w:r>
          </w:p>
        </w:tc>
      </w:tr>
      <w:tr w:rsidR="005B254C" w14:paraId="73CC3476" w14:textId="77777777" w:rsidTr="005655BD">
        <w:trPr>
          <w:cantSplit/>
          <w:trHeight w:val="20"/>
        </w:trPr>
        <w:tc>
          <w:tcPr>
            <w:tcW w:w="17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58FC1FAF" w14:textId="21B85A58" w:rsidR="00772088" w:rsidRPr="00E51366" w:rsidRDefault="00D6226B" w:rsidP="008E4295">
            <w:pPr>
              <w:rPr>
                <w:sz w:val="18"/>
                <w:szCs w:val="18"/>
              </w:rPr>
            </w:pPr>
            <w:r w:rsidRPr="00E51366">
              <w:rPr>
                <w:sz w:val="18"/>
                <w:szCs w:val="18"/>
              </w:rPr>
              <w:t>SYSTEM: FURNACE</w:t>
            </w:r>
            <w:r w:rsidR="00772088" w:rsidRPr="00E51366">
              <w:rPr>
                <w:sz w:val="18"/>
                <w:szCs w:val="18"/>
              </w:rPr>
              <w:t>-HIR</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5B587150" w14:textId="77777777" w:rsidR="00772088" w:rsidRPr="00E51366" w:rsidRDefault="00772088" w:rsidP="008E4295">
            <w:pPr>
              <w:jc w:val="center"/>
              <w:rPr>
                <w:sz w:val="18"/>
                <w:szCs w:val="18"/>
              </w:rPr>
            </w:pPr>
            <w:r w:rsidRPr="00E51366">
              <w:rPr>
                <w:sz w:val="18"/>
                <w:szCs w:val="18"/>
              </w:rPr>
              <w:t>n/a</w:t>
            </w:r>
          </w:p>
        </w:tc>
        <w:tc>
          <w:tcPr>
            <w:tcW w:w="24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6AFFE3C0" w14:textId="0A1735BD" w:rsidR="00772088" w:rsidRPr="00E51366" w:rsidRDefault="005B254C" w:rsidP="008E4295">
            <w:pPr>
              <w:pStyle w:val="NoSpacing"/>
              <w:jc w:val="center"/>
              <w:rPr>
                <w:rFonts w:ascii="Calibri Light" w:eastAsiaTheme="minorEastAsia" w:hAnsi="Calibri Light"/>
                <w:sz w:val="18"/>
                <w:szCs w:val="18"/>
              </w:rPr>
            </w:pPr>
            <w:r>
              <w:rPr>
                <w:rFonts w:ascii="Calibri Light" w:eastAsiaTheme="minorEastAsia" w:hAnsi="Calibri Light"/>
                <w:sz w:val="18"/>
                <w:szCs w:val="18"/>
              </w:rPr>
              <w:t>1.0</w:t>
            </w:r>
            <w:r w:rsidR="00772088">
              <w:rPr>
                <w:rFonts w:ascii="Calibri Light" w:eastAsiaTheme="minorEastAsia" w:hAnsi="Calibri Light"/>
                <w:sz w:val="18"/>
                <w:szCs w:val="18"/>
              </w:rPr>
              <w:t xml:space="preserve"> (</w:t>
            </w:r>
            <w:r>
              <w:rPr>
                <w:rFonts w:ascii="Calibri Light" w:eastAsiaTheme="minorEastAsia" w:hAnsi="Calibri Light"/>
                <w:sz w:val="18"/>
                <w:szCs w:val="18"/>
              </w:rPr>
              <w:t>100</w:t>
            </w:r>
            <w:r w:rsidR="00772088">
              <w:rPr>
                <w:rFonts w:ascii="Calibri Light" w:eastAsiaTheme="minorEastAsia" w:hAnsi="Calibri Light"/>
                <w:sz w:val="18"/>
                <w:szCs w:val="18"/>
              </w:rPr>
              <w:t>% AFUE)</w:t>
            </w:r>
            <w:r>
              <w:rPr>
                <w:rFonts w:ascii="Calibri Light" w:eastAsiaTheme="minorEastAsia" w:hAnsi="Calibri Light"/>
                <w:sz w:val="18"/>
                <w:szCs w:val="18"/>
              </w:rPr>
              <w:t xml:space="preserve"> for electric resistance heating</w:t>
            </w:r>
          </w:p>
        </w:tc>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8476DC2" w14:textId="7AA7C2D5" w:rsidR="00772088" w:rsidRPr="00E51366" w:rsidRDefault="00E34137" w:rsidP="008E4295">
            <w:pPr>
              <w:pStyle w:val="NoSpacing"/>
              <w:jc w:val="center"/>
              <w:rPr>
                <w:rFonts w:ascii="Calibri Light" w:eastAsiaTheme="minorEastAsia" w:hAnsi="Calibri Light"/>
                <w:sz w:val="18"/>
                <w:szCs w:val="18"/>
              </w:rPr>
            </w:pPr>
            <w:r w:rsidRPr="00E51366">
              <w:rPr>
                <w:rFonts w:ascii="Calibri Light" w:eastAsiaTheme="minorEastAsia" w:hAnsi="Calibri Light"/>
                <w:sz w:val="18"/>
                <w:szCs w:val="18"/>
              </w:rPr>
              <w:t>n/a</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5D126D8" w14:textId="15B47DB6" w:rsidR="00772088" w:rsidRPr="00E51366" w:rsidRDefault="00772088" w:rsidP="008E4295">
            <w:pPr>
              <w:pStyle w:val="NoSpacing"/>
              <w:jc w:val="center"/>
              <w:rPr>
                <w:rFonts w:ascii="Calibri Light" w:eastAsiaTheme="minorEastAsia" w:hAnsi="Calibri Light"/>
                <w:sz w:val="18"/>
                <w:szCs w:val="18"/>
              </w:rPr>
            </w:pPr>
            <w:r w:rsidRPr="00E51366">
              <w:rPr>
                <w:rFonts w:ascii="Calibri Light" w:eastAsiaTheme="minorEastAsia" w:hAnsi="Calibri Light"/>
                <w:sz w:val="18"/>
                <w:szCs w:val="18"/>
              </w:rPr>
              <w:t>n/a</w:t>
            </w:r>
          </w:p>
        </w:tc>
      </w:tr>
      <w:tr w:rsidR="005B254C" w:rsidRPr="00875562" w14:paraId="3A689293" w14:textId="77777777" w:rsidTr="005655BD">
        <w:trPr>
          <w:cantSplit/>
          <w:trHeight w:val="20"/>
        </w:trPr>
        <w:tc>
          <w:tcPr>
            <w:tcW w:w="17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7C0586C7" w14:textId="386E9658" w:rsidR="005B254C" w:rsidRPr="00E51366" w:rsidRDefault="00D6226B" w:rsidP="005B254C">
            <w:pPr>
              <w:rPr>
                <w:sz w:val="18"/>
                <w:szCs w:val="18"/>
              </w:rPr>
            </w:pPr>
            <w:r w:rsidRPr="00E51366">
              <w:rPr>
                <w:sz w:val="18"/>
                <w:szCs w:val="18"/>
              </w:rPr>
              <w:t>SYSTEM: HEATING</w:t>
            </w:r>
            <w:r w:rsidR="005B254C" w:rsidRPr="00E51366">
              <w:rPr>
                <w:sz w:val="18"/>
                <w:szCs w:val="18"/>
              </w:rPr>
              <w:t>-EIR</w:t>
            </w:r>
            <w:r w:rsidR="005B254C">
              <w:rPr>
                <w:sz w:val="18"/>
                <w:szCs w:val="18"/>
              </w:rPr>
              <w:t xml:space="preserve"> (F)</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7B10807E" w14:textId="77777777" w:rsidR="005B254C" w:rsidRPr="00E51366" w:rsidRDefault="005B254C" w:rsidP="005B254C">
            <w:pPr>
              <w:jc w:val="center"/>
              <w:rPr>
                <w:sz w:val="18"/>
                <w:szCs w:val="18"/>
              </w:rPr>
            </w:pPr>
            <w:r w:rsidRPr="00E51366">
              <w:rPr>
                <w:sz w:val="18"/>
                <w:szCs w:val="18"/>
              </w:rPr>
              <w:t>n/a</w:t>
            </w:r>
          </w:p>
        </w:tc>
        <w:tc>
          <w:tcPr>
            <w:tcW w:w="24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57C998D9" w14:textId="74FB05CC" w:rsidR="005B254C" w:rsidRDefault="005B254C" w:rsidP="005B254C">
            <w:pPr>
              <w:pStyle w:val="NoSpacing"/>
              <w:jc w:val="center"/>
              <w:rPr>
                <w:rFonts w:ascii="Calibri Light" w:eastAsiaTheme="minorEastAsia" w:hAnsi="Calibri Light"/>
                <w:sz w:val="18"/>
                <w:szCs w:val="18"/>
              </w:rPr>
            </w:pPr>
          </w:p>
          <w:p w14:paraId="6BF9A44E" w14:textId="70BD7344" w:rsidR="005B254C" w:rsidRDefault="005B254C" w:rsidP="005B254C">
            <w:pPr>
              <w:pStyle w:val="NoSpacing"/>
              <w:jc w:val="center"/>
              <w:rPr>
                <w:rFonts w:ascii="Calibri Light" w:eastAsiaTheme="minorEastAsia" w:hAnsi="Calibri Light"/>
                <w:sz w:val="18"/>
                <w:szCs w:val="18"/>
              </w:rPr>
            </w:pPr>
            <w:r>
              <w:rPr>
                <w:rFonts w:ascii="Calibri Light" w:eastAsiaTheme="minorEastAsia" w:hAnsi="Calibri Light"/>
                <w:sz w:val="18"/>
                <w:szCs w:val="18"/>
              </w:rPr>
              <w:t>Room HP – 0.3</w:t>
            </w:r>
            <w:r w:rsidR="002236AE">
              <w:rPr>
                <w:rFonts w:ascii="Calibri Light" w:eastAsiaTheme="minorEastAsia" w:hAnsi="Calibri Light"/>
                <w:sz w:val="18"/>
                <w:szCs w:val="18"/>
              </w:rPr>
              <w:t>3990</w:t>
            </w:r>
            <w:r>
              <w:rPr>
                <w:rFonts w:ascii="Calibri Light" w:eastAsiaTheme="minorEastAsia" w:hAnsi="Calibri Light"/>
                <w:sz w:val="18"/>
                <w:szCs w:val="18"/>
              </w:rPr>
              <w:t xml:space="preserve"> EIR (7.1 HPSF)</w:t>
            </w:r>
          </w:p>
          <w:p w14:paraId="431E59E2" w14:textId="61E7E396" w:rsidR="005B254C" w:rsidRPr="00E51366" w:rsidRDefault="005B254C" w:rsidP="005B254C">
            <w:pPr>
              <w:pStyle w:val="NoSpacing"/>
              <w:jc w:val="center"/>
              <w:rPr>
                <w:rFonts w:ascii="Calibri Light" w:eastAsiaTheme="minorEastAsia" w:hAnsi="Calibri Light"/>
                <w:sz w:val="18"/>
                <w:szCs w:val="18"/>
              </w:rPr>
            </w:pPr>
            <w:r>
              <w:rPr>
                <w:rFonts w:ascii="Calibri Light" w:eastAsiaTheme="minorEastAsia" w:hAnsi="Calibri Light"/>
                <w:sz w:val="18"/>
                <w:szCs w:val="18"/>
              </w:rPr>
              <w:t>Ductless HP – 0.3</w:t>
            </w:r>
            <w:r w:rsidR="002236AE">
              <w:rPr>
                <w:rFonts w:ascii="Calibri Light" w:eastAsiaTheme="minorEastAsia" w:hAnsi="Calibri Light"/>
                <w:sz w:val="18"/>
                <w:szCs w:val="18"/>
              </w:rPr>
              <w:t>1341</w:t>
            </w:r>
            <w:r>
              <w:rPr>
                <w:rFonts w:ascii="Calibri Light" w:eastAsiaTheme="minorEastAsia" w:hAnsi="Calibri Light"/>
                <w:sz w:val="18"/>
                <w:szCs w:val="18"/>
              </w:rPr>
              <w:t xml:space="preserve"> EIR (7.7 HPSF)</w:t>
            </w:r>
          </w:p>
        </w:tc>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28D3EF8" w14:textId="77777777" w:rsidR="005655BD" w:rsidRDefault="005655BD" w:rsidP="002236AE">
            <w:pPr>
              <w:pStyle w:val="NoSpacing"/>
              <w:jc w:val="center"/>
              <w:rPr>
                <w:rFonts w:ascii="Calibri Light" w:eastAsiaTheme="minorEastAsia" w:hAnsi="Calibri Light"/>
                <w:sz w:val="18"/>
                <w:szCs w:val="18"/>
              </w:rPr>
            </w:pPr>
          </w:p>
          <w:p w14:paraId="575BDA9C" w14:textId="0FB5813F" w:rsidR="002236AE" w:rsidRDefault="002236AE" w:rsidP="002236AE">
            <w:pPr>
              <w:pStyle w:val="NoSpacing"/>
              <w:jc w:val="center"/>
              <w:rPr>
                <w:rFonts w:ascii="Calibri Light" w:eastAsiaTheme="minorEastAsia" w:hAnsi="Calibri Light"/>
                <w:sz w:val="18"/>
                <w:szCs w:val="18"/>
              </w:rPr>
            </w:pPr>
            <w:r>
              <w:rPr>
                <w:rFonts w:ascii="Calibri Light" w:eastAsiaTheme="minorEastAsia" w:hAnsi="Calibri Light"/>
                <w:sz w:val="18"/>
                <w:szCs w:val="18"/>
              </w:rPr>
              <w:t>Room HP – 0.33990 EIR (7.1 HPSF)</w:t>
            </w:r>
          </w:p>
          <w:p w14:paraId="000ECFEE" w14:textId="05C35785" w:rsidR="005B254C" w:rsidRPr="00E51366" w:rsidRDefault="002236AE" w:rsidP="005B254C">
            <w:pPr>
              <w:pStyle w:val="NoSpacing"/>
              <w:jc w:val="center"/>
              <w:rPr>
                <w:rFonts w:ascii="Calibri Light" w:eastAsiaTheme="minorEastAsia" w:hAnsi="Calibri Light"/>
                <w:b/>
                <w:sz w:val="18"/>
                <w:szCs w:val="18"/>
              </w:rPr>
            </w:pPr>
            <w:r>
              <w:rPr>
                <w:rFonts w:ascii="Calibri Light" w:eastAsiaTheme="minorEastAsia" w:hAnsi="Calibri Light"/>
                <w:sz w:val="18"/>
                <w:szCs w:val="18"/>
              </w:rPr>
              <w:t>Ductless HP – 0.29430 EIR (8.2 HPSF)</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E6B1388" w14:textId="64791ABE" w:rsidR="005B254C" w:rsidRPr="00E51366" w:rsidRDefault="005B254C" w:rsidP="005B254C">
            <w:pPr>
              <w:pStyle w:val="NoSpacing"/>
              <w:jc w:val="center"/>
              <w:rPr>
                <w:rFonts w:ascii="Calibri Light" w:eastAsiaTheme="minorEastAsia" w:hAnsi="Calibri Light"/>
                <w:sz w:val="18"/>
                <w:szCs w:val="18"/>
              </w:rPr>
            </w:pPr>
            <w:r w:rsidRPr="00E51366">
              <w:rPr>
                <w:rFonts w:ascii="Calibri Light" w:eastAsiaTheme="minorEastAsia" w:hAnsi="Calibri Light"/>
                <w:b/>
                <w:sz w:val="18"/>
                <w:szCs w:val="18"/>
              </w:rPr>
              <w:t xml:space="preserve">Tier 1: </w:t>
            </w:r>
            <w:r w:rsidRPr="00E51366">
              <w:rPr>
                <w:rFonts w:ascii="Calibri Light" w:eastAsiaTheme="minorEastAsia" w:hAnsi="Calibri Light"/>
                <w:sz w:val="18"/>
                <w:szCs w:val="18"/>
              </w:rPr>
              <w:t>0.2</w:t>
            </w:r>
            <w:r w:rsidR="005655BD">
              <w:rPr>
                <w:rFonts w:ascii="Calibri Light" w:eastAsiaTheme="minorEastAsia" w:hAnsi="Calibri Light"/>
                <w:sz w:val="18"/>
                <w:szCs w:val="18"/>
              </w:rPr>
              <w:t>7739</w:t>
            </w:r>
            <w:r>
              <w:rPr>
                <w:rFonts w:ascii="Calibri Light" w:eastAsiaTheme="minorEastAsia" w:hAnsi="Calibri Light"/>
                <w:sz w:val="18"/>
                <w:szCs w:val="18"/>
              </w:rPr>
              <w:t xml:space="preserve"> (HSPF=8.</w:t>
            </w:r>
            <w:r w:rsidR="005655BD">
              <w:rPr>
                <w:rFonts w:ascii="Calibri Light" w:eastAsiaTheme="minorEastAsia" w:hAnsi="Calibri Light"/>
                <w:sz w:val="18"/>
                <w:szCs w:val="18"/>
              </w:rPr>
              <w:t>7</w:t>
            </w:r>
            <w:r>
              <w:rPr>
                <w:rFonts w:ascii="Calibri Light" w:eastAsiaTheme="minorEastAsia" w:hAnsi="Calibri Light"/>
                <w:sz w:val="18"/>
                <w:szCs w:val="18"/>
              </w:rPr>
              <w:t>)</w:t>
            </w:r>
          </w:p>
          <w:p w14:paraId="6CD93FD7" w14:textId="1EA36546" w:rsidR="005B254C" w:rsidRPr="00E51366" w:rsidRDefault="005B254C" w:rsidP="005B254C">
            <w:pPr>
              <w:pStyle w:val="NoSpacing"/>
              <w:jc w:val="center"/>
              <w:rPr>
                <w:rFonts w:ascii="Calibri Light" w:eastAsiaTheme="minorEastAsia" w:hAnsi="Calibri Light"/>
                <w:sz w:val="18"/>
                <w:szCs w:val="18"/>
              </w:rPr>
            </w:pPr>
            <w:r w:rsidRPr="00E51366">
              <w:rPr>
                <w:rFonts w:ascii="Calibri Light" w:eastAsiaTheme="minorEastAsia" w:hAnsi="Calibri Light"/>
                <w:b/>
                <w:sz w:val="18"/>
                <w:szCs w:val="18"/>
              </w:rPr>
              <w:t>Tier 2:</w:t>
            </w:r>
            <w:r w:rsidRPr="00E51366">
              <w:rPr>
                <w:rFonts w:ascii="Calibri Light" w:eastAsiaTheme="minorEastAsia" w:hAnsi="Calibri Light"/>
                <w:sz w:val="18"/>
                <w:szCs w:val="18"/>
              </w:rPr>
              <w:t xml:space="preserve"> 0.2</w:t>
            </w:r>
            <w:r w:rsidR="005655BD">
              <w:rPr>
                <w:rFonts w:ascii="Calibri Light" w:eastAsiaTheme="minorEastAsia" w:hAnsi="Calibri Light"/>
                <w:sz w:val="18"/>
                <w:szCs w:val="18"/>
              </w:rPr>
              <w:t>8571</w:t>
            </w:r>
            <w:r>
              <w:rPr>
                <w:rFonts w:ascii="Calibri Light" w:eastAsiaTheme="minorEastAsia" w:hAnsi="Calibri Light"/>
                <w:sz w:val="18"/>
                <w:szCs w:val="18"/>
              </w:rPr>
              <w:t xml:space="preserve"> (HSPF=</w:t>
            </w:r>
            <w:r w:rsidR="005655BD">
              <w:rPr>
                <w:rFonts w:ascii="Calibri Light" w:eastAsiaTheme="minorEastAsia" w:hAnsi="Calibri Light"/>
                <w:sz w:val="18"/>
                <w:szCs w:val="18"/>
              </w:rPr>
              <w:t>9.0</w:t>
            </w:r>
            <w:r>
              <w:rPr>
                <w:rFonts w:ascii="Calibri Light" w:eastAsiaTheme="minorEastAsia" w:hAnsi="Calibri Light"/>
                <w:sz w:val="18"/>
                <w:szCs w:val="18"/>
              </w:rPr>
              <w:t>)</w:t>
            </w:r>
          </w:p>
          <w:p w14:paraId="6573099F" w14:textId="72E284BD" w:rsidR="005B254C" w:rsidRPr="00E51366" w:rsidRDefault="005B254C" w:rsidP="005B254C">
            <w:pPr>
              <w:pStyle w:val="NoSpacing"/>
              <w:jc w:val="center"/>
              <w:rPr>
                <w:rFonts w:ascii="Calibri Light" w:eastAsiaTheme="minorEastAsia" w:hAnsi="Calibri Light"/>
                <w:sz w:val="18"/>
                <w:szCs w:val="18"/>
              </w:rPr>
            </w:pPr>
            <w:r w:rsidRPr="00E51366">
              <w:rPr>
                <w:rFonts w:ascii="Calibri Light" w:eastAsiaTheme="minorEastAsia" w:hAnsi="Calibri Light"/>
                <w:b/>
                <w:sz w:val="18"/>
                <w:szCs w:val="18"/>
              </w:rPr>
              <w:t>Tier 3:</w:t>
            </w:r>
            <w:r w:rsidRPr="00E51366">
              <w:rPr>
                <w:rFonts w:ascii="Calibri Light" w:eastAsiaTheme="minorEastAsia" w:hAnsi="Calibri Light"/>
                <w:sz w:val="18"/>
                <w:szCs w:val="18"/>
              </w:rPr>
              <w:t xml:space="preserve"> 0.2</w:t>
            </w:r>
            <w:r w:rsidR="005655BD">
              <w:rPr>
                <w:rFonts w:ascii="Calibri Light" w:eastAsiaTheme="minorEastAsia" w:hAnsi="Calibri Light"/>
                <w:sz w:val="18"/>
                <w:szCs w:val="18"/>
              </w:rPr>
              <w:t>7355</w:t>
            </w:r>
            <w:r>
              <w:rPr>
                <w:rFonts w:ascii="Calibri Light" w:eastAsiaTheme="minorEastAsia" w:hAnsi="Calibri Light"/>
                <w:sz w:val="18"/>
                <w:szCs w:val="18"/>
              </w:rPr>
              <w:t xml:space="preserve"> (HSPF=9.4)</w:t>
            </w:r>
          </w:p>
          <w:p w14:paraId="094515F8" w14:textId="5B43AC54" w:rsidR="005B254C" w:rsidRPr="00E51366" w:rsidRDefault="005B254C" w:rsidP="005B254C">
            <w:pPr>
              <w:pStyle w:val="NoSpacing"/>
              <w:jc w:val="center"/>
              <w:rPr>
                <w:rFonts w:ascii="Calibri Light" w:eastAsiaTheme="minorEastAsia" w:hAnsi="Calibri Light"/>
                <w:sz w:val="18"/>
                <w:szCs w:val="18"/>
              </w:rPr>
            </w:pPr>
            <w:r w:rsidRPr="00E51366">
              <w:rPr>
                <w:rFonts w:ascii="Calibri Light" w:eastAsiaTheme="minorEastAsia" w:hAnsi="Calibri Light"/>
                <w:b/>
                <w:sz w:val="18"/>
                <w:szCs w:val="18"/>
              </w:rPr>
              <w:t xml:space="preserve">Tier 4: </w:t>
            </w:r>
            <w:r w:rsidRPr="00E51366">
              <w:rPr>
                <w:rFonts w:ascii="Calibri Light" w:eastAsiaTheme="minorEastAsia" w:hAnsi="Calibri Light"/>
                <w:sz w:val="18"/>
                <w:szCs w:val="18"/>
              </w:rPr>
              <w:t>0.2</w:t>
            </w:r>
            <w:r w:rsidR="005655BD">
              <w:rPr>
                <w:rFonts w:ascii="Calibri Light" w:eastAsiaTheme="minorEastAsia" w:hAnsi="Calibri Light"/>
                <w:sz w:val="18"/>
                <w:szCs w:val="18"/>
              </w:rPr>
              <w:t xml:space="preserve">6509 </w:t>
            </w:r>
            <w:r>
              <w:rPr>
                <w:rFonts w:ascii="Calibri Light" w:eastAsiaTheme="minorEastAsia" w:hAnsi="Calibri Light"/>
                <w:sz w:val="18"/>
                <w:szCs w:val="18"/>
              </w:rPr>
              <w:t>(HSPF=9.</w:t>
            </w:r>
            <w:r w:rsidR="005655BD">
              <w:rPr>
                <w:rFonts w:ascii="Calibri Light" w:eastAsiaTheme="minorEastAsia" w:hAnsi="Calibri Light"/>
                <w:sz w:val="18"/>
                <w:szCs w:val="18"/>
              </w:rPr>
              <w:t>7</w:t>
            </w:r>
            <w:r>
              <w:rPr>
                <w:rFonts w:ascii="Calibri Light" w:eastAsiaTheme="minorEastAsia" w:hAnsi="Calibri Light"/>
                <w:sz w:val="18"/>
                <w:szCs w:val="18"/>
              </w:rPr>
              <w:t>)</w:t>
            </w:r>
          </w:p>
        </w:tc>
      </w:tr>
      <w:tr w:rsidR="00CA0581" w:rsidRPr="00875562" w14:paraId="5F0D8B26" w14:textId="77777777" w:rsidTr="005655BD">
        <w:trPr>
          <w:cantSplit/>
          <w:trHeight w:val="20"/>
        </w:trPr>
        <w:tc>
          <w:tcPr>
            <w:tcW w:w="17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3ABCD832" w14:textId="058A868A" w:rsidR="00CA0581" w:rsidRPr="00E51366" w:rsidRDefault="00D6226B" w:rsidP="005B254C">
            <w:pPr>
              <w:rPr>
                <w:sz w:val="18"/>
                <w:szCs w:val="18"/>
              </w:rPr>
            </w:pPr>
            <w:r>
              <w:rPr>
                <w:sz w:val="18"/>
                <w:szCs w:val="18"/>
              </w:rPr>
              <w:t>SYSTEM: HEAT</w:t>
            </w:r>
            <w:r w:rsidR="00CA0581">
              <w:rPr>
                <w:sz w:val="18"/>
                <w:szCs w:val="18"/>
              </w:rPr>
              <w:t>-STAGES, low stage capacity ratio</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44576E8A" w14:textId="5FA22901" w:rsidR="00CA0581" w:rsidRDefault="00CA0581" w:rsidP="005B254C">
            <w:pPr>
              <w:jc w:val="center"/>
              <w:rPr>
                <w:sz w:val="18"/>
                <w:szCs w:val="18"/>
              </w:rPr>
            </w:pPr>
            <w:r>
              <w:rPr>
                <w:sz w:val="18"/>
                <w:szCs w:val="18"/>
              </w:rPr>
              <w:t>One stage: 0.999</w:t>
            </w:r>
          </w:p>
          <w:p w14:paraId="79BED1CC" w14:textId="4E5A1C6D" w:rsidR="00CA0581" w:rsidRPr="00E51366" w:rsidRDefault="00CA0581" w:rsidP="005B254C">
            <w:pPr>
              <w:jc w:val="center"/>
              <w:rPr>
                <w:sz w:val="18"/>
                <w:szCs w:val="18"/>
              </w:rPr>
            </w:pPr>
            <w:r>
              <w:rPr>
                <w:sz w:val="18"/>
                <w:szCs w:val="18"/>
              </w:rPr>
              <w:t>Two stage: 0.686 (unreachable due to bug)</w:t>
            </w:r>
          </w:p>
        </w:tc>
        <w:tc>
          <w:tcPr>
            <w:tcW w:w="24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5C9C8F49" w14:textId="77777777" w:rsidR="00CA0581" w:rsidRDefault="00CA0581" w:rsidP="005B254C">
            <w:pPr>
              <w:pStyle w:val="NoSpacing"/>
              <w:jc w:val="center"/>
              <w:rPr>
                <w:rFonts w:ascii="Calibri Light" w:eastAsiaTheme="minorEastAsia" w:hAnsi="Calibri Light"/>
                <w:sz w:val="18"/>
                <w:szCs w:val="18"/>
              </w:rPr>
            </w:pPr>
            <w:r>
              <w:rPr>
                <w:rFonts w:ascii="Calibri Light" w:eastAsiaTheme="minorEastAsia" w:hAnsi="Calibri Light"/>
                <w:sz w:val="18"/>
                <w:szCs w:val="18"/>
              </w:rPr>
              <w:t>All baseline systems:</w:t>
            </w:r>
          </w:p>
          <w:p w14:paraId="288384EF" w14:textId="066A848E" w:rsidR="00CA0581" w:rsidRDefault="00CA0581" w:rsidP="005B254C">
            <w:pPr>
              <w:pStyle w:val="NoSpacing"/>
              <w:jc w:val="center"/>
              <w:rPr>
                <w:rFonts w:ascii="Calibri Light" w:eastAsiaTheme="minorEastAsia" w:hAnsi="Calibri Light"/>
                <w:sz w:val="18"/>
                <w:szCs w:val="18"/>
              </w:rPr>
            </w:pPr>
            <w:r>
              <w:rPr>
                <w:rFonts w:ascii="Calibri Light" w:eastAsiaTheme="minorEastAsia" w:hAnsi="Calibri Light"/>
                <w:sz w:val="18"/>
                <w:szCs w:val="18"/>
              </w:rPr>
              <w:t>One stage (0.999)</w:t>
            </w:r>
          </w:p>
        </w:tc>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D212F9D" w14:textId="77777777" w:rsidR="00CA0581" w:rsidRDefault="00CA0581" w:rsidP="00CA0581">
            <w:pPr>
              <w:pStyle w:val="NoSpacing"/>
              <w:jc w:val="center"/>
              <w:rPr>
                <w:rFonts w:ascii="Calibri Light" w:eastAsiaTheme="minorEastAsia" w:hAnsi="Calibri Light"/>
                <w:sz w:val="18"/>
                <w:szCs w:val="18"/>
              </w:rPr>
            </w:pPr>
            <w:r>
              <w:rPr>
                <w:rFonts w:ascii="Calibri Light" w:eastAsiaTheme="minorEastAsia" w:hAnsi="Calibri Light"/>
                <w:sz w:val="18"/>
                <w:szCs w:val="18"/>
              </w:rPr>
              <w:t>All baseline systems:</w:t>
            </w:r>
          </w:p>
          <w:p w14:paraId="588F882F" w14:textId="38E53548" w:rsidR="00CA0581" w:rsidRDefault="00CA0581" w:rsidP="00CA0581">
            <w:pPr>
              <w:pStyle w:val="NoSpacing"/>
              <w:jc w:val="center"/>
              <w:rPr>
                <w:rFonts w:ascii="Calibri Light" w:eastAsiaTheme="minorEastAsia" w:hAnsi="Calibri Light"/>
                <w:sz w:val="18"/>
                <w:szCs w:val="18"/>
              </w:rPr>
            </w:pPr>
            <w:r>
              <w:rPr>
                <w:rFonts w:ascii="Calibri Light" w:eastAsiaTheme="minorEastAsia" w:hAnsi="Calibri Light"/>
                <w:sz w:val="18"/>
                <w:szCs w:val="18"/>
              </w:rPr>
              <w:t>One stage (0.999)</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0650C1F" w14:textId="2D6B47B5" w:rsidR="00CA0581" w:rsidRDefault="00CA0581" w:rsidP="005B254C">
            <w:pPr>
              <w:pStyle w:val="NoSpacing"/>
              <w:jc w:val="center"/>
              <w:rPr>
                <w:rFonts w:ascii="Calibri Light" w:eastAsiaTheme="minorEastAsia" w:hAnsi="Calibri Light"/>
                <w:b/>
                <w:sz w:val="18"/>
                <w:szCs w:val="18"/>
              </w:rPr>
            </w:pPr>
            <w:r>
              <w:rPr>
                <w:rFonts w:ascii="Calibri Light" w:eastAsiaTheme="minorEastAsia" w:hAnsi="Calibri Light"/>
                <w:b/>
                <w:sz w:val="18"/>
                <w:szCs w:val="18"/>
              </w:rPr>
              <w:t xml:space="preserve">Tier 1: </w:t>
            </w:r>
            <w:r w:rsidR="00576CB0" w:rsidRPr="00576CB0">
              <w:rPr>
                <w:rFonts w:ascii="Calibri Light" w:eastAsiaTheme="minorEastAsia" w:hAnsi="Calibri Light"/>
                <w:bCs/>
                <w:sz w:val="18"/>
                <w:szCs w:val="18"/>
              </w:rPr>
              <w:t>one</w:t>
            </w:r>
            <w:r w:rsidRPr="00576CB0">
              <w:rPr>
                <w:rFonts w:ascii="Calibri Light" w:eastAsiaTheme="minorEastAsia" w:hAnsi="Calibri Light"/>
                <w:bCs/>
                <w:sz w:val="18"/>
                <w:szCs w:val="18"/>
              </w:rPr>
              <w:t xml:space="preserve"> stage </w:t>
            </w:r>
            <w:r w:rsidR="00576CB0" w:rsidRPr="00576CB0">
              <w:rPr>
                <w:rFonts w:ascii="Calibri Light" w:eastAsiaTheme="minorEastAsia" w:hAnsi="Calibri Light"/>
                <w:bCs/>
                <w:sz w:val="18"/>
                <w:szCs w:val="18"/>
              </w:rPr>
              <w:t>(</w:t>
            </w:r>
            <w:r w:rsidRPr="00576CB0">
              <w:rPr>
                <w:rFonts w:ascii="Calibri Light" w:eastAsiaTheme="minorEastAsia" w:hAnsi="Calibri Light"/>
                <w:bCs/>
                <w:sz w:val="18"/>
                <w:szCs w:val="18"/>
              </w:rPr>
              <w:t>0.999</w:t>
            </w:r>
            <w:r w:rsidR="00576CB0" w:rsidRPr="00576CB0">
              <w:rPr>
                <w:rFonts w:ascii="Calibri Light" w:eastAsiaTheme="minorEastAsia" w:hAnsi="Calibri Light"/>
                <w:bCs/>
                <w:sz w:val="18"/>
                <w:szCs w:val="18"/>
              </w:rPr>
              <w:t>)</w:t>
            </w:r>
          </w:p>
          <w:p w14:paraId="788420DE" w14:textId="196335E5" w:rsidR="00576CB0" w:rsidRDefault="00576CB0" w:rsidP="005B254C">
            <w:pPr>
              <w:pStyle w:val="NoSpacing"/>
              <w:jc w:val="center"/>
              <w:rPr>
                <w:rFonts w:ascii="Calibri Light" w:eastAsiaTheme="minorEastAsia" w:hAnsi="Calibri Light"/>
                <w:b/>
                <w:sz w:val="18"/>
                <w:szCs w:val="18"/>
              </w:rPr>
            </w:pPr>
            <w:r>
              <w:rPr>
                <w:rFonts w:ascii="Calibri Light" w:eastAsiaTheme="minorEastAsia" w:hAnsi="Calibri Light"/>
                <w:b/>
                <w:sz w:val="18"/>
                <w:szCs w:val="18"/>
              </w:rPr>
              <w:t>Tier 2</w:t>
            </w:r>
            <w:r w:rsidRPr="00576CB0">
              <w:rPr>
                <w:rFonts w:ascii="Calibri Light" w:eastAsiaTheme="minorEastAsia" w:hAnsi="Calibri Light"/>
                <w:b/>
                <w:sz w:val="18"/>
                <w:szCs w:val="18"/>
              </w:rPr>
              <w:t>:</w:t>
            </w:r>
            <w:r w:rsidRPr="00576CB0">
              <w:rPr>
                <w:rFonts w:ascii="Calibri Light" w:eastAsiaTheme="minorEastAsia" w:hAnsi="Calibri Light"/>
                <w:bCs/>
                <w:sz w:val="18"/>
                <w:szCs w:val="18"/>
              </w:rPr>
              <w:t xml:space="preserve"> two stage (0.686)</w:t>
            </w:r>
          </w:p>
          <w:p w14:paraId="33F85441" w14:textId="77777777" w:rsidR="00CA0581" w:rsidRPr="00576CB0" w:rsidRDefault="00576CB0" w:rsidP="005B254C">
            <w:pPr>
              <w:pStyle w:val="NoSpacing"/>
              <w:jc w:val="center"/>
              <w:rPr>
                <w:rFonts w:ascii="Calibri Light" w:eastAsiaTheme="minorEastAsia" w:hAnsi="Calibri Light"/>
                <w:bCs/>
                <w:sz w:val="18"/>
                <w:szCs w:val="18"/>
              </w:rPr>
            </w:pPr>
            <w:r w:rsidRPr="00576CB0">
              <w:rPr>
                <w:rFonts w:ascii="Calibri Light" w:eastAsiaTheme="minorEastAsia" w:hAnsi="Calibri Light"/>
                <w:b/>
                <w:sz w:val="18"/>
                <w:szCs w:val="18"/>
              </w:rPr>
              <w:t>Tier 3:</w:t>
            </w:r>
            <w:r w:rsidRPr="00576CB0">
              <w:rPr>
                <w:rFonts w:ascii="Calibri Light" w:eastAsiaTheme="minorEastAsia" w:hAnsi="Calibri Light"/>
                <w:bCs/>
                <w:sz w:val="18"/>
                <w:szCs w:val="18"/>
              </w:rPr>
              <w:t xml:space="preserve"> two stage (0.686)</w:t>
            </w:r>
          </w:p>
          <w:p w14:paraId="1568583B" w14:textId="085EE67A" w:rsidR="00576CB0" w:rsidRPr="00CA0581" w:rsidRDefault="00576CB0" w:rsidP="005B254C">
            <w:pPr>
              <w:pStyle w:val="NoSpacing"/>
              <w:jc w:val="center"/>
            </w:pPr>
            <w:r w:rsidRPr="00576CB0">
              <w:rPr>
                <w:rFonts w:ascii="Calibri Light" w:eastAsiaTheme="minorEastAsia" w:hAnsi="Calibri Light"/>
                <w:b/>
                <w:sz w:val="18"/>
                <w:szCs w:val="18"/>
              </w:rPr>
              <w:t xml:space="preserve">Tier 4: </w:t>
            </w:r>
            <w:r w:rsidRPr="00576CB0">
              <w:rPr>
                <w:rFonts w:ascii="Calibri Light" w:eastAsiaTheme="minorEastAsia" w:hAnsi="Calibri Light"/>
                <w:bCs/>
                <w:sz w:val="18"/>
                <w:szCs w:val="18"/>
              </w:rPr>
              <w:t>two stage (0.686)</w:t>
            </w:r>
          </w:p>
        </w:tc>
      </w:tr>
    </w:tbl>
    <w:p w14:paraId="6F326F99" w14:textId="0EE9F975" w:rsidR="00214F02" w:rsidRDefault="00214F02" w:rsidP="00214F02">
      <w:r>
        <w:lastRenderedPageBreak/>
        <w:t xml:space="preserve">The energy simulations for the selected DEER measures were run for all residential building types, for all California climate zones, all residential DEER thermostat settings, and for </w:t>
      </w:r>
      <w:r w:rsidR="003C6B77">
        <w:t xml:space="preserve">all </w:t>
      </w:r>
      <w:r w:rsidR="008E4295">
        <w:t xml:space="preserve">representative </w:t>
      </w:r>
      <w:r w:rsidR="003C6B77">
        <w:t xml:space="preserve">vintage </w:t>
      </w:r>
      <w:r w:rsidR="008E4295">
        <w:t>year</w:t>
      </w:r>
      <w:r w:rsidR="003C6B77">
        <w:t>s</w:t>
      </w:r>
      <w:r w:rsidR="008E4295">
        <w:t xml:space="preserve"> that span the median existing</w:t>
      </w:r>
      <w:r w:rsidR="003C6B77">
        <w:t xml:space="preserve"> era ("Ex", consisting of 2003, 2007, 2011, and 2015 for </w:t>
      </w:r>
      <w:proofErr w:type="spellStart"/>
      <w:r w:rsidR="003C6B77">
        <w:t>SFm</w:t>
      </w:r>
      <w:proofErr w:type="spellEnd"/>
      <w:r w:rsidR="003C6B77">
        <w:t xml:space="preserve"> and </w:t>
      </w:r>
      <w:proofErr w:type="spellStart"/>
      <w:r w:rsidR="003C6B77">
        <w:t>MFm</w:t>
      </w:r>
      <w:proofErr w:type="spellEnd"/>
      <w:r w:rsidR="003C6B77">
        <w:t xml:space="preserve"> prototypes, and MH00 and MH06 for the </w:t>
      </w:r>
      <w:proofErr w:type="spellStart"/>
      <w:r w:rsidR="003C6B77">
        <w:t>DMo</w:t>
      </w:r>
      <w:proofErr w:type="spellEnd"/>
      <w:r w:rsidR="003C6B77">
        <w:t xml:space="preserve"> prototype) and new era ("New", consisting of 2020 and MH15).</w:t>
      </w:r>
    </w:p>
    <w:p w14:paraId="55025209" w14:textId="4113AFC8" w:rsidR="00347A17" w:rsidRDefault="00214F02" w:rsidP="00214F02">
      <w:r>
        <w:t>MAScontrol3 generated the annual and hourly energy usage (electric) for ea</w:t>
      </w:r>
      <w:r w:rsidR="00347A17">
        <w:t>ch measure as an intermediate file</w:t>
      </w:r>
      <w:r w:rsidR="00E93EEB">
        <w:rPr>
          <w:rStyle w:val="FootnoteReference"/>
        </w:rPr>
        <w:footnoteReference w:id="21"/>
      </w:r>
      <w:r>
        <w:t xml:space="preserve">. </w:t>
      </w:r>
      <w:r w:rsidR="00347A17">
        <w:t>Using the post processing scripts that come with MASControl3, t</w:t>
      </w:r>
      <w:r>
        <w:t xml:space="preserve">he </w:t>
      </w:r>
      <w:r w:rsidR="00347A17">
        <w:t>thermostat weighted normalized Unit Energy Consumption (UEC) values and Unit Energy Savings (UES) were calculated. The post processing scripts use DEER2020 residential thermostat weights</w:t>
      </w:r>
      <w:r w:rsidR="00347A17">
        <w:rPr>
          <w:rStyle w:val="FootnoteReference"/>
        </w:rPr>
        <w:footnoteReference w:id="22"/>
      </w:r>
      <w:r w:rsidR="00347A17">
        <w:t xml:space="preserve"> for the five thermostat settings and generate the normalizing unit (cap-tons), which vary by climate zone, for each building type.</w:t>
      </w:r>
      <w:r w:rsidR="003C6B77">
        <w:t xml:space="preserve"> Then, for each era (Ex and New) the scripts compute UEC weighted average value over the representative year vintages in that era.</w:t>
      </w:r>
    </w:p>
    <w:p w14:paraId="04215396" w14:textId="392F0AD3" w:rsidR="00347A17" w:rsidRDefault="00347A17" w:rsidP="00347A17">
      <w:r>
        <w:t xml:space="preserve">MASControl3 workbooks were setup so that the </w:t>
      </w:r>
      <w:r w:rsidR="00924D3E">
        <w:t xml:space="preserve">for </w:t>
      </w:r>
      <w:r>
        <w:t>normal replacement (NR) measures, the baseline is defined as the code/ standard baseline described in the table above</w:t>
      </w:r>
      <w:r w:rsidR="00924D3E">
        <w:t xml:space="preserve"> </w:t>
      </w:r>
      <w:r w:rsidR="003C6B77">
        <w:t>(savings labeled as above standard or "</w:t>
      </w:r>
      <w:proofErr w:type="spellStart"/>
      <w:r w:rsidR="003C6B77">
        <w:t>AStd</w:t>
      </w:r>
      <w:proofErr w:type="spellEnd"/>
      <w:r w:rsidR="003C6B77">
        <w:t xml:space="preserve">") </w:t>
      </w:r>
      <w:r w:rsidR="00924D3E">
        <w:t>and f</w:t>
      </w:r>
      <w:r>
        <w:t xml:space="preserve">or accelerated replacement (AR) measures, the first baseline is the existing baseline </w:t>
      </w:r>
      <w:r w:rsidR="00CA0581">
        <w:t>(savings labeled as above pre-existing or "</w:t>
      </w:r>
      <w:proofErr w:type="spellStart"/>
      <w:r w:rsidR="00CA0581">
        <w:t>APre</w:t>
      </w:r>
      <w:proofErr w:type="spellEnd"/>
      <w:r w:rsidR="00CA0581">
        <w:t xml:space="preserve">") </w:t>
      </w:r>
      <w:r>
        <w:t xml:space="preserve">and the second baseline is the code/standard baseline described in the table above. </w:t>
      </w:r>
      <w:r w:rsidR="00924D3E">
        <w:t>See the MASControl3 setup</w:t>
      </w:r>
      <w:r w:rsidR="00924D3E">
        <w:rPr>
          <w:rStyle w:val="FootnoteReference"/>
        </w:rPr>
        <w:footnoteReference w:id="23"/>
      </w:r>
      <w:r w:rsidR="00924D3E">
        <w:t xml:space="preserve"> and energy savings output file</w:t>
      </w:r>
      <w:r w:rsidR="00924D3E">
        <w:rPr>
          <w:rStyle w:val="FootnoteReference"/>
        </w:rPr>
        <w:footnoteReference w:id="24"/>
      </w:r>
      <w:r w:rsidR="00924D3E">
        <w:t xml:space="preserve"> for details. </w:t>
      </w:r>
    </w:p>
    <w:p w14:paraId="5CBF140C" w14:textId="3A0AA8BA" w:rsidR="008D6DC0" w:rsidRDefault="008B0F8E" w:rsidP="00347A17">
      <w:r>
        <w:t>Typically,</w:t>
      </w:r>
      <w:r w:rsidR="0028456E">
        <w:t xml:space="preserve"> electric resistance heating is used for focused heating rather than heating the entire space. On the other hand, the measure technology, ductless heat pump is sized to heat the entire space it is designed for. </w:t>
      </w:r>
      <w:r w:rsidR="009957E1">
        <w:t>Hence, r</w:t>
      </w:r>
      <w:r w:rsidR="0028456E">
        <w:t>eplacing electric resistance heating with heat pump heating will provide higher level of service by heating spaces not heated before.</w:t>
      </w:r>
      <w:r w:rsidR="00B62BB1">
        <w:t xml:space="preserve"> Given that e</w:t>
      </w:r>
      <w:r w:rsidR="0028456E">
        <w:t>nergy efficiency savings require similar level of service in the base and measure case</w:t>
      </w:r>
      <w:r w:rsidR="00F00B8E">
        <w:t>, the savings f</w:t>
      </w:r>
      <w:r w:rsidR="002B1C58">
        <w:t>rom replacing</w:t>
      </w:r>
      <w:r w:rsidR="00590022">
        <w:t xml:space="preserve"> </w:t>
      </w:r>
      <w:r w:rsidR="00F307F3">
        <w:t xml:space="preserve">systems with </w:t>
      </w:r>
      <w:r w:rsidR="002B1C58">
        <w:t xml:space="preserve">electric resistance </w:t>
      </w:r>
      <w:r w:rsidR="0043049B">
        <w:t xml:space="preserve">space heating </w:t>
      </w:r>
      <w:r w:rsidR="002B1C58">
        <w:t xml:space="preserve">were approximated to </w:t>
      </w:r>
      <w:r w:rsidR="00E92C79">
        <w:t xml:space="preserve">the savings from replacing </w:t>
      </w:r>
      <w:r w:rsidR="00952E6D">
        <w:t xml:space="preserve">room or ductless </w:t>
      </w:r>
      <w:r w:rsidR="006E1B41">
        <w:t>heat pump systems wh</w:t>
      </w:r>
      <w:r w:rsidR="00FC70D9">
        <w:t xml:space="preserve">ich </w:t>
      </w:r>
      <w:r w:rsidR="005652C4">
        <w:t>are two to three times more efficient during the heating</w:t>
      </w:r>
      <w:r w:rsidR="003E5DAD">
        <w:t xml:space="preserve"> mode</w:t>
      </w:r>
      <w:r w:rsidR="005652C4">
        <w:t xml:space="preserve"> than electric resistance heating </w:t>
      </w:r>
      <w:r w:rsidR="00A03769">
        <w:t xml:space="preserve"> </w:t>
      </w:r>
      <w:r w:rsidR="005652C4">
        <w:t xml:space="preserve">but are sized to meet the loads of the entire space. </w:t>
      </w:r>
      <w:r w:rsidR="00A03769">
        <w:t xml:space="preserve"> </w:t>
      </w:r>
    </w:p>
    <w:p w14:paraId="46B7702E" w14:textId="0F4D1469" w:rsidR="00BB4F22" w:rsidRDefault="00BB4F22" w:rsidP="00427574">
      <w:pPr>
        <w:pStyle w:val="eTRMHeading3"/>
      </w:pPr>
      <w:bookmarkStart w:id="324" w:name="_Toc48723532"/>
      <w:r w:rsidRPr="0001609E">
        <w:t>Peak Electric Demand Reduction (</w:t>
      </w:r>
      <w:r w:rsidR="00E647AA" w:rsidRPr="00E647AA">
        <w:t>kW</w:t>
      </w:r>
      <w:r w:rsidRPr="0001609E">
        <w:t>)</w:t>
      </w:r>
      <w:bookmarkEnd w:id="322"/>
      <w:bookmarkEnd w:id="323"/>
      <w:bookmarkEnd w:id="324"/>
    </w:p>
    <w:p w14:paraId="1984C564" w14:textId="69814F84" w:rsidR="00347A17" w:rsidRDefault="002D6549" w:rsidP="00CC5179">
      <w:pPr>
        <w:keepNext/>
        <w:keepLines/>
      </w:pPr>
      <w:r>
        <w:t>Like</w:t>
      </w:r>
      <w:r w:rsidR="00924D3E">
        <w:t xml:space="preserve"> kWh savings, MASControl3 post processing scripts were used to calculate the new DEER2020 peak kW savings by considering peak hours from 4-9PM for the specified periods. </w:t>
      </w:r>
    </w:p>
    <w:p w14:paraId="02E97124" w14:textId="2BD4F14B" w:rsidR="00177EB6" w:rsidRPr="0001609E" w:rsidRDefault="00177EB6" w:rsidP="00427574">
      <w:pPr>
        <w:pStyle w:val="eTRMHeading3"/>
      </w:pPr>
      <w:bookmarkStart w:id="325" w:name="_Toc486490858"/>
      <w:bookmarkStart w:id="326" w:name="_Toc486580929"/>
      <w:bookmarkStart w:id="327" w:name="_Toc48723533"/>
      <w:r w:rsidRPr="0001609E">
        <w:t>Gas Savings (</w:t>
      </w:r>
      <w:r w:rsidRPr="00C7412C">
        <w:t>Therms</w:t>
      </w:r>
      <w:r w:rsidRPr="0001609E">
        <w:t>)</w:t>
      </w:r>
      <w:bookmarkEnd w:id="325"/>
      <w:bookmarkEnd w:id="326"/>
      <w:bookmarkEnd w:id="327"/>
    </w:p>
    <w:p w14:paraId="15F39894" w14:textId="75276F47" w:rsidR="00E779F7" w:rsidRDefault="000F13AE" w:rsidP="00177EB6">
      <w:r>
        <w:t xml:space="preserve">There are no gas savings from the proposed measures. </w:t>
      </w:r>
    </w:p>
    <w:p w14:paraId="4DDCD51F" w14:textId="01DE2540" w:rsidR="007D230B" w:rsidRPr="0001609E" w:rsidRDefault="00245AFF" w:rsidP="00427574">
      <w:pPr>
        <w:pStyle w:val="eTRMHeading3"/>
      </w:pPr>
      <w:bookmarkStart w:id="328" w:name="_Toc48723534"/>
      <w:bookmarkStart w:id="329" w:name="_Toc486490859"/>
      <w:bookmarkStart w:id="330" w:name="_Toc486580930"/>
      <w:r w:rsidRPr="0001609E">
        <w:t>Life Cycle</w:t>
      </w:r>
      <w:bookmarkEnd w:id="328"/>
      <w:r w:rsidR="007D230B" w:rsidRPr="0001609E">
        <w:t xml:space="preserve"> </w:t>
      </w:r>
      <w:bookmarkEnd w:id="329"/>
      <w:bookmarkEnd w:id="330"/>
    </w:p>
    <w:p w14:paraId="1EB6ACF5" w14:textId="40057565" w:rsidR="00C16208" w:rsidRDefault="007F669E" w:rsidP="00F348AD">
      <w:r w:rsidRPr="0001609E">
        <w:t xml:space="preserve">Effective useful life (EUL) is an estimate of the median number of years that a measure installed through a program is still in place and operable. Remaining useful life (RUL) is an estimate of the median number of </w:t>
      </w:r>
      <w:r w:rsidRPr="0001609E">
        <w:lastRenderedPageBreak/>
        <w:t xml:space="preserve">years that a technology or piece of equipment replaced or altered by an energy efficiency program would have remained in service and operational had the program intervention not caused the replacement or alteration. </w:t>
      </w:r>
    </w:p>
    <w:p w14:paraId="3118CAB1" w14:textId="77777777" w:rsidR="00402095" w:rsidRDefault="00402095" w:rsidP="00402095">
      <w:r>
        <w:t>The RUL is only applicable to the first baseline period for a retrofit or accelerated replacement measure with an applicable code baseline. T</w:t>
      </w:r>
      <w:r>
        <w:rPr>
          <w:rFonts w:cs="Arial"/>
        </w:rPr>
        <w:t>he methodology to calculate the RUL conforms with Version 5 of the Energy Efficiency Policy Manual, which recommends “o</w:t>
      </w:r>
      <w:r>
        <w:t>ne-third of the effective useful life in DEER as the remaining useful life until further study results are available to establish more accurate values.”</w:t>
      </w:r>
      <w:r>
        <w:rPr>
          <w:rStyle w:val="FootnoteReference"/>
        </w:rPr>
        <w:footnoteReference w:id="25"/>
      </w:r>
      <w:r>
        <w:t xml:space="preserve"> </w:t>
      </w:r>
      <w:r w:rsidRPr="008F087F">
        <w:rPr>
          <w:rFonts w:eastAsia="Times New Roman"/>
        </w:rPr>
        <w:t xml:space="preserve">This approach provides </w:t>
      </w:r>
      <w:r>
        <w:rPr>
          <w:rFonts w:eastAsia="Times New Roman"/>
        </w:rPr>
        <w:t>an</w:t>
      </w:r>
      <w:r w:rsidRPr="008F087F">
        <w:rPr>
          <w:rFonts w:eastAsia="Times New Roman"/>
        </w:rPr>
        <w:t xml:space="preserve"> RUL estimate without the requiring any a priori knowledge about the age of the equipment being replaced.</w:t>
      </w:r>
      <w:r>
        <w:rPr>
          <w:rStyle w:val="FootnoteReference"/>
          <w:rFonts w:eastAsia="Times New Roman"/>
        </w:rPr>
        <w:footnoteReference w:id="26"/>
      </w:r>
      <w:r w:rsidRPr="008F087F">
        <w:rPr>
          <w:rFonts w:eastAsia="Times New Roman"/>
        </w:rPr>
        <w:t> </w:t>
      </w:r>
    </w:p>
    <w:p w14:paraId="7FA94619" w14:textId="704DC5B9" w:rsidR="00980569" w:rsidRPr="00F348AD" w:rsidRDefault="00C16208" w:rsidP="00965AC5">
      <w:r w:rsidRPr="00F411BA">
        <w:t xml:space="preserve">The EUL and RUL specified for </w:t>
      </w:r>
      <w:r>
        <w:t>this</w:t>
      </w:r>
      <w:r w:rsidRPr="00F411BA">
        <w:t xml:space="preserve"> measure are presented below. </w:t>
      </w:r>
      <w:r w:rsidR="001C3C2A">
        <w:t xml:space="preserve">The estimated lifetime can be traced to values adopted for the California PY 2001 </w:t>
      </w:r>
      <w:r w:rsidR="00B41D9F">
        <w:t>programs and</w:t>
      </w:r>
      <w:r w:rsidR="001C3C2A">
        <w:t xml:space="preserve"> was adopted for commercial AC measures for DEER 2005.</w:t>
      </w:r>
    </w:p>
    <w:p w14:paraId="7D542FEF" w14:textId="6CDDBB79" w:rsidR="00FD2C54" w:rsidRPr="0001609E" w:rsidRDefault="00FD2C54" w:rsidP="00184860">
      <w:pPr>
        <w:pStyle w:val="Caption"/>
      </w:pPr>
      <w:r w:rsidRPr="0001609E">
        <w:t>Effective Useful Life</w:t>
      </w:r>
      <w:r w:rsidR="00BB4F22" w:rsidRPr="0001609E">
        <w:t xml:space="preserve"> and Remaining Useful Life</w:t>
      </w:r>
    </w:p>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233"/>
        <w:gridCol w:w="669"/>
        <w:gridCol w:w="6448"/>
      </w:tblGrid>
      <w:tr w:rsidR="00492985" w:rsidRPr="0001609E" w14:paraId="1FE81044" w14:textId="0C091959" w:rsidTr="00EE3419">
        <w:trPr>
          <w:cantSplit/>
          <w:trHeight w:val="20"/>
          <w:tblHeader/>
        </w:trPr>
        <w:tc>
          <w:tcPr>
            <w:tcW w:w="0" w:type="auto"/>
            <w:shd w:val="clear" w:color="auto" w:fill="F2F2F2" w:themeFill="background1" w:themeFillShade="F2"/>
            <w:vAlign w:val="bottom"/>
          </w:tcPr>
          <w:p w14:paraId="1666F440" w14:textId="31AB2C31" w:rsidR="00492985" w:rsidRPr="0001609E" w:rsidRDefault="00492985" w:rsidP="00730BA1">
            <w:pPr>
              <w:keepNext/>
              <w:spacing w:before="20" w:after="20"/>
              <w:jc w:val="center"/>
              <w:rPr>
                <w:rFonts w:cstheme="minorHAnsi"/>
                <w:b/>
                <w:sz w:val="20"/>
                <w:szCs w:val="20"/>
              </w:rPr>
            </w:pPr>
            <w:r w:rsidRPr="0001609E">
              <w:rPr>
                <w:rFonts w:cstheme="minorHAnsi"/>
                <w:b/>
                <w:sz w:val="20"/>
                <w:szCs w:val="20"/>
              </w:rPr>
              <w:t>Parameter</w:t>
            </w:r>
          </w:p>
        </w:tc>
        <w:tc>
          <w:tcPr>
            <w:tcW w:w="0" w:type="auto"/>
            <w:shd w:val="clear" w:color="auto" w:fill="F2F2F2" w:themeFill="background1" w:themeFillShade="F2"/>
          </w:tcPr>
          <w:p w14:paraId="18E57BF8" w14:textId="7074E315" w:rsidR="00492985" w:rsidRPr="00C7412C" w:rsidRDefault="00492985" w:rsidP="00730BA1">
            <w:pPr>
              <w:keepNext/>
              <w:spacing w:before="20" w:after="20"/>
              <w:jc w:val="center"/>
              <w:rPr>
                <w:rFonts w:cstheme="minorHAnsi"/>
                <w:b/>
                <w:sz w:val="20"/>
                <w:szCs w:val="20"/>
              </w:rPr>
            </w:pPr>
            <w:r w:rsidRPr="00C7412C">
              <w:rPr>
                <w:rFonts w:cstheme="minorHAnsi"/>
                <w:b/>
                <w:sz w:val="20"/>
                <w:szCs w:val="20"/>
              </w:rPr>
              <w:t>Value</w:t>
            </w:r>
          </w:p>
        </w:tc>
        <w:tc>
          <w:tcPr>
            <w:tcW w:w="0" w:type="auto"/>
            <w:shd w:val="clear" w:color="auto" w:fill="F2F2F2" w:themeFill="background1" w:themeFillShade="F2"/>
          </w:tcPr>
          <w:p w14:paraId="541E1750" w14:textId="139E5C00" w:rsidR="00492985" w:rsidRPr="00C7412C" w:rsidRDefault="00492985" w:rsidP="00730BA1">
            <w:pPr>
              <w:keepNext/>
              <w:spacing w:before="20" w:after="20"/>
              <w:jc w:val="center"/>
              <w:rPr>
                <w:rFonts w:cstheme="minorHAnsi"/>
                <w:b/>
                <w:sz w:val="20"/>
                <w:szCs w:val="20"/>
              </w:rPr>
            </w:pPr>
            <w:r w:rsidRPr="00C7412C">
              <w:rPr>
                <w:rFonts w:cstheme="minorHAnsi"/>
                <w:b/>
                <w:sz w:val="20"/>
                <w:szCs w:val="20"/>
              </w:rPr>
              <w:t>Source</w:t>
            </w:r>
          </w:p>
        </w:tc>
      </w:tr>
      <w:tr w:rsidR="00827164" w:rsidRPr="0001609E" w14:paraId="612D79C3" w14:textId="77777777" w:rsidTr="00EE3419">
        <w:trPr>
          <w:cantSplit/>
          <w:trHeight w:val="20"/>
        </w:trPr>
        <w:tc>
          <w:tcPr>
            <w:tcW w:w="0" w:type="auto"/>
          </w:tcPr>
          <w:p w14:paraId="16265656" w14:textId="77777777" w:rsidR="00827164" w:rsidRDefault="00827164" w:rsidP="00730BA1">
            <w:pPr>
              <w:keepNext/>
              <w:spacing w:before="20" w:after="20"/>
              <w:rPr>
                <w:rStyle w:val="NFTableBody"/>
              </w:rPr>
            </w:pPr>
            <w:r w:rsidRPr="00533020">
              <w:rPr>
                <w:rStyle w:val="NFTableBody"/>
              </w:rPr>
              <w:t>EUL (</w:t>
            </w:r>
            <w:proofErr w:type="spellStart"/>
            <w:r w:rsidRPr="00533020">
              <w:rPr>
                <w:rStyle w:val="NFTableBody"/>
              </w:rPr>
              <w:t>yrs</w:t>
            </w:r>
            <w:proofErr w:type="spellEnd"/>
            <w:r w:rsidRPr="00533020">
              <w:rPr>
                <w:rStyle w:val="NFTableBody"/>
              </w:rPr>
              <w:t xml:space="preserve">) </w:t>
            </w:r>
            <w:r w:rsidR="003C39D8">
              <w:rPr>
                <w:rStyle w:val="NFTableBody"/>
              </w:rPr>
              <w:br/>
            </w:r>
            <w:r w:rsidR="003C39D8" w:rsidRPr="00494D1F">
              <w:rPr>
                <w:rStyle w:val="NFTableBody"/>
                <w:i/>
                <w:iCs/>
              </w:rPr>
              <w:t>HV-</w:t>
            </w:r>
            <w:proofErr w:type="spellStart"/>
            <w:r w:rsidR="003C39D8" w:rsidRPr="00494D1F">
              <w:rPr>
                <w:rStyle w:val="NFTableBody"/>
                <w:i/>
                <w:iCs/>
              </w:rPr>
              <w:t>ResHP</w:t>
            </w:r>
            <w:proofErr w:type="spellEnd"/>
            <w:r w:rsidR="00A50765">
              <w:rPr>
                <w:rStyle w:val="NFTableBody"/>
                <w:i/>
                <w:iCs/>
              </w:rPr>
              <w:t xml:space="preserve"> </w:t>
            </w:r>
            <w:r w:rsidR="00A50765">
              <w:rPr>
                <w:rStyle w:val="NFTableBody"/>
              </w:rPr>
              <w:t>for Heat Pumps</w:t>
            </w:r>
          </w:p>
          <w:p w14:paraId="1F855805" w14:textId="77777777" w:rsidR="00576D08" w:rsidRDefault="00576D08" w:rsidP="00730BA1">
            <w:pPr>
              <w:keepNext/>
              <w:spacing w:before="20" w:after="20"/>
              <w:rPr>
                <w:rStyle w:val="NFTableBody"/>
              </w:rPr>
            </w:pPr>
          </w:p>
          <w:p w14:paraId="10CCD13E" w14:textId="0256005C" w:rsidR="00576D08" w:rsidRPr="00576D08" w:rsidRDefault="00576D08" w:rsidP="00730BA1">
            <w:pPr>
              <w:keepNext/>
              <w:spacing w:before="20" w:after="20"/>
              <w:rPr>
                <w:rFonts w:cstheme="minorHAnsi"/>
                <w:sz w:val="20"/>
                <w:szCs w:val="20"/>
              </w:rPr>
            </w:pPr>
          </w:p>
        </w:tc>
        <w:tc>
          <w:tcPr>
            <w:tcW w:w="0" w:type="auto"/>
          </w:tcPr>
          <w:p w14:paraId="1C83EB14" w14:textId="4EDB367A" w:rsidR="00827164" w:rsidRPr="00C7412C" w:rsidRDefault="00827164" w:rsidP="00730BA1">
            <w:pPr>
              <w:keepNext/>
              <w:spacing w:before="20" w:after="20"/>
              <w:jc w:val="center"/>
              <w:rPr>
                <w:sz w:val="20"/>
                <w:szCs w:val="20"/>
              </w:rPr>
            </w:pPr>
            <w:r>
              <w:rPr>
                <w:rStyle w:val="NFTableBody"/>
              </w:rPr>
              <w:t>15</w:t>
            </w:r>
            <w:r w:rsidR="00C16208">
              <w:rPr>
                <w:rStyle w:val="NFTableBody"/>
              </w:rPr>
              <w:t>.0</w:t>
            </w:r>
          </w:p>
        </w:tc>
        <w:tc>
          <w:tcPr>
            <w:tcW w:w="0" w:type="auto"/>
          </w:tcPr>
          <w:p w14:paraId="4AD23600" w14:textId="777C0287" w:rsidR="00DF0F00" w:rsidRPr="001C3C2A" w:rsidRDefault="00DF0F00" w:rsidP="005854D4">
            <w:pPr>
              <w:keepNext/>
              <w:spacing w:before="20" w:after="20"/>
              <w:rPr>
                <w:sz w:val="18"/>
                <w:szCs w:val="18"/>
              </w:rPr>
            </w:pPr>
            <w:r w:rsidRPr="001C3C2A">
              <w:rPr>
                <w:sz w:val="18"/>
                <w:szCs w:val="18"/>
              </w:rPr>
              <w:t xml:space="preserve">Pacific Gas and Electric Company (PG&amp;E), San Diego Gas &amp; Electric (SDG&amp;E), Southern California Edison (SCE), Southern California Gas Company (SCG), California Energy Commission (CEC), Office of Ratepayer Advocates (CPUC ORA), and Natural Resources Defense Council (NRDC). 1998. </w:t>
            </w:r>
            <w:r w:rsidRPr="001C3C2A">
              <w:rPr>
                <w:rStyle w:val="Emphasis"/>
                <w:sz w:val="18"/>
                <w:szCs w:val="18"/>
              </w:rPr>
              <w:t>Protocols and Procedures for the Verification of Costs, Benefits, and Shareholder Earnings from Demand-Side Management Programs.</w:t>
            </w:r>
            <w:r w:rsidRPr="001C3C2A">
              <w:rPr>
                <w:sz w:val="18"/>
                <w:szCs w:val="18"/>
              </w:rPr>
              <w:t xml:space="preserve"> Revised March 1998 and March 1999. Appendix F.</w:t>
            </w:r>
          </w:p>
          <w:p w14:paraId="1270FF59" w14:textId="0BC94CC2" w:rsidR="00DF0F00" w:rsidRPr="001C3C2A" w:rsidRDefault="00DF0F00" w:rsidP="005854D4">
            <w:pPr>
              <w:keepNext/>
              <w:spacing w:before="20" w:after="20"/>
              <w:rPr>
                <w:rStyle w:val="NFTableBody"/>
                <w:sz w:val="18"/>
                <w:szCs w:val="18"/>
              </w:rPr>
            </w:pPr>
          </w:p>
          <w:p w14:paraId="449273DC" w14:textId="0A9965B1" w:rsidR="00DF0F00" w:rsidRPr="001C3C2A" w:rsidRDefault="00DF0F00" w:rsidP="005854D4">
            <w:pPr>
              <w:keepNext/>
              <w:spacing w:before="20" w:after="20"/>
              <w:rPr>
                <w:sz w:val="18"/>
                <w:szCs w:val="18"/>
              </w:rPr>
            </w:pPr>
            <w:r w:rsidRPr="001C3C2A">
              <w:rPr>
                <w:sz w:val="18"/>
                <w:szCs w:val="18"/>
              </w:rPr>
              <w:t>Pacific Gas and Electric Company (PG&amp;E), San Diego Gas &amp; Electric (SDG&amp;E), Southern California Edison (SCE), Southern California Gas Company (SCG). 2000. “Proposed Effective Useful Life for Measures for PY2001 Program Elements. Report Issued Prior to Public Meeting. Response to Ordering Paragraph #8, Discussion Paper 2.” September 5.</w:t>
            </w:r>
          </w:p>
          <w:p w14:paraId="39DEFF9B" w14:textId="3B00C203" w:rsidR="001C3C2A" w:rsidRPr="001C3C2A" w:rsidRDefault="001C3C2A" w:rsidP="005854D4">
            <w:pPr>
              <w:keepNext/>
              <w:spacing w:before="20" w:after="20"/>
              <w:rPr>
                <w:rStyle w:val="NFTableBody"/>
                <w:sz w:val="18"/>
                <w:szCs w:val="18"/>
              </w:rPr>
            </w:pPr>
          </w:p>
          <w:p w14:paraId="271FCBBA" w14:textId="4CD210E1" w:rsidR="001C3C2A" w:rsidRPr="003526DE" w:rsidRDefault="001C3C2A" w:rsidP="005854D4">
            <w:pPr>
              <w:keepNext/>
              <w:spacing w:before="20" w:after="20"/>
              <w:rPr>
                <w:sz w:val="18"/>
                <w:szCs w:val="18"/>
              </w:rPr>
            </w:pPr>
            <w:proofErr w:type="spellStart"/>
            <w:r w:rsidRPr="003526DE">
              <w:rPr>
                <w:sz w:val="18"/>
                <w:szCs w:val="18"/>
              </w:rPr>
              <w:t>Itron</w:t>
            </w:r>
            <w:proofErr w:type="spellEnd"/>
            <w:r w:rsidRPr="003526DE">
              <w:rPr>
                <w:sz w:val="18"/>
                <w:szCs w:val="18"/>
              </w:rPr>
              <w:t xml:space="preserve">, Inc. 2005. </w:t>
            </w:r>
            <w:r w:rsidRPr="003526DE">
              <w:rPr>
                <w:rStyle w:val="Emphasis"/>
                <w:sz w:val="18"/>
                <w:szCs w:val="18"/>
              </w:rPr>
              <w:t>2004-2005 Database for Energy Efficiency Resources (DEER) Update Study - Final Report</w:t>
            </w:r>
            <w:r w:rsidRPr="003526DE">
              <w:rPr>
                <w:sz w:val="18"/>
                <w:szCs w:val="18"/>
              </w:rPr>
              <w:t xml:space="preserve">. Prepared for Southern California Edison. Table 11-1. </w:t>
            </w:r>
          </w:p>
          <w:p w14:paraId="31DE5CB5" w14:textId="3A9764D8" w:rsidR="001C3C2A" w:rsidRPr="003526DE" w:rsidRDefault="001C3C2A" w:rsidP="005854D4">
            <w:pPr>
              <w:keepNext/>
              <w:spacing w:before="20" w:after="20"/>
              <w:rPr>
                <w:rStyle w:val="NFTableBody"/>
                <w:sz w:val="18"/>
                <w:szCs w:val="18"/>
              </w:rPr>
            </w:pPr>
          </w:p>
          <w:p w14:paraId="5D048B2F" w14:textId="4E7D3F3E" w:rsidR="001C3C2A" w:rsidRPr="001C3C2A" w:rsidRDefault="001C3C2A" w:rsidP="005854D4">
            <w:pPr>
              <w:keepNext/>
              <w:spacing w:before="20" w:after="20"/>
              <w:rPr>
                <w:rStyle w:val="NFTableBody"/>
                <w:sz w:val="18"/>
                <w:szCs w:val="18"/>
              </w:rPr>
            </w:pPr>
            <w:r w:rsidRPr="003526DE">
              <w:rPr>
                <w:sz w:val="18"/>
                <w:szCs w:val="18"/>
              </w:rPr>
              <w:t>California Public Utilities Commission (CPUC), Energy Division. 2008. “EUL_Summary_10-1-08.xls.”</w:t>
            </w:r>
          </w:p>
          <w:p w14:paraId="0BDE108C" w14:textId="34B03DEA" w:rsidR="00827164" w:rsidRPr="00B41D9F" w:rsidRDefault="00827164" w:rsidP="005854D4">
            <w:pPr>
              <w:keepNext/>
              <w:spacing w:before="20" w:after="20"/>
              <w:rPr>
                <w:rFonts w:cs="Calibri Light"/>
                <w:sz w:val="18"/>
                <w:szCs w:val="18"/>
              </w:rPr>
            </w:pPr>
          </w:p>
        </w:tc>
      </w:tr>
      <w:tr w:rsidR="00827164" w:rsidRPr="0001609E" w14:paraId="44C3A31F" w14:textId="77777777" w:rsidTr="00EE3419">
        <w:trPr>
          <w:cantSplit/>
          <w:trHeight w:val="20"/>
        </w:trPr>
        <w:tc>
          <w:tcPr>
            <w:tcW w:w="0" w:type="auto"/>
          </w:tcPr>
          <w:p w14:paraId="07E7CCA3" w14:textId="14A166F9" w:rsidR="0000730A" w:rsidRPr="002E567D" w:rsidRDefault="00827164" w:rsidP="00B0758A">
            <w:pPr>
              <w:keepNext/>
              <w:spacing w:before="20" w:after="20"/>
              <w:rPr>
                <w:sz w:val="20"/>
                <w:szCs w:val="20"/>
              </w:rPr>
            </w:pPr>
            <w:r>
              <w:rPr>
                <w:rStyle w:val="NFTableBody"/>
              </w:rPr>
              <w:t>RUL (</w:t>
            </w:r>
            <w:proofErr w:type="spellStart"/>
            <w:r>
              <w:rPr>
                <w:rStyle w:val="NFTableBody"/>
              </w:rPr>
              <w:t>yrs</w:t>
            </w:r>
            <w:proofErr w:type="spellEnd"/>
            <w:r>
              <w:rPr>
                <w:rStyle w:val="NFTableBody"/>
              </w:rPr>
              <w:t xml:space="preserve">) </w:t>
            </w:r>
            <w:r w:rsidR="003C39D8">
              <w:rPr>
                <w:rStyle w:val="NFTableBody"/>
              </w:rPr>
              <w:br/>
            </w:r>
            <w:r w:rsidR="003C39D8" w:rsidRPr="00494D1F">
              <w:rPr>
                <w:rStyle w:val="NFTableBody"/>
                <w:i/>
                <w:iCs/>
              </w:rPr>
              <w:t>HV-</w:t>
            </w:r>
            <w:proofErr w:type="spellStart"/>
            <w:r w:rsidR="003C39D8" w:rsidRPr="00494D1F">
              <w:rPr>
                <w:rStyle w:val="NFTableBody"/>
                <w:i/>
                <w:iCs/>
              </w:rPr>
              <w:t>ResHP</w:t>
            </w:r>
            <w:proofErr w:type="spellEnd"/>
            <w:r w:rsidR="00C32262">
              <w:rPr>
                <w:rStyle w:val="NFTableBody"/>
              </w:rPr>
              <w:t xml:space="preserve"> for heat pumps and </w:t>
            </w:r>
            <w:r w:rsidR="00C32262" w:rsidRPr="00AE7B52">
              <w:rPr>
                <w:rStyle w:val="NFTableBody"/>
                <w:i/>
                <w:iCs/>
              </w:rPr>
              <w:t>HV-</w:t>
            </w:r>
            <w:proofErr w:type="spellStart"/>
            <w:r w:rsidR="00C32262" w:rsidRPr="00AE7B52">
              <w:rPr>
                <w:rStyle w:val="NFTableBody"/>
                <w:i/>
                <w:iCs/>
              </w:rPr>
              <w:t>ResAC</w:t>
            </w:r>
            <w:proofErr w:type="spellEnd"/>
            <w:r w:rsidR="00C32262">
              <w:rPr>
                <w:rStyle w:val="NFTableBody"/>
              </w:rPr>
              <w:t xml:space="preserve"> for air conditioners plus electric resistance heating</w:t>
            </w:r>
          </w:p>
        </w:tc>
        <w:tc>
          <w:tcPr>
            <w:tcW w:w="0" w:type="auto"/>
          </w:tcPr>
          <w:p w14:paraId="62A24CF3" w14:textId="690008AC" w:rsidR="00827164" w:rsidRPr="00CD4179" w:rsidRDefault="00B800C2" w:rsidP="00730BA1">
            <w:pPr>
              <w:keepNext/>
              <w:spacing w:before="20" w:after="20"/>
              <w:jc w:val="center"/>
              <w:rPr>
                <w:rStyle w:val="NFTableBody"/>
              </w:rPr>
            </w:pPr>
            <w:r>
              <w:rPr>
                <w:rStyle w:val="NFTableBody"/>
              </w:rPr>
              <w:t>5.0</w:t>
            </w:r>
          </w:p>
        </w:tc>
        <w:tc>
          <w:tcPr>
            <w:tcW w:w="0" w:type="auto"/>
          </w:tcPr>
          <w:p w14:paraId="076EE7EA" w14:textId="1C4E0535" w:rsidR="00827164" w:rsidRPr="00CD4179" w:rsidRDefault="00FC52B4" w:rsidP="00730BA1">
            <w:pPr>
              <w:keepNext/>
              <w:spacing w:before="20" w:after="20"/>
              <w:rPr>
                <w:rStyle w:val="NFTableBody"/>
              </w:rPr>
            </w:pPr>
            <w:r>
              <w:rPr>
                <w:rStyle w:val="NFTableBody"/>
              </w:rPr>
              <w:t>EUL/3</w:t>
            </w:r>
          </w:p>
        </w:tc>
      </w:tr>
    </w:tbl>
    <w:p w14:paraId="7C36FCD3" w14:textId="17EF8D90" w:rsidR="00965AC5" w:rsidRPr="0001609E" w:rsidRDefault="00965AC5" w:rsidP="004142EF"/>
    <w:p w14:paraId="5F0E7D37" w14:textId="0B4D9C73" w:rsidR="00245B5A" w:rsidRDefault="007D230B" w:rsidP="00427574">
      <w:pPr>
        <w:pStyle w:val="eTRMHeading3"/>
      </w:pPr>
      <w:bookmarkStart w:id="331" w:name="_Toc486490860"/>
      <w:bookmarkStart w:id="332" w:name="_Toc486580931"/>
      <w:bookmarkStart w:id="333" w:name="_Toc48723535"/>
      <w:r w:rsidRPr="0001609E">
        <w:lastRenderedPageBreak/>
        <w:t>Base Case Material Cost ($/unit)</w:t>
      </w:r>
      <w:bookmarkEnd w:id="331"/>
      <w:bookmarkEnd w:id="332"/>
      <w:bookmarkEnd w:id="333"/>
    </w:p>
    <w:p w14:paraId="4D1B8554" w14:textId="7375776B" w:rsidR="00442596" w:rsidRDefault="00FC52B4" w:rsidP="00315493">
      <w:r>
        <w:t xml:space="preserve">The base case </w:t>
      </w:r>
      <w:r w:rsidR="00DD572C">
        <w:t xml:space="preserve">material </w:t>
      </w:r>
      <w:r w:rsidR="00462C2C">
        <w:t>cost</w:t>
      </w:r>
      <w:r w:rsidR="00D75BD4">
        <w:t xml:space="preserve">, which is the cost of code complaint base case equipment was obtained </w:t>
      </w:r>
      <w:r w:rsidR="00442596">
        <w:t xml:space="preserve">from a few resources based on the type of the base case equipment. </w:t>
      </w:r>
    </w:p>
    <w:p w14:paraId="7C7341D2" w14:textId="651FBF45" w:rsidR="00442596" w:rsidRDefault="00442596" w:rsidP="00315493">
      <w:pPr>
        <w:rPr>
          <w:rFonts w:cs="Calibri Light"/>
        </w:rPr>
      </w:pPr>
      <w:r>
        <w:t xml:space="preserve">For </w:t>
      </w:r>
      <w:r>
        <w:rPr>
          <w:rFonts w:cs="Calibri Light"/>
        </w:rPr>
        <w:t xml:space="preserve">room air-conditioner with electric resistance heating and room heat pump, cost was </w:t>
      </w:r>
      <w:r>
        <w:t xml:space="preserve">through </w:t>
      </w:r>
      <w:r>
        <w:rPr>
          <w:rFonts w:cs="Calibri Light"/>
        </w:rPr>
        <w:t>online price research from various retailer websites in the second quarter of 2020</w:t>
      </w:r>
      <w:r w:rsidR="00AD697B">
        <w:rPr>
          <w:rFonts w:cs="Calibri Light"/>
        </w:rPr>
        <w:t xml:space="preserve"> for cooling capacities ranging from 0.7 to 2 tons, the capacities typically installed in residential applications. </w:t>
      </w:r>
    </w:p>
    <w:p w14:paraId="6B2E5774" w14:textId="2225F959" w:rsidR="00AD697B" w:rsidRDefault="00AD697B" w:rsidP="00315493">
      <w:pPr>
        <w:rPr>
          <w:rFonts w:cs="Calibri Light"/>
        </w:rPr>
      </w:pPr>
      <w:r w:rsidRPr="000B660C">
        <w:rPr>
          <w:rFonts w:cs="Calibri Light"/>
        </w:rPr>
        <w:t xml:space="preserve">Ductless air-conditioners providing cooling only are combined with </w:t>
      </w:r>
      <w:r w:rsidR="00A97F8B">
        <w:rPr>
          <w:rFonts w:cs="Calibri Light"/>
        </w:rPr>
        <w:t>electric</w:t>
      </w:r>
      <w:r w:rsidR="00A97F8B" w:rsidRPr="000B660C">
        <w:rPr>
          <w:rFonts w:cs="Calibri Light"/>
        </w:rPr>
        <w:t xml:space="preserve"> </w:t>
      </w:r>
      <w:r w:rsidRPr="000B660C">
        <w:rPr>
          <w:rFonts w:cs="Calibri Light"/>
        </w:rPr>
        <w:t>furnaces for heating.</w:t>
      </w:r>
      <w:r>
        <w:rPr>
          <w:rFonts w:cs="Calibri Light"/>
        </w:rPr>
        <w:t xml:space="preserve"> </w:t>
      </w:r>
      <w:r w:rsidR="00331302">
        <w:rPr>
          <w:rFonts w:cs="Calibri Light"/>
        </w:rPr>
        <w:t>Only e</w:t>
      </w:r>
      <w:r>
        <w:rPr>
          <w:rFonts w:cs="Calibri Light"/>
        </w:rPr>
        <w:t xml:space="preserve">lectric furnaces were considered in this workpaper since fuel substitution measures </w:t>
      </w:r>
      <w:r w:rsidR="00581236">
        <w:rPr>
          <w:rFonts w:cs="Calibri Light"/>
        </w:rPr>
        <w:t xml:space="preserve">were </w:t>
      </w:r>
      <w:r>
        <w:rPr>
          <w:rFonts w:cs="Calibri Light"/>
        </w:rPr>
        <w:t xml:space="preserve">not addressed here.  The material cost of ductless air-conditioners was obtained </w:t>
      </w:r>
      <w:r>
        <w:t xml:space="preserve">through </w:t>
      </w:r>
      <w:r>
        <w:rPr>
          <w:rFonts w:cs="Calibri Light"/>
        </w:rPr>
        <w:t xml:space="preserve">online price research from various retailer websites in the second quarter of 2020 for cooling capacities ranging from 1.0 to 2 tons. The cost of electric furnaces was obtained from RS Means online database </w:t>
      </w:r>
      <w:r>
        <w:t>(2019)</w:t>
      </w:r>
      <w:r>
        <w:rPr>
          <w:rStyle w:val="FootnoteReference"/>
        </w:rPr>
        <w:footnoteReference w:id="27"/>
      </w:r>
      <w:r>
        <w:t xml:space="preserve">. The rated capacity of electric </w:t>
      </w:r>
      <w:r w:rsidR="00331302">
        <w:t xml:space="preserve">furnaces in the units of MBH was converted to equivalent cooling tons by applying the ratio of heating to cooling capacity observed in the </w:t>
      </w:r>
      <w:r w:rsidR="001B3586">
        <w:t>ductless</w:t>
      </w:r>
      <w:r w:rsidR="00331302">
        <w:t xml:space="preserve"> heat pumps products in the market.  From the online research of SEER 16 rated </w:t>
      </w:r>
      <w:r w:rsidR="001B3586">
        <w:t>ductless</w:t>
      </w:r>
      <w:r w:rsidR="00331302">
        <w:t xml:space="preserve"> heat pumps, the ratio was calculated as 1.04 indicating that the rated heating capacities are 4% higher than the rated cooling capacities. </w:t>
      </w:r>
    </w:p>
    <w:p w14:paraId="340CDA31" w14:textId="25DB8E2C" w:rsidR="00536FD2" w:rsidRDefault="00331302" w:rsidP="00315493">
      <w:pPr>
        <w:rPr>
          <w:rFonts w:cs="Calibri Light"/>
        </w:rPr>
      </w:pPr>
      <w:r>
        <w:rPr>
          <w:rFonts w:cs="Calibri Light"/>
        </w:rPr>
        <w:t xml:space="preserve">For ductless heat pumps with SEER rating of 14, the code complaint equipment, there were no </w:t>
      </w:r>
      <w:r w:rsidR="00536FD2">
        <w:rPr>
          <w:rFonts w:cs="Calibri Light"/>
        </w:rPr>
        <w:t xml:space="preserve">representative </w:t>
      </w:r>
      <w:r>
        <w:rPr>
          <w:rFonts w:cs="Calibri Light"/>
        </w:rPr>
        <w:t>cost resources</w:t>
      </w:r>
      <w:r w:rsidR="00536FD2">
        <w:rPr>
          <w:rFonts w:cs="Calibri Light"/>
        </w:rPr>
        <w:t xml:space="preserve">. It has been the observation that because base case equipment tends to be older, it is hard to find the cost from current cost sources. Hence, the cost of SEER14 ductless heat pumps was linearly extrapolated from the measure case cost of SEER 15 and SEER 16 </w:t>
      </w:r>
      <w:r w:rsidR="001B3586">
        <w:rPr>
          <w:rFonts w:cs="Calibri Light"/>
        </w:rPr>
        <w:t>ductless</w:t>
      </w:r>
      <w:r w:rsidR="00536FD2">
        <w:rPr>
          <w:rFonts w:cs="Calibri Light"/>
        </w:rPr>
        <w:t xml:space="preserve"> heat pumps. </w:t>
      </w:r>
    </w:p>
    <w:p w14:paraId="49D7B552" w14:textId="72857C88" w:rsidR="00331302" w:rsidRDefault="00AD697B" w:rsidP="00331302">
      <w:r>
        <w:rPr>
          <w:rFonts w:cs="Calibri Light"/>
        </w:rPr>
        <w:t xml:space="preserve">The unit cost was normalized per </w:t>
      </w:r>
      <w:r w:rsidR="00331302">
        <w:rPr>
          <w:rFonts w:cs="Calibri Light"/>
        </w:rPr>
        <w:t xml:space="preserve">rated </w:t>
      </w:r>
      <w:r>
        <w:rPr>
          <w:rFonts w:cs="Calibri Light"/>
        </w:rPr>
        <w:t>cooling ton.</w:t>
      </w:r>
      <w:r w:rsidR="00331302" w:rsidRPr="00331302">
        <w:t xml:space="preserve"> </w:t>
      </w:r>
      <w:r w:rsidR="00331302">
        <w:t>See the cost calculation workbook for details.</w:t>
      </w:r>
      <w:r w:rsidR="00331302">
        <w:rPr>
          <w:rStyle w:val="FootnoteReference"/>
        </w:rPr>
        <w:footnoteReference w:id="28"/>
      </w:r>
    </w:p>
    <w:p w14:paraId="44E8DBEB" w14:textId="3BBFE540" w:rsidR="007D230B" w:rsidRDefault="007D230B" w:rsidP="00427574">
      <w:pPr>
        <w:pStyle w:val="eTRMHeading3"/>
      </w:pPr>
      <w:bookmarkStart w:id="334" w:name="_Toc486490861"/>
      <w:bookmarkStart w:id="335" w:name="_Toc486580932"/>
      <w:bookmarkStart w:id="336" w:name="_Toc48723536"/>
      <w:r w:rsidRPr="0001609E">
        <w:t>Measure Case Material Cost ($/unit)</w:t>
      </w:r>
      <w:bookmarkEnd w:id="334"/>
      <w:bookmarkEnd w:id="335"/>
      <w:bookmarkEnd w:id="336"/>
    </w:p>
    <w:p w14:paraId="1AA4E498" w14:textId="77777777" w:rsidR="00536FD2" w:rsidRDefault="00536FD2" w:rsidP="00536FD2">
      <w:r>
        <w:t xml:space="preserve">The measure case material cost </w:t>
      </w:r>
      <w:r>
        <w:rPr>
          <w:rFonts w:cs="Calibri Light"/>
        </w:rPr>
        <w:t xml:space="preserve">was obtained </w:t>
      </w:r>
      <w:r>
        <w:t xml:space="preserve">through </w:t>
      </w:r>
      <w:r>
        <w:rPr>
          <w:rFonts w:cs="Calibri Light"/>
        </w:rPr>
        <w:t>online price research from various retailer websites in the second quarter of 2020. The unit cost was normalized per rated cooling ton.</w:t>
      </w:r>
      <w:r w:rsidRPr="00331302">
        <w:t xml:space="preserve"> </w:t>
      </w:r>
      <w:r>
        <w:t>See the cost calculation workbook for details.</w:t>
      </w:r>
      <w:r>
        <w:rPr>
          <w:rStyle w:val="FootnoteReference"/>
        </w:rPr>
        <w:footnoteReference w:id="29"/>
      </w:r>
    </w:p>
    <w:p w14:paraId="02691007" w14:textId="7CB436BA" w:rsidR="007D230B" w:rsidRDefault="002E5874" w:rsidP="00427574">
      <w:pPr>
        <w:pStyle w:val="eTRMHeading3"/>
      </w:pPr>
      <w:bookmarkStart w:id="337" w:name="_Toc486490862"/>
      <w:bookmarkStart w:id="338" w:name="_Toc486580933"/>
      <w:bookmarkStart w:id="339" w:name="_Toc48723537"/>
      <w:r w:rsidRPr="0001609E">
        <w:t xml:space="preserve">Base Case </w:t>
      </w:r>
      <w:r w:rsidR="007D230B" w:rsidRPr="0001609E">
        <w:t>Labor Cost ($/unit)</w:t>
      </w:r>
      <w:bookmarkEnd w:id="337"/>
      <w:bookmarkEnd w:id="338"/>
      <w:bookmarkEnd w:id="339"/>
    </w:p>
    <w:p w14:paraId="2265591A" w14:textId="6B41A75C" w:rsidR="00F721AA" w:rsidRDefault="00536FD2" w:rsidP="00536FD2">
      <w:pPr>
        <w:pStyle w:val="Normal1"/>
        <w:jc w:val="both"/>
        <w:rPr>
          <w:rFonts w:ascii="Calibri Light" w:hAnsi="Calibri Light"/>
        </w:rPr>
      </w:pPr>
      <w:r w:rsidRPr="00AE7B52">
        <w:rPr>
          <w:rFonts w:ascii="Calibri Light" w:hAnsi="Calibri Light"/>
        </w:rPr>
        <w:t>The base case labor cost was obtained from</w:t>
      </w:r>
      <w:r>
        <w:t xml:space="preserve"> </w:t>
      </w:r>
      <w:r>
        <w:rPr>
          <w:rFonts w:ascii="Calibri Light" w:hAnsi="Calibri Light"/>
        </w:rPr>
        <w:t>RS Means online database (2019)</w:t>
      </w:r>
      <w:r>
        <w:rPr>
          <w:rStyle w:val="FootnoteReference"/>
          <w:rFonts w:ascii="Calibri Light" w:hAnsi="Calibri Light"/>
        </w:rPr>
        <w:footnoteReference w:id="30"/>
      </w:r>
      <w:r>
        <w:rPr>
          <w:rFonts w:ascii="Calibri Light" w:hAnsi="Calibri Light"/>
        </w:rPr>
        <w:t xml:space="preserve">. </w:t>
      </w:r>
      <w:proofErr w:type="spellStart"/>
      <w:r>
        <w:rPr>
          <w:rFonts w:ascii="Calibri Light" w:hAnsi="Calibri Light"/>
        </w:rPr>
        <w:t>RSMeans</w:t>
      </w:r>
      <w:proofErr w:type="spellEnd"/>
      <w:r>
        <w:rPr>
          <w:rFonts w:ascii="Calibri Light" w:hAnsi="Calibri Light"/>
        </w:rPr>
        <w:t xml:space="preserve"> hourly labor rates for a residential electrician</w:t>
      </w:r>
      <w:r w:rsidR="00F721AA">
        <w:rPr>
          <w:rFonts w:ascii="Calibri Light" w:hAnsi="Calibri Light"/>
        </w:rPr>
        <w:t xml:space="preserve"> was obtained from RS Means residential labor rates.</w:t>
      </w:r>
      <w:r>
        <w:rPr>
          <w:rStyle w:val="FootnoteReference"/>
          <w:rFonts w:ascii="Calibri Light" w:hAnsi="Calibri Light"/>
        </w:rPr>
        <w:footnoteReference w:id="31"/>
      </w:r>
      <w:r>
        <w:rPr>
          <w:rFonts w:ascii="Calibri Light" w:hAnsi="Calibri Light"/>
        </w:rPr>
        <w:t xml:space="preserve"> </w:t>
      </w:r>
      <w:r w:rsidR="00F721AA">
        <w:rPr>
          <w:rFonts w:ascii="Calibri Light" w:hAnsi="Calibri Light"/>
        </w:rPr>
        <w:t xml:space="preserve">Labor hours for installing various capacities of window/thru-the wall unit and </w:t>
      </w:r>
      <w:r w:rsidR="001B3586">
        <w:rPr>
          <w:rFonts w:ascii="Calibri Light" w:hAnsi="Calibri Light"/>
        </w:rPr>
        <w:t>ductless units</w:t>
      </w:r>
      <w:r w:rsidR="00F721AA">
        <w:rPr>
          <w:rFonts w:ascii="Calibri Light" w:hAnsi="Calibri Light"/>
        </w:rPr>
        <w:t xml:space="preserve"> for various capacities was obtained from RS Means.  Using the average labor hours and labor rate, the average labor cost was calculated. The normalized labor cost per ton of cooling capacity was calculated by using the average capacity of 1.5 tons for these units from RS Means.  </w:t>
      </w:r>
    </w:p>
    <w:p w14:paraId="2584A093" w14:textId="1A4DF7EE" w:rsidR="00F721AA" w:rsidRDefault="00F721AA" w:rsidP="00536FD2">
      <w:pPr>
        <w:pStyle w:val="Normal1"/>
        <w:jc w:val="both"/>
        <w:rPr>
          <w:rFonts w:ascii="Calibri Light" w:hAnsi="Calibri Light"/>
        </w:rPr>
      </w:pPr>
    </w:p>
    <w:p w14:paraId="3C2D33B0" w14:textId="6A21DAEE" w:rsidR="00F721AA" w:rsidRDefault="00F721AA" w:rsidP="00536FD2">
      <w:pPr>
        <w:pStyle w:val="Normal1"/>
        <w:jc w:val="both"/>
        <w:rPr>
          <w:rFonts w:ascii="Calibri Light" w:hAnsi="Calibri Light"/>
        </w:rPr>
      </w:pPr>
      <w:r>
        <w:rPr>
          <w:rFonts w:ascii="Calibri Light" w:hAnsi="Calibri Light"/>
        </w:rPr>
        <w:lastRenderedPageBreak/>
        <w:t xml:space="preserve">For ductless units, in addition to installing the unit itself, labor cost for installing tube/ wiring kit of 50’ and condensing unit pad were considered as identified in RS Means. </w:t>
      </w:r>
    </w:p>
    <w:p w14:paraId="72215314" w14:textId="2FD8DD3A" w:rsidR="004B4F4C" w:rsidRPr="0001609E" w:rsidRDefault="004B4F4C" w:rsidP="00427574">
      <w:pPr>
        <w:pStyle w:val="eTRMHeading3"/>
      </w:pPr>
      <w:bookmarkStart w:id="340" w:name="_Toc48723538"/>
      <w:bookmarkStart w:id="341" w:name="_Toc486490863"/>
      <w:bookmarkStart w:id="342" w:name="_Toc486580934"/>
      <w:r w:rsidRPr="0001609E">
        <w:t>Measure Case Labor Cost ($/unit)</w:t>
      </w:r>
      <w:bookmarkEnd w:id="340"/>
    </w:p>
    <w:p w14:paraId="107F0F94" w14:textId="0AC7EFF1" w:rsidR="00786155" w:rsidRDefault="00CC1E75" w:rsidP="00C8270E">
      <w:r>
        <w:t>The same sources used for the base case material cost were used to define measure case labor cost.</w:t>
      </w:r>
      <w:r w:rsidR="003D15F4">
        <w:t xml:space="preserve"> The labor cost remains the same for all the efficiency tiers of ductless heat pumps. </w:t>
      </w:r>
    </w:p>
    <w:p w14:paraId="050D9183" w14:textId="7ABF5C13" w:rsidR="007D230B" w:rsidRPr="0001609E" w:rsidRDefault="004B06E3" w:rsidP="00427574">
      <w:pPr>
        <w:pStyle w:val="eTRMHeading3"/>
      </w:pPr>
      <w:bookmarkStart w:id="343" w:name="_Toc48723539"/>
      <w:r w:rsidRPr="0001609E">
        <w:t>Net-to-Gross</w:t>
      </w:r>
      <w:bookmarkEnd w:id="341"/>
      <w:bookmarkEnd w:id="342"/>
      <w:r w:rsidR="008D4652" w:rsidRPr="0001609E">
        <w:t xml:space="preserve"> (NTG)</w:t>
      </w:r>
      <w:bookmarkEnd w:id="343"/>
    </w:p>
    <w:p w14:paraId="6B22CD0C" w14:textId="53D473F3" w:rsidR="00F07890" w:rsidRDefault="00F07890" w:rsidP="00F07890">
      <w:r w:rsidRPr="00860FEC">
        <w:t xml:space="preserve">The net-to-gross (NTG) ratio represents the portion of gross impacts that are determined to be directly attributed to a specific program intervention. </w:t>
      </w:r>
      <w:r w:rsidR="00D91F53">
        <w:t xml:space="preserve">The NTG value for upstream and downstream delivery varies and are based on </w:t>
      </w:r>
      <w:r w:rsidR="002129BA">
        <w:t xml:space="preserve">CPUC, 2018. </w:t>
      </w:r>
      <w:r w:rsidR="00D91F53">
        <w:t xml:space="preserve">Resolution E-4952 </w:t>
      </w:r>
    </w:p>
    <w:p w14:paraId="31214809" w14:textId="77777777" w:rsidR="00F07890" w:rsidRPr="0059426D" w:rsidRDefault="00F07890" w:rsidP="00184860">
      <w:pPr>
        <w:pStyle w:val="Caption"/>
      </w:pPr>
      <w:r>
        <w:t>Net-to-Gross Ratios</w:t>
      </w:r>
    </w:p>
    <w:tbl>
      <w:tblPr>
        <w:tblW w:w="962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155"/>
        <w:gridCol w:w="1530"/>
        <w:gridCol w:w="5940"/>
      </w:tblGrid>
      <w:tr w:rsidR="00F07890" w:rsidRPr="0059426D" w14:paraId="7436CC6F" w14:textId="77777777" w:rsidTr="00E23CB5">
        <w:trPr>
          <w:cantSplit/>
          <w:trHeight w:val="20"/>
        </w:trPr>
        <w:tc>
          <w:tcPr>
            <w:tcW w:w="2155" w:type="dxa"/>
            <w:shd w:val="clear" w:color="000000" w:fill="F2F2F2" w:themeFill="background1" w:themeFillShade="F2"/>
            <w:vAlign w:val="bottom"/>
          </w:tcPr>
          <w:p w14:paraId="64D552B7" w14:textId="77777777" w:rsidR="00F07890" w:rsidRPr="0059426D" w:rsidRDefault="00F07890" w:rsidP="00E23CB5">
            <w:pPr>
              <w:keepNext/>
              <w:keepLines/>
              <w:spacing w:before="0" w:after="0" w:line="200" w:lineRule="atLeast"/>
              <w:jc w:val="center"/>
              <w:rPr>
                <w:rFonts w:cs="Arial"/>
                <w:b/>
                <w:color w:val="000000"/>
                <w:sz w:val="20"/>
                <w:szCs w:val="20"/>
              </w:rPr>
            </w:pPr>
            <w:r>
              <w:rPr>
                <w:rFonts w:cs="Arial"/>
                <w:b/>
                <w:color w:val="000000"/>
                <w:sz w:val="20"/>
                <w:szCs w:val="20"/>
              </w:rPr>
              <w:t>Parameter</w:t>
            </w:r>
          </w:p>
        </w:tc>
        <w:tc>
          <w:tcPr>
            <w:tcW w:w="1530" w:type="dxa"/>
            <w:shd w:val="clear" w:color="000000" w:fill="F2F2F2" w:themeFill="background1" w:themeFillShade="F2"/>
            <w:vAlign w:val="bottom"/>
          </w:tcPr>
          <w:p w14:paraId="66D32153" w14:textId="77777777" w:rsidR="00F07890" w:rsidRPr="0059426D" w:rsidRDefault="00F07890" w:rsidP="00E23CB5">
            <w:pPr>
              <w:keepNext/>
              <w:keepLines/>
              <w:spacing w:before="0" w:after="0" w:line="200" w:lineRule="atLeast"/>
              <w:jc w:val="center"/>
              <w:rPr>
                <w:rFonts w:cs="Arial"/>
                <w:b/>
                <w:color w:val="000000"/>
                <w:sz w:val="20"/>
                <w:szCs w:val="20"/>
              </w:rPr>
            </w:pPr>
            <w:r>
              <w:rPr>
                <w:rFonts w:cs="Arial"/>
                <w:b/>
                <w:color w:val="000000"/>
                <w:sz w:val="20"/>
                <w:szCs w:val="20"/>
              </w:rPr>
              <w:t>Value</w:t>
            </w:r>
          </w:p>
        </w:tc>
        <w:tc>
          <w:tcPr>
            <w:tcW w:w="5940" w:type="dxa"/>
            <w:shd w:val="clear" w:color="000000" w:fill="F2F2F2" w:themeFill="background1" w:themeFillShade="F2"/>
          </w:tcPr>
          <w:p w14:paraId="4CB26E1A" w14:textId="77777777" w:rsidR="00F07890" w:rsidRDefault="00F07890" w:rsidP="00E23CB5">
            <w:pPr>
              <w:keepNext/>
              <w:keepLines/>
              <w:spacing w:before="0" w:after="0" w:line="200" w:lineRule="atLeast"/>
              <w:jc w:val="center"/>
              <w:rPr>
                <w:rFonts w:cs="Arial"/>
                <w:b/>
                <w:color w:val="000000"/>
                <w:sz w:val="20"/>
                <w:szCs w:val="20"/>
              </w:rPr>
            </w:pPr>
            <w:r>
              <w:rPr>
                <w:rFonts w:cs="Arial"/>
                <w:b/>
                <w:color w:val="000000"/>
                <w:sz w:val="20"/>
                <w:szCs w:val="20"/>
              </w:rPr>
              <w:t>Source</w:t>
            </w:r>
          </w:p>
        </w:tc>
      </w:tr>
      <w:tr w:rsidR="00F07890" w:rsidRPr="0059426D" w14:paraId="17FBED14" w14:textId="77777777" w:rsidTr="00E23CB5">
        <w:trPr>
          <w:cantSplit/>
          <w:trHeight w:val="20"/>
        </w:trPr>
        <w:tc>
          <w:tcPr>
            <w:tcW w:w="2155" w:type="dxa"/>
            <w:vAlign w:val="center"/>
          </w:tcPr>
          <w:p w14:paraId="754DBB3A" w14:textId="43492601" w:rsidR="00F07890" w:rsidRPr="00177EB6" w:rsidRDefault="00F07890" w:rsidP="00E23CB5">
            <w:pPr>
              <w:keepNext/>
              <w:keepLines/>
              <w:spacing w:before="0" w:after="0" w:line="200" w:lineRule="atLeast"/>
              <w:rPr>
                <w:rFonts w:cstheme="minorHAnsi"/>
                <w:sz w:val="20"/>
                <w:szCs w:val="20"/>
              </w:rPr>
            </w:pPr>
            <w:r w:rsidRPr="00177EB6">
              <w:rPr>
                <w:rFonts w:cs="Arial"/>
                <w:color w:val="000000"/>
                <w:sz w:val="20"/>
                <w:szCs w:val="20"/>
              </w:rPr>
              <w:t xml:space="preserve">NTG </w:t>
            </w:r>
            <w:r>
              <w:rPr>
                <w:rFonts w:cs="Arial"/>
                <w:color w:val="000000"/>
                <w:sz w:val="20"/>
                <w:szCs w:val="20"/>
              </w:rPr>
              <w:t xml:space="preserve">- </w:t>
            </w:r>
            <w:r>
              <w:rPr>
                <w:szCs w:val="20"/>
              </w:rPr>
              <w:t>residential</w:t>
            </w:r>
            <w:r w:rsidR="00F52F92">
              <w:rPr>
                <w:szCs w:val="20"/>
              </w:rPr>
              <w:t>, upstream delivery</w:t>
            </w:r>
          </w:p>
        </w:tc>
        <w:tc>
          <w:tcPr>
            <w:tcW w:w="1530" w:type="dxa"/>
            <w:shd w:val="clear" w:color="auto" w:fill="auto"/>
            <w:noWrap/>
            <w:vAlign w:val="center"/>
          </w:tcPr>
          <w:p w14:paraId="4214987B" w14:textId="472F5F28" w:rsidR="00F07890" w:rsidRPr="0059426D" w:rsidRDefault="00F52F92" w:rsidP="00E23CB5">
            <w:pPr>
              <w:keepNext/>
              <w:keepLines/>
              <w:spacing w:before="0" w:after="0" w:line="200" w:lineRule="atLeast"/>
              <w:jc w:val="center"/>
              <w:rPr>
                <w:color w:val="000000"/>
                <w:sz w:val="20"/>
                <w:szCs w:val="20"/>
              </w:rPr>
            </w:pPr>
            <w:r>
              <w:rPr>
                <w:color w:val="000000"/>
                <w:sz w:val="20"/>
                <w:szCs w:val="20"/>
              </w:rPr>
              <w:t>0.65</w:t>
            </w:r>
          </w:p>
        </w:tc>
        <w:tc>
          <w:tcPr>
            <w:tcW w:w="5940" w:type="dxa"/>
            <w:vAlign w:val="center"/>
          </w:tcPr>
          <w:p w14:paraId="5F526562" w14:textId="1CF8C3AE" w:rsidR="00F07890" w:rsidRDefault="0014614C" w:rsidP="00E23CB5">
            <w:pPr>
              <w:spacing w:before="0" w:after="0"/>
              <w:rPr>
                <w:sz w:val="18"/>
              </w:rPr>
            </w:pPr>
            <w:r>
              <w:rPr>
                <w:sz w:val="18"/>
              </w:rPr>
              <w:t xml:space="preserve">Adopted by: CPUC, 2018. </w:t>
            </w:r>
            <w:r w:rsidRPr="0014614C">
              <w:rPr>
                <w:i/>
                <w:iCs/>
                <w:sz w:val="18"/>
              </w:rPr>
              <w:t>Resolution E-4952</w:t>
            </w:r>
            <w:r>
              <w:rPr>
                <w:i/>
                <w:iCs/>
                <w:sz w:val="18"/>
              </w:rPr>
              <w:t>:</w:t>
            </w:r>
            <w:r w:rsidRPr="0014614C">
              <w:rPr>
                <w:i/>
                <w:iCs/>
                <w:sz w:val="18"/>
              </w:rPr>
              <w:t xml:space="preserve"> DEER2020 and Revised DEER2019</w:t>
            </w:r>
            <w:r>
              <w:rPr>
                <w:sz w:val="18"/>
              </w:rPr>
              <w:t>. Page A-36, Table 7.</w:t>
            </w:r>
          </w:p>
          <w:p w14:paraId="1C3215C5" w14:textId="77777777" w:rsidR="0014614C" w:rsidRDefault="0014614C" w:rsidP="00E23CB5">
            <w:pPr>
              <w:spacing w:before="0" w:after="0"/>
              <w:rPr>
                <w:sz w:val="18"/>
              </w:rPr>
            </w:pPr>
          </w:p>
          <w:p w14:paraId="2B2A7CA1" w14:textId="2244D60B" w:rsidR="0014614C" w:rsidRPr="0014614C" w:rsidRDefault="0014614C" w:rsidP="00E23CB5">
            <w:pPr>
              <w:spacing w:before="0" w:after="0"/>
              <w:rPr>
                <w:sz w:val="18"/>
              </w:rPr>
            </w:pPr>
            <w:r>
              <w:rPr>
                <w:sz w:val="18"/>
              </w:rPr>
              <w:t xml:space="preserve">Based on: Impact Evaluation of 2015 Upstream HVAC Programs (HVAC1), prepared for California Public Utilities </w:t>
            </w:r>
            <w:r w:rsidR="00D77893">
              <w:rPr>
                <w:sz w:val="18"/>
              </w:rPr>
              <w:t>Commission</w:t>
            </w:r>
            <w:r>
              <w:rPr>
                <w:sz w:val="18"/>
              </w:rPr>
              <w:t xml:space="preserve"> by DNVGL, CALMAC ID CPU0116.03, April 4, 2017.</w:t>
            </w:r>
          </w:p>
        </w:tc>
      </w:tr>
      <w:tr w:rsidR="00F52F92" w:rsidRPr="0059426D" w14:paraId="53E0D3D0" w14:textId="77777777" w:rsidTr="00E23CB5">
        <w:trPr>
          <w:cantSplit/>
          <w:trHeight w:val="20"/>
        </w:trPr>
        <w:tc>
          <w:tcPr>
            <w:tcW w:w="2155" w:type="dxa"/>
            <w:vAlign w:val="center"/>
          </w:tcPr>
          <w:p w14:paraId="319C5856" w14:textId="493679D9" w:rsidR="00F52F92" w:rsidRPr="00177EB6" w:rsidRDefault="00F52F92" w:rsidP="00E23CB5">
            <w:pPr>
              <w:keepNext/>
              <w:keepLines/>
              <w:spacing w:before="0" w:after="0" w:line="200" w:lineRule="atLeast"/>
              <w:rPr>
                <w:rFonts w:cs="Arial"/>
                <w:color w:val="000000"/>
                <w:sz w:val="20"/>
                <w:szCs w:val="20"/>
              </w:rPr>
            </w:pPr>
            <w:r>
              <w:rPr>
                <w:rFonts w:cs="Arial"/>
                <w:color w:val="000000"/>
                <w:sz w:val="20"/>
                <w:szCs w:val="20"/>
              </w:rPr>
              <w:t>NTG - residential, downstream delivery</w:t>
            </w:r>
          </w:p>
        </w:tc>
        <w:tc>
          <w:tcPr>
            <w:tcW w:w="1530" w:type="dxa"/>
            <w:shd w:val="clear" w:color="auto" w:fill="auto"/>
            <w:noWrap/>
            <w:vAlign w:val="center"/>
          </w:tcPr>
          <w:p w14:paraId="55F5B0A9" w14:textId="5CEC2F8B" w:rsidR="00F52F92" w:rsidRPr="0059426D" w:rsidRDefault="00F52F92" w:rsidP="00E23CB5">
            <w:pPr>
              <w:keepNext/>
              <w:keepLines/>
              <w:spacing w:before="0" w:after="0" w:line="200" w:lineRule="atLeast"/>
              <w:jc w:val="center"/>
              <w:rPr>
                <w:color w:val="000000"/>
                <w:sz w:val="20"/>
                <w:szCs w:val="20"/>
              </w:rPr>
            </w:pPr>
            <w:r>
              <w:rPr>
                <w:color w:val="000000"/>
                <w:sz w:val="20"/>
                <w:szCs w:val="20"/>
              </w:rPr>
              <w:t>0.6</w:t>
            </w:r>
            <w:r w:rsidR="00504E8A">
              <w:rPr>
                <w:color w:val="000000"/>
                <w:sz w:val="20"/>
                <w:szCs w:val="20"/>
              </w:rPr>
              <w:t>0</w:t>
            </w:r>
          </w:p>
        </w:tc>
        <w:tc>
          <w:tcPr>
            <w:tcW w:w="5940" w:type="dxa"/>
            <w:vAlign w:val="center"/>
          </w:tcPr>
          <w:p w14:paraId="5B3767AC" w14:textId="212898E6" w:rsidR="00416ACD" w:rsidRDefault="00416ACD" w:rsidP="00E23CB5">
            <w:pPr>
              <w:spacing w:before="0" w:after="0"/>
              <w:rPr>
                <w:sz w:val="18"/>
              </w:rPr>
            </w:pPr>
            <w:r>
              <w:rPr>
                <w:sz w:val="18"/>
              </w:rPr>
              <w:t xml:space="preserve">Adopted by: CPUC, 2018. </w:t>
            </w:r>
            <w:r w:rsidRPr="0014614C">
              <w:rPr>
                <w:i/>
                <w:iCs/>
                <w:sz w:val="18"/>
              </w:rPr>
              <w:t>Resolution E-4952</w:t>
            </w:r>
            <w:r>
              <w:rPr>
                <w:i/>
                <w:iCs/>
                <w:sz w:val="18"/>
              </w:rPr>
              <w:t>:</w:t>
            </w:r>
            <w:r w:rsidRPr="0014614C">
              <w:rPr>
                <w:i/>
                <w:iCs/>
                <w:sz w:val="18"/>
              </w:rPr>
              <w:t xml:space="preserve"> DEER2020 and Revised DEER2019</w:t>
            </w:r>
            <w:r>
              <w:rPr>
                <w:sz w:val="18"/>
              </w:rPr>
              <w:t>. Page A-50, attachment "SupportTable-NTG2020.xlsx.".</w:t>
            </w:r>
          </w:p>
          <w:p w14:paraId="4D871FEE" w14:textId="5F6164E1" w:rsidR="00416ACD" w:rsidRPr="00575E9A" w:rsidRDefault="00416ACD" w:rsidP="00E23CB5">
            <w:pPr>
              <w:spacing w:before="0" w:after="0"/>
              <w:rPr>
                <w:sz w:val="18"/>
              </w:rPr>
            </w:pPr>
          </w:p>
        </w:tc>
      </w:tr>
    </w:tbl>
    <w:p w14:paraId="6ECC6493" w14:textId="77777777" w:rsidR="007D230B" w:rsidRPr="0001609E" w:rsidRDefault="007D230B" w:rsidP="004142EF"/>
    <w:p w14:paraId="323B5B02" w14:textId="4C4B13DC" w:rsidR="007D230B" w:rsidRPr="0001609E" w:rsidRDefault="00D02C36" w:rsidP="00427574">
      <w:pPr>
        <w:pStyle w:val="eTRMHeading3"/>
      </w:pPr>
      <w:bookmarkStart w:id="344" w:name="_Toc486490864"/>
      <w:bookmarkStart w:id="345" w:name="_Toc486580935"/>
      <w:bookmarkStart w:id="346" w:name="_Toc48723540"/>
      <w:r w:rsidRPr="0001609E">
        <w:t>Gross Savings Installation Adjustment (</w:t>
      </w:r>
      <w:r w:rsidR="007D230B" w:rsidRPr="0001609E">
        <w:t>GSIA</w:t>
      </w:r>
      <w:bookmarkEnd w:id="344"/>
      <w:bookmarkEnd w:id="345"/>
      <w:r w:rsidRPr="0001609E">
        <w:t>)</w:t>
      </w:r>
      <w:bookmarkEnd w:id="346"/>
    </w:p>
    <w:p w14:paraId="2A1F1C17" w14:textId="6BC8019C" w:rsidR="007D230B" w:rsidRPr="0001609E" w:rsidRDefault="00AA3E2A" w:rsidP="004142EF">
      <w:r w:rsidRPr="0001609E">
        <w:t xml:space="preserve">The gross savings installation adjustment (GSIA) rate represents the ratio of the number of verified installations of the measure to the number of claimed installations reported by the utility. This factor varies by end use, sector, technology, application, and delivery method. </w:t>
      </w:r>
      <w:r w:rsidR="00FA124C">
        <w:t>This GSIA rate is the current “default” rate specified for measures for which an alternative GSIA has not been estimated and approved.</w:t>
      </w:r>
    </w:p>
    <w:p w14:paraId="022915CE" w14:textId="4D8D7AD0" w:rsidR="00DE1A0F" w:rsidRPr="0001609E" w:rsidRDefault="002F78E9" w:rsidP="00184860">
      <w:pPr>
        <w:pStyle w:val="Caption"/>
      </w:pPr>
      <w:r w:rsidRPr="0001609E">
        <w:t>Gross Savings Installation Adjustment Rates</w:t>
      </w:r>
    </w:p>
    <w:tbl>
      <w:tblPr>
        <w:tblW w:w="94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335"/>
        <w:gridCol w:w="1441"/>
        <w:gridCol w:w="5669"/>
      </w:tblGrid>
      <w:tr w:rsidR="00AA3E2A" w:rsidRPr="0001609E" w14:paraId="60BDA2BB" w14:textId="744FC0FC" w:rsidTr="00A107E7">
        <w:trPr>
          <w:cantSplit/>
          <w:trHeight w:val="20"/>
        </w:trPr>
        <w:tc>
          <w:tcPr>
            <w:tcW w:w="1236" w:type="pct"/>
            <w:shd w:val="clear" w:color="000000" w:fill="F2F2F2" w:themeFill="background1" w:themeFillShade="F2"/>
            <w:vAlign w:val="bottom"/>
          </w:tcPr>
          <w:p w14:paraId="7D363CC0" w14:textId="26519964" w:rsidR="00AA3E2A" w:rsidRPr="0001609E" w:rsidRDefault="00177EB6" w:rsidP="00BA3D7D">
            <w:pPr>
              <w:spacing w:before="0" w:after="0" w:line="200" w:lineRule="atLeast"/>
              <w:jc w:val="center"/>
              <w:rPr>
                <w:rFonts w:cs="Arial"/>
                <w:b/>
                <w:color w:val="000000"/>
                <w:sz w:val="20"/>
                <w:szCs w:val="20"/>
              </w:rPr>
            </w:pPr>
            <w:r w:rsidRPr="0001609E">
              <w:rPr>
                <w:rFonts w:cs="Arial"/>
                <w:b/>
                <w:color w:val="000000"/>
                <w:sz w:val="20"/>
                <w:szCs w:val="20"/>
              </w:rPr>
              <w:t>Parameter</w:t>
            </w:r>
          </w:p>
        </w:tc>
        <w:tc>
          <w:tcPr>
            <w:tcW w:w="763" w:type="pct"/>
            <w:shd w:val="clear" w:color="000000" w:fill="F2F2F2" w:themeFill="background1" w:themeFillShade="F2"/>
            <w:vAlign w:val="center"/>
          </w:tcPr>
          <w:p w14:paraId="2A1AC9D4" w14:textId="3263DC2B" w:rsidR="00AA3E2A" w:rsidRPr="0001609E" w:rsidRDefault="00AA3E2A" w:rsidP="006D6644">
            <w:pPr>
              <w:spacing w:before="0" w:after="0" w:line="200" w:lineRule="atLeast"/>
              <w:jc w:val="center"/>
              <w:rPr>
                <w:rFonts w:cs="Arial"/>
                <w:b/>
                <w:color w:val="000000"/>
                <w:sz w:val="20"/>
                <w:szCs w:val="20"/>
              </w:rPr>
            </w:pPr>
            <w:r w:rsidRPr="0001609E">
              <w:rPr>
                <w:rFonts w:cs="Arial"/>
                <w:b/>
                <w:sz w:val="20"/>
                <w:szCs w:val="20"/>
              </w:rPr>
              <w:t xml:space="preserve">GSIA </w:t>
            </w:r>
          </w:p>
        </w:tc>
        <w:tc>
          <w:tcPr>
            <w:tcW w:w="3001" w:type="pct"/>
            <w:shd w:val="clear" w:color="000000" w:fill="F2F2F2" w:themeFill="background1" w:themeFillShade="F2"/>
          </w:tcPr>
          <w:p w14:paraId="32AB7FEE" w14:textId="77936D4E" w:rsidR="00AA3E2A" w:rsidRPr="0001609E" w:rsidRDefault="00AA3E2A" w:rsidP="006D6644">
            <w:pPr>
              <w:spacing w:before="0" w:after="0" w:line="200" w:lineRule="atLeast"/>
              <w:jc w:val="center"/>
              <w:rPr>
                <w:rFonts w:cs="Arial"/>
                <w:b/>
                <w:sz w:val="20"/>
                <w:szCs w:val="20"/>
              </w:rPr>
            </w:pPr>
            <w:r w:rsidRPr="0001609E">
              <w:rPr>
                <w:rFonts w:cs="Arial"/>
                <w:b/>
                <w:sz w:val="20"/>
                <w:szCs w:val="20"/>
              </w:rPr>
              <w:t>Source</w:t>
            </w:r>
          </w:p>
        </w:tc>
      </w:tr>
      <w:tr w:rsidR="00D6352D" w:rsidRPr="0001609E" w14:paraId="2209CD52" w14:textId="78579504" w:rsidTr="006F118F">
        <w:trPr>
          <w:cantSplit/>
          <w:trHeight w:val="20"/>
        </w:trPr>
        <w:tc>
          <w:tcPr>
            <w:tcW w:w="1236" w:type="pct"/>
            <w:vAlign w:val="center"/>
          </w:tcPr>
          <w:p w14:paraId="6618BC2B" w14:textId="76C9739F" w:rsidR="00D6352D" w:rsidRPr="0001609E" w:rsidRDefault="00D6352D" w:rsidP="005820CC">
            <w:pPr>
              <w:spacing w:before="0" w:after="0" w:line="200" w:lineRule="atLeast"/>
              <w:rPr>
                <w:rFonts w:cstheme="minorHAnsi"/>
                <w:sz w:val="20"/>
                <w:szCs w:val="20"/>
              </w:rPr>
            </w:pPr>
            <w:r w:rsidRPr="0001609E">
              <w:rPr>
                <w:rFonts w:cstheme="minorHAnsi"/>
                <w:sz w:val="20"/>
                <w:szCs w:val="20"/>
              </w:rPr>
              <w:t xml:space="preserve">GSIA </w:t>
            </w:r>
          </w:p>
        </w:tc>
        <w:tc>
          <w:tcPr>
            <w:tcW w:w="763" w:type="pct"/>
            <w:vAlign w:val="center"/>
          </w:tcPr>
          <w:p w14:paraId="6D1D8F27" w14:textId="13477C3E" w:rsidR="00D6352D" w:rsidRPr="00A107E7" w:rsidRDefault="00D6352D" w:rsidP="00D6352D">
            <w:pPr>
              <w:spacing w:before="0" w:after="0" w:line="200" w:lineRule="atLeast"/>
              <w:jc w:val="center"/>
              <w:rPr>
                <w:sz w:val="20"/>
                <w:szCs w:val="20"/>
              </w:rPr>
            </w:pPr>
            <w:r w:rsidRPr="00A107E7">
              <w:rPr>
                <w:sz w:val="20"/>
                <w:szCs w:val="20"/>
              </w:rPr>
              <w:t>1.0</w:t>
            </w:r>
          </w:p>
        </w:tc>
        <w:tc>
          <w:tcPr>
            <w:tcW w:w="3001" w:type="pct"/>
            <w:vAlign w:val="center"/>
          </w:tcPr>
          <w:p w14:paraId="52FCA633" w14:textId="230E318D" w:rsidR="00D6352D" w:rsidRPr="00C7412C" w:rsidRDefault="00D6352D" w:rsidP="00D6352D">
            <w:pPr>
              <w:spacing w:before="0" w:after="0" w:line="200" w:lineRule="atLeast"/>
              <w:rPr>
                <w:sz w:val="20"/>
                <w:szCs w:val="20"/>
              </w:rPr>
            </w:pPr>
            <w:r w:rsidRPr="00C7412C">
              <w:rPr>
                <w:rFonts w:eastAsia="Times New Roman" w:cs="Times New Roman"/>
                <w:sz w:val="18"/>
                <w:szCs w:val="18"/>
              </w:rPr>
              <w:t xml:space="preserve">California Public Utilities Commission (CPUC), Energy Division. 2013. </w:t>
            </w:r>
            <w:r w:rsidRPr="00C7412C">
              <w:rPr>
                <w:rFonts w:eastAsia="Times New Roman" w:cs="Times New Roman"/>
                <w:i/>
                <w:sz w:val="18"/>
                <w:szCs w:val="18"/>
              </w:rPr>
              <w:t>Energy Efficiency Policy Manual Version 5</w:t>
            </w:r>
            <w:r w:rsidRPr="00C7412C">
              <w:rPr>
                <w:rFonts w:eastAsia="Times New Roman" w:cs="Times New Roman"/>
                <w:sz w:val="18"/>
                <w:szCs w:val="18"/>
              </w:rPr>
              <w:t>. Page 31.</w:t>
            </w:r>
          </w:p>
        </w:tc>
      </w:tr>
    </w:tbl>
    <w:p w14:paraId="08395124" w14:textId="77777777" w:rsidR="00DE1A0F" w:rsidRPr="0001609E" w:rsidRDefault="00DE1A0F" w:rsidP="00DE1A0F">
      <w:pPr>
        <w:rPr>
          <w:rFonts w:cs="Arial"/>
          <w:sz w:val="20"/>
          <w:szCs w:val="20"/>
        </w:rPr>
      </w:pPr>
    </w:p>
    <w:p w14:paraId="7D8551BB" w14:textId="760F7D39" w:rsidR="009C31A4" w:rsidRPr="0001609E" w:rsidRDefault="009C31A4" w:rsidP="00427574">
      <w:pPr>
        <w:pStyle w:val="eTRMHeading3"/>
      </w:pPr>
      <w:bookmarkStart w:id="347" w:name="_Toc48723541"/>
      <w:r w:rsidRPr="0001609E">
        <w:t>DEER Differences Analysis</w:t>
      </w:r>
      <w:bookmarkEnd w:id="347"/>
    </w:p>
    <w:p w14:paraId="575E579E" w14:textId="39C7256E" w:rsidR="002C67DF" w:rsidRDefault="003F21D2" w:rsidP="004142EF">
      <w:r w:rsidRPr="0001609E">
        <w:t xml:space="preserve">This section provides a summary of </w:t>
      </w:r>
      <w:r w:rsidR="00842D80">
        <w:rPr>
          <w:rFonts w:cstheme="minorHAnsi"/>
          <w:szCs w:val="22"/>
        </w:rPr>
        <w:t xml:space="preserve">Database for Energy Efficient Resources (DEER) </w:t>
      </w:r>
      <w:r w:rsidRPr="0001609E">
        <w:t>-based inputs and methods, and the rationale for inputs and methods that are not DEER-based.</w:t>
      </w:r>
    </w:p>
    <w:p w14:paraId="756C62FB" w14:textId="615AAC71" w:rsidR="00EA057C" w:rsidRPr="0001609E" w:rsidRDefault="00EA057C" w:rsidP="00184860">
      <w:pPr>
        <w:pStyle w:val="Caption"/>
      </w:pPr>
      <w:r w:rsidRPr="0001609E">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115"/>
      </w:tblGrid>
      <w:tr w:rsidR="00EA057C" w:rsidRPr="0001609E" w14:paraId="59D017C8" w14:textId="77777777" w:rsidTr="00C7412C">
        <w:trPr>
          <w:trHeight w:val="20"/>
          <w:tblHeader/>
        </w:trPr>
        <w:tc>
          <w:tcPr>
            <w:tcW w:w="1730" w:type="pct"/>
            <w:shd w:val="clear" w:color="auto" w:fill="F2F2F2" w:themeFill="background1" w:themeFillShade="F2"/>
          </w:tcPr>
          <w:p w14:paraId="5A1E2CE5" w14:textId="77777777" w:rsidR="00EA057C" w:rsidRPr="0001609E" w:rsidRDefault="00EA057C" w:rsidP="00C7412C">
            <w:pPr>
              <w:keepNext/>
              <w:keepLines/>
              <w:tabs>
                <w:tab w:val="right" w:pos="2957"/>
              </w:tabs>
              <w:spacing w:before="20" w:after="20"/>
              <w:rPr>
                <w:rFonts w:cs="Arial"/>
                <w:b/>
                <w:sz w:val="20"/>
                <w:szCs w:val="20"/>
              </w:rPr>
            </w:pPr>
            <w:r w:rsidRPr="0001609E">
              <w:rPr>
                <w:rFonts w:cs="Arial"/>
                <w:b/>
                <w:sz w:val="20"/>
                <w:szCs w:val="20"/>
              </w:rPr>
              <w:t>DEER Item</w:t>
            </w:r>
          </w:p>
        </w:tc>
        <w:tc>
          <w:tcPr>
            <w:tcW w:w="3270" w:type="pct"/>
            <w:shd w:val="clear" w:color="auto" w:fill="F2F2F2" w:themeFill="background1" w:themeFillShade="F2"/>
          </w:tcPr>
          <w:p w14:paraId="52AD34D1" w14:textId="0CFF441B" w:rsidR="00EA057C" w:rsidRPr="0001609E" w:rsidRDefault="00EA057C" w:rsidP="00C7412C">
            <w:pPr>
              <w:keepNext/>
              <w:keepLines/>
              <w:spacing w:before="20" w:after="20"/>
              <w:rPr>
                <w:rFonts w:cs="Arial"/>
                <w:b/>
                <w:sz w:val="20"/>
                <w:szCs w:val="20"/>
              </w:rPr>
            </w:pPr>
            <w:r w:rsidRPr="0001609E">
              <w:rPr>
                <w:rFonts w:cs="Arial"/>
                <w:b/>
                <w:sz w:val="20"/>
                <w:szCs w:val="20"/>
              </w:rPr>
              <w:t>Comment / Used for Workpaper</w:t>
            </w:r>
          </w:p>
        </w:tc>
      </w:tr>
      <w:tr w:rsidR="003077CB" w:rsidRPr="0001609E" w14:paraId="33003020" w14:textId="77777777" w:rsidTr="00EA057C">
        <w:trPr>
          <w:trHeight w:val="20"/>
        </w:trPr>
        <w:tc>
          <w:tcPr>
            <w:tcW w:w="1730" w:type="pct"/>
          </w:tcPr>
          <w:p w14:paraId="1F2D360A" w14:textId="77777777" w:rsidR="003077CB" w:rsidRPr="0001609E" w:rsidRDefault="003077CB" w:rsidP="00C7412C">
            <w:pPr>
              <w:spacing w:before="20" w:after="20"/>
              <w:rPr>
                <w:rFonts w:cs="Arial"/>
                <w:sz w:val="20"/>
                <w:szCs w:val="20"/>
              </w:rPr>
            </w:pPr>
            <w:r w:rsidRPr="0001609E">
              <w:rPr>
                <w:rFonts w:cs="Arial"/>
                <w:sz w:val="20"/>
                <w:szCs w:val="20"/>
              </w:rPr>
              <w:t>Modified DEER methodology</w:t>
            </w:r>
          </w:p>
        </w:tc>
        <w:tc>
          <w:tcPr>
            <w:tcW w:w="3270" w:type="pct"/>
          </w:tcPr>
          <w:p w14:paraId="247EE411" w14:textId="366807BF" w:rsidR="003077CB" w:rsidRPr="005331FC" w:rsidRDefault="00834891" w:rsidP="00C7412C">
            <w:pPr>
              <w:spacing w:before="20" w:after="20"/>
              <w:rPr>
                <w:rFonts w:cs="Arial"/>
                <w:b/>
                <w:sz w:val="20"/>
                <w:szCs w:val="20"/>
              </w:rPr>
            </w:pPr>
            <w:r>
              <w:rPr>
                <w:rFonts w:cs="Arial"/>
                <w:sz w:val="20"/>
                <w:szCs w:val="20"/>
              </w:rPr>
              <w:t>Yes</w:t>
            </w:r>
          </w:p>
        </w:tc>
      </w:tr>
      <w:tr w:rsidR="003077CB" w:rsidRPr="0001609E" w14:paraId="507422EA" w14:textId="77777777" w:rsidTr="00EA057C">
        <w:trPr>
          <w:trHeight w:val="20"/>
        </w:trPr>
        <w:tc>
          <w:tcPr>
            <w:tcW w:w="1730" w:type="pct"/>
          </w:tcPr>
          <w:p w14:paraId="29430E33" w14:textId="77777777" w:rsidR="003077CB" w:rsidRPr="0001609E" w:rsidRDefault="003077CB" w:rsidP="00C7412C">
            <w:pPr>
              <w:spacing w:before="20" w:after="20"/>
              <w:rPr>
                <w:rFonts w:cs="Arial"/>
                <w:sz w:val="20"/>
                <w:szCs w:val="20"/>
              </w:rPr>
            </w:pPr>
            <w:r w:rsidRPr="0001609E">
              <w:rPr>
                <w:rFonts w:cs="Arial"/>
                <w:sz w:val="20"/>
                <w:szCs w:val="20"/>
              </w:rPr>
              <w:t>Scaled DEER measure</w:t>
            </w:r>
          </w:p>
        </w:tc>
        <w:tc>
          <w:tcPr>
            <w:tcW w:w="3270" w:type="pct"/>
          </w:tcPr>
          <w:p w14:paraId="0C847473" w14:textId="432404A2" w:rsidR="003077CB" w:rsidRPr="005331FC" w:rsidRDefault="003077CB" w:rsidP="00C7412C">
            <w:pPr>
              <w:spacing w:before="20" w:after="20"/>
              <w:rPr>
                <w:rFonts w:cs="Arial"/>
                <w:sz w:val="20"/>
                <w:szCs w:val="20"/>
              </w:rPr>
            </w:pPr>
            <w:r w:rsidRPr="005331FC">
              <w:rPr>
                <w:rFonts w:cs="Arial"/>
                <w:sz w:val="20"/>
                <w:szCs w:val="20"/>
              </w:rPr>
              <w:t>No</w:t>
            </w:r>
          </w:p>
        </w:tc>
      </w:tr>
      <w:tr w:rsidR="003077CB" w:rsidRPr="0001609E" w14:paraId="335CDE40" w14:textId="77777777" w:rsidTr="00EA057C">
        <w:trPr>
          <w:trHeight w:val="20"/>
        </w:trPr>
        <w:tc>
          <w:tcPr>
            <w:tcW w:w="1730" w:type="pct"/>
          </w:tcPr>
          <w:p w14:paraId="126C3B42" w14:textId="77777777" w:rsidR="003077CB" w:rsidRPr="0001609E" w:rsidRDefault="003077CB" w:rsidP="00C7412C">
            <w:pPr>
              <w:spacing w:before="20" w:after="20"/>
              <w:rPr>
                <w:rFonts w:cs="Arial"/>
                <w:sz w:val="20"/>
                <w:szCs w:val="20"/>
              </w:rPr>
            </w:pPr>
            <w:r w:rsidRPr="0001609E">
              <w:rPr>
                <w:rFonts w:cs="Arial"/>
                <w:sz w:val="20"/>
                <w:szCs w:val="20"/>
              </w:rPr>
              <w:t>DEER Base Case</w:t>
            </w:r>
          </w:p>
        </w:tc>
        <w:tc>
          <w:tcPr>
            <w:tcW w:w="3270" w:type="pct"/>
          </w:tcPr>
          <w:p w14:paraId="5D2A1B0E" w14:textId="38CCE2B7" w:rsidR="003077CB" w:rsidRPr="005331FC" w:rsidRDefault="00DC65C5" w:rsidP="00C7412C">
            <w:pPr>
              <w:spacing w:before="20" w:after="20"/>
              <w:rPr>
                <w:rFonts w:cs="Arial"/>
                <w:sz w:val="20"/>
                <w:szCs w:val="20"/>
              </w:rPr>
            </w:pPr>
            <w:r>
              <w:rPr>
                <w:rFonts w:cs="Arial"/>
                <w:sz w:val="20"/>
                <w:szCs w:val="20"/>
              </w:rPr>
              <w:t>No</w:t>
            </w:r>
          </w:p>
        </w:tc>
      </w:tr>
      <w:tr w:rsidR="003077CB" w:rsidRPr="0001609E" w14:paraId="1F8399E1" w14:textId="77777777" w:rsidTr="00EA057C">
        <w:trPr>
          <w:trHeight w:val="20"/>
        </w:trPr>
        <w:tc>
          <w:tcPr>
            <w:tcW w:w="1730" w:type="pct"/>
          </w:tcPr>
          <w:p w14:paraId="0CC701E3" w14:textId="77777777" w:rsidR="003077CB" w:rsidRPr="0001609E" w:rsidRDefault="003077CB" w:rsidP="00C7412C">
            <w:pPr>
              <w:spacing w:before="20" w:after="20"/>
              <w:rPr>
                <w:rFonts w:cs="Arial"/>
                <w:sz w:val="20"/>
                <w:szCs w:val="20"/>
              </w:rPr>
            </w:pPr>
            <w:r w:rsidRPr="0001609E">
              <w:rPr>
                <w:rFonts w:cs="Arial"/>
                <w:sz w:val="20"/>
                <w:szCs w:val="20"/>
              </w:rPr>
              <w:t>DEER Measure Case</w:t>
            </w:r>
          </w:p>
        </w:tc>
        <w:tc>
          <w:tcPr>
            <w:tcW w:w="3270" w:type="pct"/>
          </w:tcPr>
          <w:p w14:paraId="49A023A0" w14:textId="50BE5514" w:rsidR="003077CB" w:rsidRPr="005331FC" w:rsidRDefault="00C32262" w:rsidP="00C7412C">
            <w:pPr>
              <w:spacing w:before="20" w:after="20"/>
              <w:rPr>
                <w:rFonts w:cs="Arial"/>
                <w:sz w:val="20"/>
                <w:szCs w:val="20"/>
              </w:rPr>
            </w:pPr>
            <w:r>
              <w:rPr>
                <w:rFonts w:cs="Arial"/>
                <w:sz w:val="20"/>
                <w:szCs w:val="20"/>
              </w:rPr>
              <w:t>N</w:t>
            </w:r>
            <w:r w:rsidRPr="00AE7B52">
              <w:rPr>
                <w:rFonts w:cs="Arial"/>
                <w:sz w:val="20"/>
                <w:szCs w:val="20"/>
              </w:rPr>
              <w:t>o</w:t>
            </w:r>
          </w:p>
        </w:tc>
      </w:tr>
      <w:tr w:rsidR="003077CB" w:rsidRPr="0001609E" w14:paraId="663742C6" w14:textId="77777777" w:rsidTr="00EA057C">
        <w:trPr>
          <w:trHeight w:val="20"/>
        </w:trPr>
        <w:tc>
          <w:tcPr>
            <w:tcW w:w="1730" w:type="pct"/>
          </w:tcPr>
          <w:p w14:paraId="16B2FDAB" w14:textId="77777777" w:rsidR="003077CB" w:rsidRPr="0001609E" w:rsidRDefault="003077CB" w:rsidP="00C7412C">
            <w:pPr>
              <w:spacing w:before="20" w:after="20"/>
              <w:rPr>
                <w:rFonts w:cs="Arial"/>
                <w:sz w:val="20"/>
                <w:szCs w:val="20"/>
              </w:rPr>
            </w:pPr>
            <w:r w:rsidRPr="0001609E">
              <w:rPr>
                <w:rFonts w:cs="Arial"/>
                <w:sz w:val="20"/>
                <w:szCs w:val="20"/>
              </w:rPr>
              <w:lastRenderedPageBreak/>
              <w:t>DEER Building Types</w:t>
            </w:r>
          </w:p>
        </w:tc>
        <w:tc>
          <w:tcPr>
            <w:tcW w:w="3270" w:type="pct"/>
          </w:tcPr>
          <w:p w14:paraId="6BBA540C" w14:textId="44BF78E0" w:rsidR="003077CB" w:rsidRPr="005331FC" w:rsidRDefault="003077CB" w:rsidP="00C7412C">
            <w:pPr>
              <w:spacing w:before="20" w:after="20"/>
              <w:rPr>
                <w:rFonts w:cs="Arial"/>
                <w:sz w:val="20"/>
                <w:szCs w:val="20"/>
              </w:rPr>
            </w:pPr>
            <w:r w:rsidRPr="005331FC">
              <w:rPr>
                <w:rFonts w:cs="Arial"/>
                <w:sz w:val="20"/>
                <w:szCs w:val="20"/>
              </w:rPr>
              <w:t xml:space="preserve">Yes </w:t>
            </w:r>
          </w:p>
        </w:tc>
      </w:tr>
      <w:tr w:rsidR="003077CB" w:rsidRPr="0001609E" w14:paraId="424F1325" w14:textId="77777777" w:rsidTr="00EA057C">
        <w:trPr>
          <w:trHeight w:val="20"/>
        </w:trPr>
        <w:tc>
          <w:tcPr>
            <w:tcW w:w="1730" w:type="pct"/>
          </w:tcPr>
          <w:p w14:paraId="71098DDA" w14:textId="77777777" w:rsidR="003077CB" w:rsidRPr="0001609E" w:rsidRDefault="003077CB" w:rsidP="00C7412C">
            <w:pPr>
              <w:spacing w:before="20" w:after="20"/>
              <w:rPr>
                <w:rFonts w:cs="Arial"/>
                <w:sz w:val="20"/>
                <w:szCs w:val="20"/>
              </w:rPr>
            </w:pPr>
            <w:r w:rsidRPr="0001609E">
              <w:rPr>
                <w:rFonts w:cs="Arial"/>
                <w:sz w:val="20"/>
                <w:szCs w:val="20"/>
              </w:rPr>
              <w:t>DEER Operating Hours</w:t>
            </w:r>
          </w:p>
        </w:tc>
        <w:tc>
          <w:tcPr>
            <w:tcW w:w="3270" w:type="pct"/>
          </w:tcPr>
          <w:p w14:paraId="1693E1EE" w14:textId="008CF4C2" w:rsidR="003077CB" w:rsidRPr="005331FC" w:rsidRDefault="003077CB" w:rsidP="00C7412C">
            <w:pPr>
              <w:spacing w:before="20" w:after="20"/>
              <w:rPr>
                <w:rFonts w:cs="Arial"/>
                <w:sz w:val="20"/>
                <w:szCs w:val="20"/>
              </w:rPr>
            </w:pPr>
            <w:r w:rsidRPr="005331FC">
              <w:rPr>
                <w:rFonts w:cs="Arial"/>
                <w:sz w:val="20"/>
                <w:szCs w:val="20"/>
              </w:rPr>
              <w:t xml:space="preserve">Yes </w:t>
            </w:r>
          </w:p>
        </w:tc>
      </w:tr>
      <w:tr w:rsidR="003077CB" w:rsidRPr="0001609E" w14:paraId="0B93AD47" w14:textId="77777777" w:rsidTr="00EA057C">
        <w:trPr>
          <w:trHeight w:val="20"/>
        </w:trPr>
        <w:tc>
          <w:tcPr>
            <w:tcW w:w="1730" w:type="pct"/>
          </w:tcPr>
          <w:p w14:paraId="6E9E484F" w14:textId="77777777" w:rsidR="003077CB" w:rsidRPr="0001609E" w:rsidRDefault="003077CB" w:rsidP="00C7412C">
            <w:pPr>
              <w:spacing w:before="20" w:after="20"/>
              <w:rPr>
                <w:rFonts w:cs="Arial"/>
                <w:sz w:val="20"/>
                <w:szCs w:val="20"/>
              </w:rPr>
            </w:pPr>
            <w:r w:rsidRPr="0001609E">
              <w:rPr>
                <w:rFonts w:cs="Arial"/>
                <w:sz w:val="20"/>
                <w:szCs w:val="20"/>
              </w:rPr>
              <w:t xml:space="preserve">DEER </w:t>
            </w:r>
            <w:proofErr w:type="spellStart"/>
            <w:r w:rsidRPr="0001609E">
              <w:rPr>
                <w:rFonts w:cs="Arial"/>
                <w:sz w:val="20"/>
                <w:szCs w:val="20"/>
              </w:rPr>
              <w:t>eQUEST</w:t>
            </w:r>
            <w:proofErr w:type="spellEnd"/>
            <w:r w:rsidRPr="0001609E">
              <w:rPr>
                <w:rFonts w:cs="Arial"/>
                <w:sz w:val="20"/>
                <w:szCs w:val="20"/>
              </w:rPr>
              <w:t xml:space="preserve"> Prototypes</w:t>
            </w:r>
          </w:p>
        </w:tc>
        <w:tc>
          <w:tcPr>
            <w:tcW w:w="3270" w:type="pct"/>
          </w:tcPr>
          <w:p w14:paraId="4948DEAF" w14:textId="3A965F9D" w:rsidR="003077CB" w:rsidRPr="005331FC" w:rsidDel="00505CEC" w:rsidRDefault="003077CB" w:rsidP="00C7412C">
            <w:pPr>
              <w:spacing w:before="20" w:after="20"/>
              <w:rPr>
                <w:rFonts w:cs="Arial"/>
                <w:sz w:val="20"/>
                <w:szCs w:val="20"/>
              </w:rPr>
            </w:pPr>
            <w:r w:rsidRPr="005331FC">
              <w:rPr>
                <w:rFonts w:cs="Arial"/>
                <w:sz w:val="20"/>
                <w:szCs w:val="20"/>
              </w:rPr>
              <w:t xml:space="preserve">Yes </w:t>
            </w:r>
          </w:p>
        </w:tc>
      </w:tr>
      <w:tr w:rsidR="003077CB" w:rsidRPr="0001609E" w14:paraId="2CFDE9D3" w14:textId="77777777" w:rsidTr="00EA057C">
        <w:trPr>
          <w:trHeight w:val="180"/>
        </w:trPr>
        <w:tc>
          <w:tcPr>
            <w:tcW w:w="1730" w:type="pct"/>
          </w:tcPr>
          <w:p w14:paraId="3B6B3E22" w14:textId="77777777" w:rsidR="003077CB" w:rsidRPr="0001609E" w:rsidRDefault="003077CB" w:rsidP="00C7412C">
            <w:pPr>
              <w:spacing w:before="20" w:after="20"/>
              <w:rPr>
                <w:rFonts w:cs="Arial"/>
                <w:sz w:val="20"/>
                <w:szCs w:val="20"/>
              </w:rPr>
            </w:pPr>
            <w:r w:rsidRPr="0001609E">
              <w:rPr>
                <w:rFonts w:cs="Arial"/>
                <w:sz w:val="20"/>
                <w:szCs w:val="20"/>
              </w:rPr>
              <w:t>DEER Version</w:t>
            </w:r>
          </w:p>
        </w:tc>
        <w:tc>
          <w:tcPr>
            <w:tcW w:w="3270" w:type="pct"/>
          </w:tcPr>
          <w:p w14:paraId="1C3B60D1" w14:textId="5C6E6B77" w:rsidR="003077CB" w:rsidRPr="005331FC" w:rsidRDefault="003077CB" w:rsidP="00C7412C">
            <w:pPr>
              <w:spacing w:before="20" w:after="20"/>
              <w:rPr>
                <w:rFonts w:cs="Arial"/>
                <w:sz w:val="20"/>
                <w:szCs w:val="20"/>
              </w:rPr>
            </w:pPr>
            <w:r w:rsidRPr="005331FC">
              <w:rPr>
                <w:rFonts w:cstheme="minorHAnsi"/>
                <w:sz w:val="20"/>
                <w:szCs w:val="20"/>
              </w:rPr>
              <w:t>20</w:t>
            </w:r>
            <w:r w:rsidR="001F636D">
              <w:rPr>
                <w:rFonts w:cstheme="minorHAnsi"/>
                <w:sz w:val="20"/>
                <w:szCs w:val="20"/>
              </w:rPr>
              <w:t>20</w:t>
            </w:r>
          </w:p>
        </w:tc>
      </w:tr>
      <w:tr w:rsidR="003077CB" w:rsidRPr="0001609E" w14:paraId="3B7464D7" w14:textId="77777777" w:rsidTr="00EA057C">
        <w:trPr>
          <w:trHeight w:val="20"/>
        </w:trPr>
        <w:tc>
          <w:tcPr>
            <w:tcW w:w="1730" w:type="pct"/>
          </w:tcPr>
          <w:p w14:paraId="24000A76" w14:textId="77777777" w:rsidR="003077CB" w:rsidRPr="0001609E" w:rsidRDefault="003077CB" w:rsidP="00C7412C">
            <w:pPr>
              <w:spacing w:before="20" w:after="20"/>
              <w:rPr>
                <w:rFonts w:cs="Arial"/>
                <w:sz w:val="20"/>
                <w:szCs w:val="20"/>
              </w:rPr>
            </w:pPr>
            <w:r w:rsidRPr="0001609E">
              <w:rPr>
                <w:rFonts w:cs="Arial"/>
                <w:sz w:val="20"/>
                <w:szCs w:val="20"/>
              </w:rPr>
              <w:t>Reason for Deviation from DEER</w:t>
            </w:r>
          </w:p>
        </w:tc>
        <w:tc>
          <w:tcPr>
            <w:tcW w:w="3270" w:type="pct"/>
          </w:tcPr>
          <w:p w14:paraId="125AAB90" w14:textId="7140504F" w:rsidR="003077CB" w:rsidRPr="005331FC" w:rsidRDefault="00DC65C5" w:rsidP="00C7412C">
            <w:pPr>
              <w:spacing w:before="20" w:after="20"/>
              <w:rPr>
                <w:rFonts w:cs="Arial"/>
                <w:sz w:val="20"/>
                <w:szCs w:val="20"/>
              </w:rPr>
            </w:pPr>
            <w:r>
              <w:rPr>
                <w:rFonts w:cstheme="minorHAnsi"/>
                <w:sz w:val="20"/>
                <w:szCs w:val="20"/>
              </w:rPr>
              <w:t>The measures are not available on DEER</w:t>
            </w:r>
          </w:p>
        </w:tc>
      </w:tr>
      <w:tr w:rsidR="003077CB" w:rsidRPr="0001609E" w14:paraId="4A7EE859" w14:textId="77777777" w:rsidTr="00EA057C">
        <w:trPr>
          <w:trHeight w:val="20"/>
        </w:trPr>
        <w:tc>
          <w:tcPr>
            <w:tcW w:w="1730" w:type="pct"/>
          </w:tcPr>
          <w:p w14:paraId="7B4D686A" w14:textId="77777777" w:rsidR="003077CB" w:rsidRPr="0001609E" w:rsidRDefault="003077CB" w:rsidP="00C7412C">
            <w:pPr>
              <w:spacing w:before="20" w:after="20"/>
              <w:rPr>
                <w:rFonts w:cs="Arial"/>
                <w:sz w:val="20"/>
                <w:szCs w:val="20"/>
              </w:rPr>
            </w:pPr>
            <w:r w:rsidRPr="0001609E">
              <w:rPr>
                <w:rFonts w:cs="Arial"/>
                <w:sz w:val="20"/>
                <w:szCs w:val="20"/>
              </w:rPr>
              <w:t>DEER Measure IDs Used</w:t>
            </w:r>
          </w:p>
        </w:tc>
        <w:tc>
          <w:tcPr>
            <w:tcW w:w="3270" w:type="pct"/>
          </w:tcPr>
          <w:p w14:paraId="63ABA251" w14:textId="0C692267" w:rsidR="003077CB" w:rsidRPr="005331FC" w:rsidRDefault="00FE77E3" w:rsidP="00C7412C">
            <w:pPr>
              <w:spacing w:before="20" w:after="20"/>
              <w:rPr>
                <w:rFonts w:cs="Arial"/>
                <w:sz w:val="20"/>
                <w:szCs w:val="20"/>
              </w:rPr>
            </w:pPr>
            <w:r>
              <w:rPr>
                <w:rFonts w:cs="Arial"/>
                <w:sz w:val="20"/>
                <w:szCs w:val="20"/>
              </w:rPr>
              <w:t>No. Statewide measure ID were used</w:t>
            </w:r>
          </w:p>
        </w:tc>
      </w:tr>
      <w:tr w:rsidR="00EA057C" w:rsidRPr="0001609E" w14:paraId="5A83EC74" w14:textId="77777777" w:rsidTr="00EA057C">
        <w:trPr>
          <w:trHeight w:val="20"/>
        </w:trPr>
        <w:tc>
          <w:tcPr>
            <w:tcW w:w="1730" w:type="pct"/>
          </w:tcPr>
          <w:p w14:paraId="2C82A9E0" w14:textId="121308D7" w:rsidR="00EA057C" w:rsidRPr="0001609E" w:rsidRDefault="00EA057C" w:rsidP="00C7412C">
            <w:pPr>
              <w:spacing w:before="20" w:after="20"/>
              <w:rPr>
                <w:rFonts w:cs="Arial"/>
                <w:sz w:val="20"/>
                <w:szCs w:val="20"/>
              </w:rPr>
            </w:pPr>
            <w:r w:rsidRPr="0001609E">
              <w:rPr>
                <w:rFonts w:cs="Arial"/>
                <w:sz w:val="20"/>
                <w:szCs w:val="20"/>
              </w:rPr>
              <w:t>NTG</w:t>
            </w:r>
          </w:p>
        </w:tc>
        <w:tc>
          <w:tcPr>
            <w:tcW w:w="3270" w:type="pct"/>
          </w:tcPr>
          <w:p w14:paraId="2BBBB10C" w14:textId="71045A4F" w:rsidR="00EA057C" w:rsidRPr="005331FC" w:rsidRDefault="00834891" w:rsidP="00C7412C">
            <w:pPr>
              <w:spacing w:before="20" w:after="20"/>
              <w:rPr>
                <w:rFonts w:cs="Arial"/>
                <w:sz w:val="20"/>
                <w:szCs w:val="20"/>
              </w:rPr>
            </w:pPr>
            <w:r>
              <w:rPr>
                <w:rFonts w:cs="Arial"/>
                <w:sz w:val="20"/>
                <w:szCs w:val="20"/>
              </w:rPr>
              <w:t xml:space="preserve">Source: DEER2020. The NTG of 0.65 is associated with NTG ID: </w:t>
            </w:r>
            <w:r w:rsidRPr="00834891">
              <w:rPr>
                <w:rFonts w:cs="Arial"/>
                <w:i/>
                <w:iCs/>
                <w:sz w:val="20"/>
                <w:szCs w:val="20"/>
              </w:rPr>
              <w:t>Res-</w:t>
            </w:r>
            <w:proofErr w:type="spellStart"/>
            <w:r w:rsidRPr="00834891">
              <w:rPr>
                <w:rFonts w:cs="Arial"/>
                <w:i/>
                <w:iCs/>
                <w:sz w:val="20"/>
                <w:szCs w:val="20"/>
              </w:rPr>
              <w:t>sAll</w:t>
            </w:r>
            <w:proofErr w:type="spellEnd"/>
            <w:r w:rsidRPr="00834891">
              <w:rPr>
                <w:rFonts w:cs="Arial"/>
                <w:i/>
                <w:iCs/>
                <w:sz w:val="20"/>
                <w:szCs w:val="20"/>
              </w:rPr>
              <w:t>-</w:t>
            </w:r>
            <w:proofErr w:type="spellStart"/>
            <w:r w:rsidRPr="00834891">
              <w:rPr>
                <w:rFonts w:cs="Arial"/>
                <w:i/>
                <w:iCs/>
                <w:sz w:val="20"/>
                <w:szCs w:val="20"/>
              </w:rPr>
              <w:t>mHVAC</w:t>
            </w:r>
            <w:proofErr w:type="spellEnd"/>
            <w:r w:rsidRPr="00834891">
              <w:rPr>
                <w:rFonts w:cs="Arial"/>
                <w:i/>
                <w:iCs/>
                <w:sz w:val="20"/>
                <w:szCs w:val="20"/>
              </w:rPr>
              <w:t>-DX-up</w:t>
            </w:r>
            <w:r>
              <w:rPr>
                <w:rFonts w:cs="Arial"/>
                <w:sz w:val="20"/>
                <w:szCs w:val="20"/>
              </w:rPr>
              <w:t xml:space="preserve">. The NTG of 0.60 is associated with NTG ID: </w:t>
            </w:r>
            <w:r w:rsidRPr="00834891">
              <w:rPr>
                <w:rFonts w:cs="Arial"/>
                <w:i/>
                <w:iCs/>
                <w:sz w:val="20"/>
                <w:szCs w:val="20"/>
              </w:rPr>
              <w:t>Res-</w:t>
            </w:r>
            <w:proofErr w:type="spellStart"/>
            <w:r w:rsidRPr="00834891">
              <w:rPr>
                <w:rFonts w:cs="Arial"/>
                <w:i/>
                <w:iCs/>
                <w:sz w:val="20"/>
                <w:szCs w:val="20"/>
              </w:rPr>
              <w:t>sAll</w:t>
            </w:r>
            <w:proofErr w:type="spellEnd"/>
            <w:r w:rsidRPr="00834891">
              <w:rPr>
                <w:rFonts w:cs="Arial"/>
                <w:i/>
                <w:iCs/>
                <w:sz w:val="20"/>
                <w:szCs w:val="20"/>
              </w:rPr>
              <w:t>-</w:t>
            </w:r>
            <w:proofErr w:type="spellStart"/>
            <w:r w:rsidRPr="00834891">
              <w:rPr>
                <w:rFonts w:cs="Arial"/>
                <w:i/>
                <w:iCs/>
                <w:sz w:val="20"/>
                <w:szCs w:val="20"/>
              </w:rPr>
              <w:t>mHVAC</w:t>
            </w:r>
            <w:proofErr w:type="spellEnd"/>
            <w:r w:rsidRPr="00834891">
              <w:rPr>
                <w:rFonts w:cs="Arial"/>
                <w:i/>
                <w:iCs/>
                <w:sz w:val="20"/>
                <w:szCs w:val="20"/>
              </w:rPr>
              <w:t>-Pkg-dn</w:t>
            </w:r>
            <w:r>
              <w:rPr>
                <w:rFonts w:cs="Arial"/>
                <w:sz w:val="20"/>
                <w:szCs w:val="20"/>
              </w:rPr>
              <w:t>.</w:t>
            </w:r>
          </w:p>
        </w:tc>
      </w:tr>
      <w:tr w:rsidR="00EA057C" w:rsidRPr="0001609E" w14:paraId="131D1F9D" w14:textId="77777777" w:rsidTr="00EA057C">
        <w:trPr>
          <w:trHeight w:val="20"/>
        </w:trPr>
        <w:tc>
          <w:tcPr>
            <w:tcW w:w="1730" w:type="pct"/>
          </w:tcPr>
          <w:p w14:paraId="45FFA983" w14:textId="5F527A83" w:rsidR="00EA057C" w:rsidRPr="0001609E" w:rsidRDefault="00EA057C" w:rsidP="00C7412C">
            <w:pPr>
              <w:spacing w:before="20" w:after="20"/>
              <w:rPr>
                <w:rFonts w:cs="Arial"/>
                <w:sz w:val="20"/>
                <w:szCs w:val="20"/>
              </w:rPr>
            </w:pPr>
            <w:r w:rsidRPr="0001609E">
              <w:rPr>
                <w:rFonts w:cs="Arial"/>
                <w:sz w:val="20"/>
                <w:szCs w:val="20"/>
              </w:rPr>
              <w:t>GSIA</w:t>
            </w:r>
          </w:p>
        </w:tc>
        <w:tc>
          <w:tcPr>
            <w:tcW w:w="3270" w:type="pct"/>
          </w:tcPr>
          <w:p w14:paraId="7C16D603" w14:textId="280C7252" w:rsidR="00EA057C" w:rsidRPr="005331FC" w:rsidRDefault="005A74DC" w:rsidP="00C7412C">
            <w:pPr>
              <w:spacing w:before="20" w:after="20"/>
              <w:rPr>
                <w:rFonts w:cs="Arial"/>
                <w:sz w:val="20"/>
                <w:szCs w:val="20"/>
              </w:rPr>
            </w:pPr>
            <w:r w:rsidRPr="005331FC">
              <w:rPr>
                <w:rFonts w:cs="Arial"/>
                <w:sz w:val="20"/>
                <w:szCs w:val="20"/>
              </w:rPr>
              <w:t xml:space="preserve">Source: </w:t>
            </w:r>
            <w:r w:rsidR="00701FFC" w:rsidRPr="005331FC">
              <w:rPr>
                <w:rFonts w:cs="Arial"/>
                <w:sz w:val="20"/>
                <w:szCs w:val="20"/>
              </w:rPr>
              <w:t>DEER</w:t>
            </w:r>
            <w:r w:rsidR="009F2744">
              <w:rPr>
                <w:rFonts w:cs="Arial"/>
                <w:sz w:val="20"/>
                <w:szCs w:val="20"/>
              </w:rPr>
              <w:t>2011</w:t>
            </w:r>
            <w:r w:rsidRPr="005331FC">
              <w:rPr>
                <w:rFonts w:cs="Arial"/>
                <w:sz w:val="20"/>
                <w:szCs w:val="20"/>
              </w:rPr>
              <w:t xml:space="preserve">. The GSIA of </w:t>
            </w:r>
            <w:r w:rsidR="006C1EAE" w:rsidRPr="005331FC">
              <w:rPr>
                <w:rFonts w:cs="Arial"/>
                <w:sz w:val="20"/>
                <w:szCs w:val="20"/>
              </w:rPr>
              <w:t>1.0</w:t>
            </w:r>
            <w:r w:rsidRPr="005331FC">
              <w:rPr>
                <w:rFonts w:cs="Arial"/>
                <w:sz w:val="20"/>
                <w:szCs w:val="20"/>
              </w:rPr>
              <w:t xml:space="preserve"> is associated with GSIA ID: </w:t>
            </w:r>
            <w:r w:rsidR="006C1EAE" w:rsidRPr="005331FC">
              <w:rPr>
                <w:rFonts w:cs="Arial"/>
                <w:i/>
                <w:sz w:val="20"/>
                <w:szCs w:val="20"/>
              </w:rPr>
              <w:t>Def-GSIA</w:t>
            </w:r>
          </w:p>
        </w:tc>
      </w:tr>
      <w:tr w:rsidR="00EA057C" w:rsidRPr="0001609E" w14:paraId="4D0F7E1B" w14:textId="77777777" w:rsidTr="00EA057C">
        <w:trPr>
          <w:trHeight w:val="20"/>
        </w:trPr>
        <w:tc>
          <w:tcPr>
            <w:tcW w:w="1730" w:type="pct"/>
          </w:tcPr>
          <w:p w14:paraId="103BA947" w14:textId="6665B2EA" w:rsidR="00EA057C" w:rsidRPr="0001609E" w:rsidRDefault="00EA057C" w:rsidP="00C7412C">
            <w:pPr>
              <w:spacing w:before="20" w:after="20"/>
              <w:rPr>
                <w:rFonts w:cs="Arial"/>
                <w:sz w:val="20"/>
                <w:szCs w:val="20"/>
              </w:rPr>
            </w:pPr>
            <w:r w:rsidRPr="0001609E">
              <w:rPr>
                <w:rFonts w:cs="Arial"/>
                <w:sz w:val="20"/>
                <w:szCs w:val="20"/>
              </w:rPr>
              <w:t>EUL/RUL</w:t>
            </w:r>
          </w:p>
        </w:tc>
        <w:tc>
          <w:tcPr>
            <w:tcW w:w="3270" w:type="pct"/>
          </w:tcPr>
          <w:p w14:paraId="5BD9C961" w14:textId="5C09EA34" w:rsidR="00EA057C" w:rsidRPr="005331FC" w:rsidRDefault="005A74DC" w:rsidP="00C7412C">
            <w:pPr>
              <w:spacing w:before="20" w:after="20"/>
              <w:rPr>
                <w:rFonts w:cs="Arial"/>
                <w:sz w:val="20"/>
                <w:szCs w:val="20"/>
              </w:rPr>
            </w:pPr>
            <w:r w:rsidRPr="005331FC">
              <w:rPr>
                <w:rFonts w:cs="Arial"/>
                <w:sz w:val="20"/>
                <w:szCs w:val="20"/>
              </w:rPr>
              <w:t xml:space="preserve">Source: </w:t>
            </w:r>
            <w:r w:rsidR="00701FFC" w:rsidRPr="005331FC">
              <w:rPr>
                <w:rFonts w:cs="Arial"/>
                <w:sz w:val="20"/>
                <w:szCs w:val="20"/>
              </w:rPr>
              <w:t>DEER</w:t>
            </w:r>
            <w:r w:rsidR="008500EA">
              <w:rPr>
                <w:rFonts w:cs="Arial"/>
                <w:sz w:val="20"/>
                <w:szCs w:val="20"/>
              </w:rPr>
              <w:t>2014</w:t>
            </w:r>
            <w:r w:rsidRPr="005331FC">
              <w:rPr>
                <w:rFonts w:cs="Arial"/>
                <w:sz w:val="20"/>
                <w:szCs w:val="20"/>
              </w:rPr>
              <w:t xml:space="preserve">. The value of </w:t>
            </w:r>
            <w:r w:rsidR="00701FFC" w:rsidRPr="005331FC">
              <w:rPr>
                <w:rFonts w:cs="Arial"/>
                <w:sz w:val="20"/>
                <w:szCs w:val="20"/>
              </w:rPr>
              <w:t>15</w:t>
            </w:r>
            <w:r w:rsidRPr="005331FC">
              <w:rPr>
                <w:rFonts w:cs="Arial"/>
                <w:sz w:val="20"/>
                <w:szCs w:val="20"/>
              </w:rPr>
              <w:t xml:space="preserve"> years is associated with </w:t>
            </w:r>
            <w:r w:rsidR="00B213A4" w:rsidRPr="00B213A4">
              <w:rPr>
                <w:rStyle w:val="NFTableBody"/>
                <w:i/>
              </w:rPr>
              <w:t xml:space="preserve">EUL_ID: </w:t>
            </w:r>
            <w:r w:rsidR="00334044" w:rsidRPr="005F6D2D">
              <w:rPr>
                <w:rStyle w:val="NFTableBody"/>
                <w:i/>
                <w:iCs/>
              </w:rPr>
              <w:t>HV-</w:t>
            </w:r>
            <w:proofErr w:type="spellStart"/>
            <w:r w:rsidR="00334044" w:rsidRPr="005F6D2D">
              <w:rPr>
                <w:rStyle w:val="NFTableBody"/>
                <w:i/>
                <w:iCs/>
              </w:rPr>
              <w:t>ResHP</w:t>
            </w:r>
            <w:proofErr w:type="spellEnd"/>
            <w:r w:rsidR="00DC65C5">
              <w:rPr>
                <w:rStyle w:val="NFTableBody"/>
                <w:i/>
                <w:iCs/>
              </w:rPr>
              <w:t xml:space="preserve">. </w:t>
            </w:r>
          </w:p>
        </w:tc>
      </w:tr>
    </w:tbl>
    <w:p w14:paraId="3D440479" w14:textId="77777777" w:rsidR="00EA057C" w:rsidRPr="0001609E" w:rsidRDefault="00EA057C" w:rsidP="004142EF">
      <w:bookmarkStart w:id="348" w:name="_Hlk516051142"/>
    </w:p>
    <w:p w14:paraId="59542C0D" w14:textId="77777777" w:rsidR="007D230B" w:rsidRPr="0001609E" w:rsidRDefault="007D230B" w:rsidP="00427574">
      <w:pPr>
        <w:pStyle w:val="eTRMHeading3"/>
      </w:pPr>
      <w:bookmarkStart w:id="349" w:name="_Toc486490866"/>
      <w:bookmarkStart w:id="350" w:name="_Toc486580937"/>
      <w:bookmarkStart w:id="351" w:name="_Toc48723542"/>
      <w:bookmarkStart w:id="352" w:name="_Hlk516047558"/>
      <w:r w:rsidRPr="0001609E">
        <w:t>Revision History</w:t>
      </w:r>
      <w:bookmarkEnd w:id="349"/>
      <w:bookmarkEnd w:id="350"/>
      <w:bookmarkEnd w:id="351"/>
    </w:p>
    <w:p w14:paraId="3661732B" w14:textId="6E964483" w:rsidR="00CA1CB3" w:rsidRPr="0001609E" w:rsidRDefault="00742F88" w:rsidP="00184860">
      <w:pPr>
        <w:pStyle w:val="Caption"/>
      </w:pPr>
      <w:bookmarkStart w:id="353" w:name="_Hlk515959178"/>
      <w:r w:rsidRPr="0001609E">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1"/>
        <w:gridCol w:w="1664"/>
        <w:gridCol w:w="1801"/>
        <w:gridCol w:w="4944"/>
      </w:tblGrid>
      <w:tr w:rsidR="00CA1CB3" w:rsidRPr="0001609E" w14:paraId="1904D58C" w14:textId="6E96D877" w:rsidTr="005F6D2D">
        <w:trPr>
          <w:trHeight w:val="20"/>
          <w:tblHeader/>
        </w:trPr>
        <w:tc>
          <w:tcPr>
            <w:tcW w:w="503" w:type="pct"/>
            <w:shd w:val="clear" w:color="auto" w:fill="F2F2F2" w:themeFill="background1" w:themeFillShade="F2"/>
            <w:vAlign w:val="bottom"/>
          </w:tcPr>
          <w:p w14:paraId="5365A71C" w14:textId="5EB86E00" w:rsidR="00CA1CB3" w:rsidRPr="0001609E" w:rsidRDefault="00CA1CB3" w:rsidP="00B41D9F">
            <w:pPr>
              <w:keepNext/>
              <w:keepLines/>
              <w:tabs>
                <w:tab w:val="right" w:pos="2957"/>
              </w:tabs>
              <w:spacing w:before="20" w:after="20"/>
              <w:rPr>
                <w:rFonts w:cs="Arial"/>
                <w:b/>
                <w:sz w:val="20"/>
                <w:szCs w:val="20"/>
              </w:rPr>
            </w:pPr>
            <w:r w:rsidRPr="0001609E">
              <w:rPr>
                <w:rFonts w:cs="Arial"/>
                <w:b/>
                <w:sz w:val="20"/>
                <w:szCs w:val="20"/>
              </w:rPr>
              <w:t>Revision Number</w:t>
            </w:r>
          </w:p>
        </w:tc>
        <w:tc>
          <w:tcPr>
            <w:tcW w:w="890" w:type="pct"/>
            <w:shd w:val="clear" w:color="auto" w:fill="F2F2F2" w:themeFill="background1" w:themeFillShade="F2"/>
            <w:vAlign w:val="bottom"/>
          </w:tcPr>
          <w:p w14:paraId="7DC8BCED" w14:textId="01B61281" w:rsidR="00CA1CB3" w:rsidRPr="0001609E" w:rsidRDefault="00670A2B" w:rsidP="00B41D9F">
            <w:pPr>
              <w:keepNext/>
              <w:keepLines/>
              <w:spacing w:before="20" w:after="20"/>
              <w:rPr>
                <w:rFonts w:cs="Arial"/>
                <w:b/>
                <w:sz w:val="20"/>
                <w:szCs w:val="20"/>
              </w:rPr>
            </w:pPr>
            <w:r>
              <w:rPr>
                <w:rFonts w:cs="Arial"/>
                <w:b/>
                <w:sz w:val="20"/>
                <w:szCs w:val="20"/>
              </w:rPr>
              <w:t xml:space="preserve">Revision Complete </w:t>
            </w:r>
            <w:r w:rsidR="00CA1CB3" w:rsidRPr="0001609E">
              <w:rPr>
                <w:rFonts w:cs="Arial"/>
                <w:b/>
                <w:sz w:val="20"/>
                <w:szCs w:val="20"/>
              </w:rPr>
              <w:t>Date</w:t>
            </w:r>
          </w:p>
        </w:tc>
        <w:tc>
          <w:tcPr>
            <w:tcW w:w="963" w:type="pct"/>
            <w:shd w:val="clear" w:color="auto" w:fill="F2F2F2" w:themeFill="background1" w:themeFillShade="F2"/>
            <w:vAlign w:val="bottom"/>
          </w:tcPr>
          <w:p w14:paraId="10DC2402" w14:textId="63223EB6" w:rsidR="00CA1CB3" w:rsidRPr="0001609E" w:rsidRDefault="00CA1CB3" w:rsidP="00B41D9F">
            <w:pPr>
              <w:keepNext/>
              <w:keepLines/>
              <w:spacing w:before="20" w:after="20"/>
              <w:rPr>
                <w:rFonts w:cs="Arial"/>
                <w:b/>
                <w:sz w:val="20"/>
                <w:szCs w:val="20"/>
              </w:rPr>
            </w:pPr>
            <w:r w:rsidRPr="0001609E">
              <w:rPr>
                <w:rFonts w:cs="Arial"/>
                <w:b/>
                <w:sz w:val="20"/>
                <w:szCs w:val="20"/>
              </w:rPr>
              <w:t>Primary Author, Title, Organization</w:t>
            </w:r>
          </w:p>
        </w:tc>
        <w:tc>
          <w:tcPr>
            <w:tcW w:w="2644" w:type="pct"/>
            <w:shd w:val="clear" w:color="auto" w:fill="F2F2F2" w:themeFill="background1" w:themeFillShade="F2"/>
            <w:vAlign w:val="bottom"/>
          </w:tcPr>
          <w:p w14:paraId="27C17E65" w14:textId="222C519C" w:rsidR="00CA1CB3" w:rsidRPr="0001609E" w:rsidRDefault="00CA1CB3" w:rsidP="00B41D9F">
            <w:pPr>
              <w:keepNext/>
              <w:keepLines/>
              <w:spacing w:before="20" w:after="20"/>
              <w:rPr>
                <w:rFonts w:cs="Arial"/>
                <w:b/>
                <w:sz w:val="20"/>
                <w:szCs w:val="20"/>
              </w:rPr>
            </w:pPr>
            <w:r w:rsidRPr="0001609E">
              <w:rPr>
                <w:rFonts w:cs="Arial"/>
                <w:b/>
                <w:sz w:val="20"/>
                <w:szCs w:val="20"/>
              </w:rPr>
              <w:t>Revision Summary and Rationale for Revision</w:t>
            </w:r>
          </w:p>
          <w:p w14:paraId="2BFB4352" w14:textId="49C04F88" w:rsidR="00CA1CB3" w:rsidRPr="0001609E" w:rsidRDefault="00CA1CB3" w:rsidP="00B41D9F">
            <w:pPr>
              <w:keepNext/>
              <w:keepLines/>
              <w:spacing w:before="20" w:after="20"/>
              <w:rPr>
                <w:rFonts w:cs="Arial"/>
                <w:b/>
                <w:sz w:val="20"/>
                <w:szCs w:val="20"/>
              </w:rPr>
            </w:pPr>
            <w:r w:rsidRPr="0001609E">
              <w:rPr>
                <w:rFonts w:cs="Arial"/>
                <w:b/>
                <w:sz w:val="20"/>
                <w:szCs w:val="20"/>
              </w:rPr>
              <w:t>Effective Date and Approved By</w:t>
            </w:r>
          </w:p>
        </w:tc>
      </w:tr>
      <w:tr w:rsidR="00BE69BF" w:rsidRPr="00CA1CB3" w14:paraId="182937ED" w14:textId="77777777" w:rsidTr="00670A2B">
        <w:trPr>
          <w:trHeight w:val="20"/>
        </w:trPr>
        <w:tc>
          <w:tcPr>
            <w:tcW w:w="503" w:type="pct"/>
          </w:tcPr>
          <w:p w14:paraId="018EC02F" w14:textId="12A584A1" w:rsidR="00BE69BF" w:rsidRPr="0001609E" w:rsidRDefault="00BE69BF" w:rsidP="00C7412C">
            <w:pPr>
              <w:spacing w:before="20" w:after="20"/>
              <w:rPr>
                <w:rFonts w:cs="Arial"/>
                <w:sz w:val="20"/>
                <w:szCs w:val="20"/>
              </w:rPr>
            </w:pPr>
            <w:r>
              <w:rPr>
                <w:rFonts w:cs="Arial"/>
                <w:sz w:val="20"/>
                <w:szCs w:val="20"/>
              </w:rPr>
              <w:t>01</w:t>
            </w:r>
          </w:p>
        </w:tc>
        <w:tc>
          <w:tcPr>
            <w:tcW w:w="890" w:type="pct"/>
          </w:tcPr>
          <w:p w14:paraId="5C6F727C" w14:textId="44EF7124" w:rsidR="00BE69BF" w:rsidRDefault="00FB0121" w:rsidP="00C7412C">
            <w:pPr>
              <w:spacing w:before="20" w:after="20"/>
              <w:rPr>
                <w:rFonts w:cs="Arial"/>
                <w:sz w:val="20"/>
                <w:szCs w:val="20"/>
              </w:rPr>
            </w:pPr>
            <w:r>
              <w:rPr>
                <w:rFonts w:cs="Arial"/>
                <w:sz w:val="20"/>
                <w:szCs w:val="20"/>
              </w:rPr>
              <w:t>2020-</w:t>
            </w:r>
            <w:r w:rsidR="00D6226B">
              <w:rPr>
                <w:rFonts w:cs="Arial"/>
                <w:sz w:val="20"/>
                <w:szCs w:val="20"/>
              </w:rPr>
              <w:t>07-02</w:t>
            </w:r>
          </w:p>
        </w:tc>
        <w:tc>
          <w:tcPr>
            <w:tcW w:w="963" w:type="pct"/>
          </w:tcPr>
          <w:p w14:paraId="3A87EDB8" w14:textId="58A35084" w:rsidR="00BE69BF" w:rsidRDefault="00512972" w:rsidP="00C7412C">
            <w:pPr>
              <w:spacing w:before="20" w:after="20"/>
              <w:rPr>
                <w:rFonts w:cs="Arial"/>
                <w:sz w:val="20"/>
                <w:szCs w:val="20"/>
              </w:rPr>
            </w:pPr>
            <w:r>
              <w:rPr>
                <w:rFonts w:cs="Arial"/>
                <w:sz w:val="20"/>
                <w:szCs w:val="20"/>
              </w:rPr>
              <w:t xml:space="preserve">Nicholas </w:t>
            </w:r>
            <w:proofErr w:type="spellStart"/>
            <w:r>
              <w:rPr>
                <w:rFonts w:cs="Arial"/>
                <w:sz w:val="20"/>
                <w:szCs w:val="20"/>
              </w:rPr>
              <w:t>Fette</w:t>
            </w:r>
            <w:proofErr w:type="spellEnd"/>
            <w:r>
              <w:rPr>
                <w:rFonts w:cs="Arial"/>
                <w:sz w:val="20"/>
                <w:szCs w:val="20"/>
              </w:rPr>
              <w:t xml:space="preserve"> / </w:t>
            </w:r>
            <w:r w:rsidR="00B213A4">
              <w:rPr>
                <w:rFonts w:cs="Arial"/>
                <w:sz w:val="20"/>
                <w:szCs w:val="20"/>
              </w:rPr>
              <w:t xml:space="preserve">Akhilesh Reddy </w:t>
            </w:r>
            <w:proofErr w:type="spellStart"/>
            <w:r w:rsidR="00B213A4">
              <w:rPr>
                <w:rFonts w:cs="Arial"/>
                <w:sz w:val="20"/>
                <w:szCs w:val="20"/>
              </w:rPr>
              <w:t>Endurthy</w:t>
            </w:r>
            <w:proofErr w:type="spellEnd"/>
            <w:r w:rsidR="00BE69BF">
              <w:rPr>
                <w:rFonts w:cs="Arial"/>
                <w:sz w:val="20"/>
                <w:szCs w:val="20"/>
              </w:rPr>
              <w:t xml:space="preserve"> Solaris-Technical, LLC. </w:t>
            </w:r>
          </w:p>
        </w:tc>
        <w:tc>
          <w:tcPr>
            <w:tcW w:w="2644" w:type="pct"/>
          </w:tcPr>
          <w:p w14:paraId="0BB775A7" w14:textId="52230291" w:rsidR="00BE69BF" w:rsidRPr="0001609E" w:rsidRDefault="00B213A4" w:rsidP="00C7412C">
            <w:pPr>
              <w:spacing w:before="20" w:after="20"/>
              <w:rPr>
                <w:rFonts w:cs="Arial"/>
                <w:sz w:val="20"/>
                <w:szCs w:val="20"/>
              </w:rPr>
            </w:pPr>
            <w:r>
              <w:rPr>
                <w:rFonts w:cs="Arial"/>
                <w:sz w:val="20"/>
                <w:szCs w:val="20"/>
              </w:rPr>
              <w:t xml:space="preserve">New Workpaper </w:t>
            </w:r>
            <w:r w:rsidR="00B0758A">
              <w:rPr>
                <w:rFonts w:cs="Arial"/>
                <w:sz w:val="20"/>
                <w:szCs w:val="20"/>
              </w:rPr>
              <w:t>based on DEER2020 prototypes</w:t>
            </w:r>
          </w:p>
        </w:tc>
      </w:tr>
      <w:bookmarkEnd w:id="348"/>
      <w:bookmarkEnd w:id="352"/>
      <w:bookmarkEnd w:id="353"/>
    </w:tbl>
    <w:p w14:paraId="5C9CAB2A" w14:textId="77777777" w:rsidR="00085726" w:rsidRDefault="00085726" w:rsidP="00387072"/>
    <w:sectPr w:rsidR="00085726" w:rsidSect="005F505E">
      <w:headerReference w:type="default" r:id="rId21"/>
      <w:headerReference w:type="first" r:id="rId22"/>
      <w:endnotePr>
        <w:numFmt w:val="decimal"/>
      </w:endnotePr>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 w:author="Ramirez, Bob" w:date="2020-09-10T19:55:00Z" w:initials="BR">
    <w:p w14:paraId="103B96BC" w14:textId="72DED5C9" w:rsidR="00C40EE1" w:rsidRDefault="00C40EE1">
      <w:pPr>
        <w:pStyle w:val="CommentText"/>
      </w:pPr>
      <w:r>
        <w:rPr>
          <w:rStyle w:val="CommentReference"/>
        </w:rPr>
        <w:annotationRef/>
      </w:r>
      <w:r>
        <w:t>Need to add this to show it is not just a high-efficiency, like-for-like typical measure</w:t>
      </w:r>
    </w:p>
  </w:comment>
  <w:comment w:id="3" w:author="Nicholas Fette" w:date="2020-09-30T12:43:00Z" w:initials="NF">
    <w:p w14:paraId="2A5485F2" w14:textId="52C83C7E" w:rsidR="00C40EE1" w:rsidRDefault="00C40EE1">
      <w:pPr>
        <w:pStyle w:val="CommentText"/>
      </w:pPr>
      <w:r>
        <w:rPr>
          <w:rStyle w:val="CommentReference"/>
        </w:rPr>
        <w:annotationRef/>
      </w:r>
      <w:r>
        <w:t>The workpaper also offers measures that are not conversions (same technology). The typical practice has been that the workpaper name is a technology, rather than an action.</w:t>
      </w:r>
    </w:p>
    <w:p w14:paraId="1345C031" w14:textId="7984664A" w:rsidR="00C40EE1" w:rsidRDefault="00C40EE1">
      <w:pPr>
        <w:pStyle w:val="CommentText"/>
      </w:pPr>
      <w:r>
        <w:t xml:space="preserve">This naming format has been coordinated with </w:t>
      </w:r>
      <w:proofErr w:type="spellStart"/>
      <w:r>
        <w:t>CalTF</w:t>
      </w:r>
      <w:proofErr w:type="spellEnd"/>
      <w:r>
        <w:t xml:space="preserve">. </w:t>
      </w:r>
    </w:p>
    <w:p w14:paraId="24618F58" w14:textId="4DC4E0C9" w:rsidR="00C40EE1" w:rsidRDefault="00C40EE1">
      <w:pPr>
        <w:pStyle w:val="CommentText"/>
      </w:pPr>
    </w:p>
    <w:p w14:paraId="3ADF034A" w14:textId="67787B34" w:rsidR="00C40EE1" w:rsidRDefault="00C40EE1">
      <w:pPr>
        <w:pStyle w:val="CommentText"/>
      </w:pPr>
      <w:r>
        <w:t xml:space="preserve">We recommend removing “Conversion to” </w:t>
      </w:r>
    </w:p>
  </w:comment>
  <w:comment w:id="9" w:author="Ramirez, Bob" w:date="2020-09-09T12:02:00Z" w:initials="BR">
    <w:p w14:paraId="1B03705F" w14:textId="1CBF8231" w:rsidR="00C40EE1" w:rsidRDefault="00C40EE1">
      <w:pPr>
        <w:pStyle w:val="CommentText"/>
      </w:pPr>
      <w:r>
        <w:rPr>
          <w:rStyle w:val="CommentReference"/>
        </w:rPr>
        <w:annotationRef/>
      </w:r>
      <w:r>
        <w:t>Measure name should be more descriptive, for example “”</w:t>
      </w:r>
    </w:p>
  </w:comment>
  <w:comment w:id="10" w:author="Nicholas Fette" w:date="2020-09-30T12:46:00Z" w:initials="NF">
    <w:p w14:paraId="1FF56321" w14:textId="08BAC7EE" w:rsidR="00C40EE1" w:rsidRDefault="00C40EE1">
      <w:pPr>
        <w:pStyle w:val="CommentText"/>
      </w:pPr>
      <w:r>
        <w:t xml:space="preserve">Generally, we don’t elaborate too much here, as </w:t>
      </w:r>
      <w:r>
        <w:rPr>
          <w:rStyle w:val="CommentReference"/>
        </w:rPr>
        <w:annotationRef/>
      </w:r>
      <w:r>
        <w:t>the later parts of the workpaper describe greater details.</w:t>
      </w:r>
    </w:p>
  </w:comment>
  <w:comment w:id="11" w:author="Andres Fergadiotti" w:date="2020-10-16T13:00:00Z" w:initials="AF">
    <w:p w14:paraId="542E784C" w14:textId="763804E4" w:rsidR="00C40EE1" w:rsidRDefault="00C40EE1">
      <w:pPr>
        <w:pStyle w:val="CommentText"/>
      </w:pPr>
      <w:r>
        <w:rPr>
          <w:rStyle w:val="CommentReference"/>
        </w:rPr>
        <w:annotationRef/>
      </w:r>
      <w:r>
        <w:t xml:space="preserve">This is consistent with </w:t>
      </w:r>
      <w:proofErr w:type="spellStart"/>
      <w:r>
        <w:t>CalTF</w:t>
      </w:r>
      <w:proofErr w:type="spellEnd"/>
      <w:r>
        <w:t xml:space="preserve"> guidance.</w:t>
      </w:r>
    </w:p>
  </w:comment>
  <w:comment w:id="18" w:author="Ramirez, Bob" w:date="2020-09-09T12:04:00Z" w:initials="BR">
    <w:p w14:paraId="15A3538E" w14:textId="77777777" w:rsidR="00C40EE1" w:rsidRDefault="00C40EE1">
      <w:pPr>
        <w:pStyle w:val="CommentText"/>
      </w:pPr>
      <w:r>
        <w:rPr>
          <w:rStyle w:val="CommentReference"/>
        </w:rPr>
        <w:annotationRef/>
      </w:r>
      <w:r>
        <w:t xml:space="preserve">Is this an </w:t>
      </w:r>
      <w:proofErr w:type="gramStart"/>
      <w:r>
        <w:t>eligibility criteria</w:t>
      </w:r>
      <w:proofErr w:type="gramEnd"/>
      <w:r>
        <w:t xml:space="preserve"> or just some suggested applications? Should make this clear either way.</w:t>
      </w:r>
    </w:p>
    <w:p w14:paraId="79F25BE7" w14:textId="4D17C8CC" w:rsidR="00C40EE1" w:rsidRDefault="00C40EE1">
      <w:pPr>
        <w:pStyle w:val="CommentText"/>
      </w:pPr>
      <w:r>
        <w:t>Each of these baseline scenarios could/should require a different savings estimate.</w:t>
      </w:r>
    </w:p>
  </w:comment>
  <w:comment w:id="19" w:author="Nicholas Fette" w:date="2020-09-30T12:47:00Z" w:initials="NF">
    <w:p w14:paraId="4507FA93" w14:textId="4CDD7E6E" w:rsidR="00C40EE1" w:rsidRDefault="00C40EE1">
      <w:pPr>
        <w:pStyle w:val="CommentText"/>
      </w:pPr>
      <w:r>
        <w:rPr>
          <w:rStyle w:val="CommentReference"/>
        </w:rPr>
        <w:annotationRef/>
      </w:r>
      <w:r>
        <w:t>The later sections of the workpaper specifically describe the eligible equipment for baseline (e.g. Measure Case Specification table). Yes, the calculation methodology computes savings that varies depending on the baseline technology type.</w:t>
      </w:r>
    </w:p>
  </w:comment>
  <w:comment w:id="21" w:author="Ramirez, Bob" w:date="2020-09-09T12:05:00Z" w:initials="BR">
    <w:p w14:paraId="52BCE1E9" w14:textId="3E8F82EE" w:rsidR="00C40EE1" w:rsidRDefault="00C40EE1">
      <w:pPr>
        <w:pStyle w:val="CommentText"/>
      </w:pPr>
      <w:r>
        <w:rPr>
          <w:rStyle w:val="CommentReference"/>
        </w:rPr>
        <w:annotationRef/>
      </w:r>
      <w:r>
        <w:rPr>
          <w:rStyle w:val="CommentReference"/>
        </w:rPr>
        <w:t>G</w:t>
      </w:r>
      <w:r>
        <w:t>as wall furnace or other gas heating would need to be specifically prohibited as that would be fuel substitution, unless the heating savings is not going to be claimed.</w:t>
      </w:r>
    </w:p>
  </w:comment>
  <w:comment w:id="22" w:author="Nicholas Fette" w:date="2020-09-30T12:49:00Z" w:initials="NF">
    <w:p w14:paraId="684819A0" w14:textId="7E026B8D" w:rsidR="00C40EE1" w:rsidRDefault="00C40EE1">
      <w:pPr>
        <w:pStyle w:val="CommentText"/>
      </w:pPr>
      <w:r>
        <w:rPr>
          <w:rStyle w:val="CommentReference"/>
        </w:rPr>
        <w:annotationRef/>
      </w:r>
      <w:r>
        <w:t>See last paragraph in this section.</w:t>
      </w:r>
    </w:p>
  </w:comment>
  <w:comment w:id="47" w:author="Ramirez, Bob" w:date="2020-09-09T12:12:00Z" w:initials="BR">
    <w:p w14:paraId="229EAE6B" w14:textId="3C324444" w:rsidR="00C40EE1" w:rsidRDefault="00C40EE1">
      <w:pPr>
        <w:pStyle w:val="CommentText"/>
      </w:pPr>
      <w:r>
        <w:rPr>
          <w:rStyle w:val="CommentReference"/>
        </w:rPr>
        <w:annotationRef/>
      </w:r>
      <w:proofErr w:type="gramStart"/>
      <w:r>
        <w:t>Typically</w:t>
      </w:r>
      <w:proofErr w:type="gramEnd"/>
      <w:r>
        <w:t xml:space="preserve"> well below this value</w:t>
      </w:r>
    </w:p>
  </w:comment>
  <w:comment w:id="48" w:author="Nicholas Fette" w:date="2020-09-30T12:50:00Z" w:initials="NF">
    <w:p w14:paraId="3DE4F017" w14:textId="6C0F9410" w:rsidR="00C40EE1" w:rsidRDefault="00C40EE1">
      <w:pPr>
        <w:pStyle w:val="CommentText"/>
      </w:pPr>
      <w:r>
        <w:rPr>
          <w:rStyle w:val="CommentReference"/>
        </w:rPr>
        <w:annotationRef/>
      </w:r>
      <w:r>
        <w:t xml:space="preserve">This is the upper limit provided by DEER </w:t>
      </w:r>
      <w:proofErr w:type="spellStart"/>
      <w:r>
        <w:t>TechID</w:t>
      </w:r>
      <w:proofErr w:type="spellEnd"/>
      <w:r>
        <w:t xml:space="preserve"> for related equipment.</w:t>
      </w:r>
    </w:p>
  </w:comment>
  <w:comment w:id="64" w:author="Ramirez, Bob" w:date="2020-09-09T12:15:00Z" w:initials="BR">
    <w:p w14:paraId="3F12A275" w14:textId="4AA1A4BE" w:rsidR="00C40EE1" w:rsidRDefault="00C40EE1">
      <w:pPr>
        <w:pStyle w:val="CommentText"/>
      </w:pPr>
      <w:r>
        <w:rPr>
          <w:noProof/>
        </w:rPr>
        <w:drawing>
          <wp:inline distT="0" distB="0" distL="0" distR="0" wp14:anchorId="3639F061" wp14:editId="75ED660C">
            <wp:extent cx="2571750" cy="946921"/>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598535" cy="956783"/>
                    </a:xfrm>
                    <a:prstGeom prst="rect">
                      <a:avLst/>
                    </a:prstGeom>
                  </pic:spPr>
                </pic:pic>
              </a:graphicData>
            </a:graphic>
          </wp:inline>
        </w:drawing>
      </w:r>
    </w:p>
  </w:comment>
  <w:comment w:id="65" w:author="Akhilesh" w:date="2020-09-30T14:15:00Z" w:initials="A">
    <w:p w14:paraId="01E0843A" w14:textId="7DE7A08D" w:rsidR="00C40EE1" w:rsidRDefault="00C40EE1">
      <w:pPr>
        <w:pStyle w:val="CommentText"/>
      </w:pPr>
      <w:r>
        <w:rPr>
          <w:rStyle w:val="CommentReference"/>
        </w:rPr>
        <w:annotationRef/>
      </w:r>
      <w:r>
        <w:t>We used the tiers to be consistent with the approved fuel substitution workpaper</w:t>
      </w:r>
      <w:r w:rsidRPr="00FC74BD">
        <w:t xml:space="preserve"> </w:t>
      </w:r>
      <w:r>
        <w:t xml:space="preserve">SWHC044-01-Ductless HVAC - Fuel Substitution, Residential. </w:t>
      </w:r>
    </w:p>
  </w:comment>
  <w:comment w:id="78" w:author="Ramirez, Bob" w:date="2020-09-10T17:22:00Z" w:initials="BR">
    <w:p w14:paraId="15E99805" w14:textId="77777777" w:rsidR="00C40EE1" w:rsidRDefault="00C40EE1" w:rsidP="00064244">
      <w:pPr>
        <w:pStyle w:val="CommentText"/>
        <w:rPr>
          <w:rStyle w:val="CommentReference"/>
        </w:rPr>
      </w:pPr>
      <w:r>
        <w:rPr>
          <w:rStyle w:val="CommentReference"/>
        </w:rPr>
        <w:t xml:space="preserve">Normal Replacement is not applicable: This is an </w:t>
      </w:r>
      <w:r w:rsidRPr="003815E5">
        <w:rPr>
          <w:rStyle w:val="CommentReference"/>
          <w:u w:val="single"/>
        </w:rPr>
        <w:t>equipment conversion not replacement</w:t>
      </w:r>
      <w:r>
        <w:rPr>
          <w:rStyle w:val="CommentReference"/>
        </w:rPr>
        <w:t>. Existing equipment cannot be used/is irrelevant for NR and NC where the baseline is the Code min. efficiency for the efficient equipment.</w:t>
      </w:r>
    </w:p>
    <w:p w14:paraId="3D79B5A2" w14:textId="77777777" w:rsidR="00C40EE1" w:rsidRDefault="00C40EE1" w:rsidP="00064244">
      <w:pPr>
        <w:pStyle w:val="CommentText"/>
      </w:pPr>
    </w:p>
  </w:comment>
  <w:comment w:id="79" w:author="Nicholas Fette" w:date="2020-09-30T12:51:00Z" w:initials="NF">
    <w:p w14:paraId="0139DC13" w14:textId="3AFE64D1" w:rsidR="00C40EE1" w:rsidRDefault="00C40EE1" w:rsidP="00064244">
      <w:pPr>
        <w:pStyle w:val="CommentText"/>
      </w:pPr>
      <w:r>
        <w:rPr>
          <w:rStyle w:val="CommentReference"/>
        </w:rPr>
        <w:annotationRef/>
      </w:r>
      <w:r>
        <w:t>From our understanding savings from technology change/ conversion are eligible to claim savings. CPUC agrees with this. Please refer to email from Kerri-Ann Richard to SCE dated 10/08/2020.</w:t>
      </w:r>
    </w:p>
    <w:p w14:paraId="23BC7EAD" w14:textId="77777777" w:rsidR="00C40EE1" w:rsidRDefault="00C40EE1" w:rsidP="00064244">
      <w:pPr>
        <w:pStyle w:val="CommentText"/>
      </w:pPr>
    </w:p>
    <w:p w14:paraId="1154680D" w14:textId="77777777" w:rsidR="00C40EE1" w:rsidRDefault="00C40EE1" w:rsidP="00064244">
      <w:pPr>
        <w:pStyle w:val="CommentText"/>
      </w:pPr>
      <w:r>
        <w:t xml:space="preserve">However, we agree with CPUC that electric resistance space heating is not allowed by Title-24 2019 for residential space heating expect for supplemental heating and hence we removed the offering of replacing the combination of Room AC for space cooling and electric resistance for space heating with Ductless heat pump. </w:t>
      </w:r>
    </w:p>
  </w:comment>
  <w:comment w:id="105" w:author="Ramirez, Bob" w:date="2020-09-09T13:29:00Z" w:initials="BR">
    <w:p w14:paraId="48932213" w14:textId="52294D55" w:rsidR="00C40EE1" w:rsidRDefault="00C40EE1">
      <w:pPr>
        <w:pStyle w:val="CommentText"/>
      </w:pPr>
      <w:r>
        <w:rPr>
          <w:rStyle w:val="CommentReference"/>
        </w:rPr>
        <w:annotationRef/>
      </w:r>
      <w:r>
        <w:t>For Normal Replacement the existing equipment is irrelevant so only need one option here: Ductless HP</w:t>
      </w:r>
    </w:p>
  </w:comment>
  <w:comment w:id="106" w:author="Nicholas Fette" w:date="2020-09-30T12:52:00Z" w:initials="NF">
    <w:p w14:paraId="342C1A92" w14:textId="3E483FDF" w:rsidR="00C40EE1" w:rsidRDefault="00C40EE1">
      <w:pPr>
        <w:pStyle w:val="CommentText"/>
      </w:pPr>
      <w:r>
        <w:rPr>
          <w:rStyle w:val="CommentReference"/>
        </w:rPr>
        <w:annotationRef/>
      </w:r>
      <w:r>
        <w:t>Typically for Normal Replacement, the baseline is chosen to represent what the customer would have done without program intervention, i.e. a code-compliant model of the same technology.</w:t>
      </w:r>
    </w:p>
  </w:comment>
  <w:comment w:id="131" w:author="Ramirez, Bob" w:date="2020-09-09T14:50:00Z" w:initials="BR">
    <w:p w14:paraId="6FC80427" w14:textId="56C97AA8" w:rsidR="00C40EE1" w:rsidRDefault="00C40EE1">
      <w:pPr>
        <w:pStyle w:val="CommentText"/>
      </w:pPr>
      <w:r>
        <w:rPr>
          <w:rStyle w:val="CommentReference"/>
        </w:rPr>
        <w:annotationRef/>
      </w:r>
      <w:r>
        <w:t xml:space="preserve">See previous note: NR and NC baseline </w:t>
      </w:r>
      <w:proofErr w:type="gramStart"/>
      <w:r>
        <w:t>have to</w:t>
      </w:r>
      <w:proofErr w:type="gramEnd"/>
      <w:r>
        <w:t xml:space="preserve"> be like-for-like system and code/std baseline. A system changeout can only be handled as an AR measure and will require PoE for every implementation.</w:t>
      </w:r>
    </w:p>
  </w:comment>
  <w:comment w:id="132" w:author="Akhilesh Endurthy" w:date="2020-10-13T10:46:00Z" w:initials="AE">
    <w:p w14:paraId="209D2DEA" w14:textId="3F4DED71" w:rsidR="00C40EE1" w:rsidRDefault="00C40EE1">
      <w:pPr>
        <w:pStyle w:val="CommentText"/>
      </w:pPr>
      <w:r>
        <w:rPr>
          <w:rStyle w:val="CommentReference"/>
        </w:rPr>
        <w:annotationRef/>
      </w:r>
      <w:r>
        <w:t xml:space="preserve">Please refer to the responses to the two comments above. </w:t>
      </w:r>
    </w:p>
  </w:comment>
  <w:comment w:id="244" w:author="Ramirez, Bob" w:date="2020-09-10T20:34:00Z" w:initials="BR">
    <w:p w14:paraId="14D61457" w14:textId="7D82CE9B" w:rsidR="00C40EE1" w:rsidRDefault="00C40EE1">
      <w:pPr>
        <w:pStyle w:val="CommentText"/>
      </w:pPr>
      <w:r>
        <w:rPr>
          <w:rStyle w:val="CommentReference"/>
        </w:rPr>
        <w:annotationRef/>
      </w:r>
      <w:r>
        <w:t>Here’s the like-for-like statement which means that the new system should be the same as the replaced system.</w:t>
      </w:r>
    </w:p>
  </w:comment>
  <w:comment w:id="245" w:author="Nicholas Fette" w:date="2020-09-30T12:54:00Z" w:initials="NF">
    <w:p w14:paraId="7BB30EF4" w14:textId="7721FDF6" w:rsidR="00C40EE1" w:rsidRDefault="00C40EE1">
      <w:pPr>
        <w:pStyle w:val="CommentText"/>
      </w:pPr>
      <w:r>
        <w:rPr>
          <w:rStyle w:val="CommentReference"/>
        </w:rPr>
        <w:annotationRef/>
      </w:r>
      <w:r>
        <w:t xml:space="preserve">This statement was meant to refer only to </w:t>
      </w:r>
      <w:r w:rsidRPr="00004F50">
        <w:rPr>
          <w:b/>
          <w:bCs/>
          <w:highlight w:val="yellow"/>
        </w:rPr>
        <w:t>capacity</w:t>
      </w:r>
      <w:r>
        <w:t>, not to type, when stating the like-for-like requirement.</w:t>
      </w:r>
    </w:p>
  </w:comment>
  <w:comment w:id="246" w:author="Ramirez, Bob" w:date="2020-09-10T20:38:00Z" w:initials="BR">
    <w:p w14:paraId="1E3D1C6D" w14:textId="13E19C2B" w:rsidR="00C40EE1" w:rsidRDefault="00C40EE1">
      <w:pPr>
        <w:pStyle w:val="CommentText"/>
      </w:pPr>
      <w:r>
        <w:t xml:space="preserve">Mid-stream will need to track </w:t>
      </w:r>
      <w:r>
        <w:rPr>
          <w:rStyle w:val="CommentReference"/>
        </w:rPr>
        <w:annotationRef/>
      </w:r>
      <w:r>
        <w:rPr>
          <w:rStyle w:val="CommentReference"/>
        </w:rPr>
        <w:t>replacement (NR) or new construction (NR)</w:t>
      </w:r>
    </w:p>
  </w:comment>
  <w:comment w:id="247" w:author="Nicholas Fette" w:date="2020-09-30T12:56:00Z" w:initials="NF">
    <w:p w14:paraId="2659CF86" w14:textId="77777777" w:rsidR="00C40EE1" w:rsidRDefault="00C40EE1">
      <w:pPr>
        <w:pStyle w:val="CommentText"/>
      </w:pPr>
      <w:r>
        <w:rPr>
          <w:rStyle w:val="CommentReference"/>
        </w:rPr>
        <w:annotationRef/>
      </w:r>
      <w:r>
        <w:t xml:space="preserve">We believe programs will track NC (savings by design) from retrofit projects. </w:t>
      </w:r>
    </w:p>
    <w:p w14:paraId="428E4C77" w14:textId="77777777" w:rsidR="00C40EE1" w:rsidRDefault="00C40EE1">
      <w:pPr>
        <w:pStyle w:val="CommentText"/>
      </w:pPr>
    </w:p>
    <w:p w14:paraId="6E18CD50" w14:textId="621FC0D0" w:rsidR="00C40EE1" w:rsidRDefault="00C40EE1">
      <w:pPr>
        <w:pStyle w:val="CommentText"/>
      </w:pPr>
      <w:r>
        <w:t xml:space="preserve">For NR, we are requesting to track the existing equipment type (room unit or ductless unit). We understand it is not conventional to track equipment type for NR measures. If the program is not able to track the existing HVAC type, the savings for ductless heat pump will be used. </w:t>
      </w:r>
    </w:p>
  </w:comment>
  <w:comment w:id="248" w:author="Andres Fergadiotti" w:date="2020-10-16T13:48:00Z" w:initials="AF">
    <w:p w14:paraId="57D34726" w14:textId="3ABAC9CD" w:rsidR="00F62898" w:rsidRDefault="00F62898">
      <w:pPr>
        <w:pStyle w:val="CommentText"/>
      </w:pPr>
      <w:r>
        <w:rPr>
          <w:rStyle w:val="CommentReference"/>
        </w:rPr>
        <w:annotationRef/>
      </w:r>
      <w:r>
        <w:t xml:space="preserve">I would suggest for more stringent tracking requirements for these to be coordinate at a statewide level and with the involvement of EMV and Programs. </w:t>
      </w:r>
    </w:p>
  </w:comment>
  <w:comment w:id="298" w:author="Ramirez, Bob" w:date="2020-09-10T21:00:00Z" w:initials="BR">
    <w:p w14:paraId="1C9EF061" w14:textId="16F8B7A3" w:rsidR="00C40EE1" w:rsidRDefault="00C40EE1">
      <w:pPr>
        <w:pStyle w:val="CommentText"/>
      </w:pPr>
      <w:r>
        <w:rPr>
          <w:rStyle w:val="CommentReference"/>
        </w:rPr>
        <w:annotationRef/>
      </w:r>
      <w:r>
        <w:t xml:space="preserve">Need to add a list of the data that needs to be gathered for AR and the PoE for AR: </w:t>
      </w:r>
      <w:r w:rsidRPr="00693BD2">
        <w:rPr>
          <w:highlight w:val="yellow"/>
        </w:rPr>
        <w:t>cooling capacity pre and post; heating capacity pre and post</w:t>
      </w:r>
      <w:r>
        <w:t xml:space="preserve">; </w:t>
      </w:r>
      <w:r w:rsidRPr="00693BD2">
        <w:rPr>
          <w:highlight w:val="yellow"/>
        </w:rPr>
        <w:t>all systems were operational</w:t>
      </w:r>
      <w:r>
        <w:t>; existing heating system decommissioned; existing cooling system removed and recycled (customer cannot keep a Room AC and use it somewhere else).</w:t>
      </w:r>
    </w:p>
  </w:comment>
  <w:comment w:id="299" w:author="Nicholas Fette" w:date="2020-09-30T12:57:00Z" w:initials="NF">
    <w:p w14:paraId="3049FD0B" w14:textId="4EAF13C4" w:rsidR="00C40EE1" w:rsidRDefault="00C40EE1">
      <w:pPr>
        <w:pStyle w:val="CommentText"/>
      </w:pPr>
      <w:r>
        <w:rPr>
          <w:rStyle w:val="CommentReference"/>
        </w:rPr>
        <w:annotationRef/>
      </w:r>
      <w:r>
        <w:t xml:space="preserve">Please refer to separate POE questionnaire provided in the workpaper package which will be used to verify the operational status and gather program influence evidence. </w:t>
      </w:r>
    </w:p>
    <w:p w14:paraId="0483F7DD" w14:textId="77777777" w:rsidR="00C40EE1" w:rsidRDefault="00C40EE1">
      <w:pPr>
        <w:pStyle w:val="CommentText"/>
      </w:pPr>
    </w:p>
    <w:p w14:paraId="559A24D8" w14:textId="77195511" w:rsidR="00C40EE1" w:rsidRPr="00DB66CE" w:rsidRDefault="00C40EE1" w:rsidP="00DB66CE">
      <w:pPr>
        <w:keepNext/>
        <w:spacing w:before="0" w:after="0" w:line="0" w:lineRule="atLeast"/>
        <w:rPr>
          <w:i/>
          <w:color w:val="5F5F5F"/>
        </w:rPr>
      </w:pPr>
      <w:r>
        <w:t>The section “</w:t>
      </w:r>
      <w:r w:rsidRPr="00CF19BB">
        <w:rPr>
          <w:i/>
          <w:color w:val="5F5F5F"/>
        </w:rPr>
        <w:t>Required Documentation for Accelerated Replacement</w:t>
      </w:r>
      <w:r>
        <w:rPr>
          <w:i/>
          <w:color w:val="5F5F5F"/>
        </w:rPr>
        <w:t xml:space="preserve">” </w:t>
      </w:r>
      <w:r w:rsidRPr="00DB66CE">
        <w:rPr>
          <w:iCs/>
        </w:rPr>
        <w:t>below</w:t>
      </w:r>
      <w:r>
        <w:rPr>
          <w:iCs/>
        </w:rPr>
        <w:t xml:space="preserve"> requires all the data that needs to be gathered for AR measures. </w:t>
      </w:r>
    </w:p>
  </w:comment>
  <w:comment w:id="314" w:author="Ramirez, Bob" w:date="2020-09-10T21:10:00Z" w:initials="BR">
    <w:p w14:paraId="561BF2F4" w14:textId="1445CBDB" w:rsidR="00C40EE1" w:rsidRDefault="00C40EE1">
      <w:pPr>
        <w:pStyle w:val="CommentText"/>
      </w:pPr>
      <w:r>
        <w:rPr>
          <w:rStyle w:val="CommentReference"/>
        </w:rPr>
        <w:annotationRef/>
      </w:r>
      <w:r>
        <w:t>What about conversion, decommissioning, and disposal costs?</w:t>
      </w:r>
    </w:p>
  </w:comment>
  <w:comment w:id="315" w:author="Akhilesh" w:date="2020-09-30T14:31:00Z" w:initials="A">
    <w:p w14:paraId="0B934ED0" w14:textId="7179FDBD" w:rsidR="00C40EE1" w:rsidRDefault="00C40EE1">
      <w:pPr>
        <w:pStyle w:val="CommentText"/>
      </w:pPr>
      <w:r>
        <w:rPr>
          <w:rStyle w:val="CommentReference"/>
        </w:rPr>
        <w:annotationRef/>
      </w:r>
      <w:r>
        <w:t xml:space="preserve">The standard practice has been to exclude indirect costs such as decommissioning and disposal costs.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03B96BC" w15:done="0"/>
  <w15:commentEx w15:paraId="3ADF034A" w15:paraIdParent="103B96BC" w15:done="0"/>
  <w15:commentEx w15:paraId="1B03705F" w15:done="0"/>
  <w15:commentEx w15:paraId="1FF56321" w15:paraIdParent="1B03705F" w15:done="0"/>
  <w15:commentEx w15:paraId="542E784C" w15:paraIdParent="1B03705F" w15:done="0"/>
  <w15:commentEx w15:paraId="79F25BE7" w15:done="0"/>
  <w15:commentEx w15:paraId="4507FA93" w15:paraIdParent="79F25BE7" w15:done="0"/>
  <w15:commentEx w15:paraId="52BCE1E9" w15:done="0"/>
  <w15:commentEx w15:paraId="684819A0" w15:paraIdParent="52BCE1E9" w15:done="0"/>
  <w15:commentEx w15:paraId="229EAE6B" w15:done="0"/>
  <w15:commentEx w15:paraId="3DE4F017" w15:paraIdParent="229EAE6B" w15:done="0"/>
  <w15:commentEx w15:paraId="3F12A275" w15:done="0"/>
  <w15:commentEx w15:paraId="01E0843A" w15:paraIdParent="3F12A275" w15:done="0"/>
  <w15:commentEx w15:paraId="3D79B5A2" w15:done="0"/>
  <w15:commentEx w15:paraId="1154680D" w15:paraIdParent="3D79B5A2" w15:done="0"/>
  <w15:commentEx w15:paraId="48932213" w15:done="0"/>
  <w15:commentEx w15:paraId="342C1A92" w15:paraIdParent="48932213" w15:done="0"/>
  <w15:commentEx w15:paraId="6FC80427" w15:done="0"/>
  <w15:commentEx w15:paraId="209D2DEA" w15:paraIdParent="6FC80427" w15:done="0"/>
  <w15:commentEx w15:paraId="14D61457" w15:done="0"/>
  <w15:commentEx w15:paraId="7BB30EF4" w15:paraIdParent="14D61457" w15:done="0"/>
  <w15:commentEx w15:paraId="1E3D1C6D" w15:done="0"/>
  <w15:commentEx w15:paraId="6E18CD50" w15:paraIdParent="1E3D1C6D" w15:done="0"/>
  <w15:commentEx w15:paraId="57D34726" w15:paraIdParent="1E3D1C6D" w15:done="0"/>
  <w15:commentEx w15:paraId="1C9EF061" w15:done="0"/>
  <w15:commentEx w15:paraId="559A24D8" w15:paraIdParent="1C9EF061" w15:done="0"/>
  <w15:commentEx w15:paraId="561BF2F4" w15:done="0"/>
  <w15:commentEx w15:paraId="0B934ED0" w15:paraIdParent="561BF2F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3417EE" w16cex:dateUtc="2020-10-16T20:00:00Z"/>
  <w16cex:commentExtensible w16cex:durableId="23342325" w16cex:dateUtc="2020-10-16T20: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03B96BC" w16cid:durableId="2305033D"/>
  <w16cid:commentId w16cid:paraId="3ADF034A" w16cid:durableId="231EFBEC"/>
  <w16cid:commentId w16cid:paraId="1B03705F" w16cid:durableId="230342D1"/>
  <w16cid:commentId w16cid:paraId="1FF56321" w16cid:durableId="231EFCBA"/>
  <w16cid:commentId w16cid:paraId="542E784C" w16cid:durableId="233417EE"/>
  <w16cid:commentId w16cid:paraId="79F25BE7" w16cid:durableId="2303433C"/>
  <w16cid:commentId w16cid:paraId="4507FA93" w16cid:durableId="231EFCFF"/>
  <w16cid:commentId w16cid:paraId="52BCE1E9" w16cid:durableId="23034399"/>
  <w16cid:commentId w16cid:paraId="684819A0" w16cid:durableId="231EFD74"/>
  <w16cid:commentId w16cid:paraId="229EAE6B" w16cid:durableId="2303452B"/>
  <w16cid:commentId w16cid:paraId="3DE4F017" w16cid:durableId="231EFD96"/>
  <w16cid:commentId w16cid:paraId="3F12A275" w16cid:durableId="230345D6"/>
  <w16cid:commentId w16cid:paraId="01E0843A" w16cid:durableId="231F117F"/>
  <w16cid:commentId w16cid:paraId="3D79B5A2" w16cid:durableId="23300383"/>
  <w16cid:commentId w16cid:paraId="1154680D" w16cid:durableId="23300382"/>
  <w16cid:commentId w16cid:paraId="48932213" w16cid:durableId="2303571C"/>
  <w16cid:commentId w16cid:paraId="342C1A92" w16cid:durableId="231EFE1C"/>
  <w16cid:commentId w16cid:paraId="6FC80427" w16cid:durableId="23036A28"/>
  <w16cid:commentId w16cid:paraId="209D2DEA" w16cid:durableId="23300409"/>
  <w16cid:commentId w16cid:paraId="14D61457" w16cid:durableId="23050C60"/>
  <w16cid:commentId w16cid:paraId="7BB30EF4" w16cid:durableId="231EFEA2"/>
  <w16cid:commentId w16cid:paraId="1E3D1C6D" w16cid:durableId="23050D61"/>
  <w16cid:commentId w16cid:paraId="6E18CD50" w16cid:durableId="231EFEFC"/>
  <w16cid:commentId w16cid:paraId="57D34726" w16cid:durableId="23342325"/>
  <w16cid:commentId w16cid:paraId="1C9EF061" w16cid:durableId="23051289"/>
  <w16cid:commentId w16cid:paraId="559A24D8" w16cid:durableId="231EFF38"/>
  <w16cid:commentId w16cid:paraId="561BF2F4" w16cid:durableId="230514E2"/>
  <w16cid:commentId w16cid:paraId="0B934ED0" w16cid:durableId="231F153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E1FE6E" w14:textId="77777777" w:rsidR="00004139" w:rsidRDefault="00004139" w:rsidP="00A2690C">
      <w:r>
        <w:separator/>
      </w:r>
    </w:p>
    <w:p w14:paraId="2AEA97FB" w14:textId="77777777" w:rsidR="00004139" w:rsidRDefault="00004139"/>
  </w:endnote>
  <w:endnote w:type="continuationSeparator" w:id="0">
    <w:p w14:paraId="03FB2169" w14:textId="77777777" w:rsidR="00004139" w:rsidRDefault="00004139" w:rsidP="00A2690C">
      <w:r>
        <w:continuationSeparator/>
      </w:r>
    </w:p>
    <w:p w14:paraId="543D7443" w14:textId="77777777" w:rsidR="00004139" w:rsidRDefault="000041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MS PMincho">
    <w:charset w:val="80"/>
    <w:family w:val="roman"/>
    <w:pitch w:val="variable"/>
    <w:sig w:usb0="E00002FF" w:usb1="6AC7FDFB" w:usb2="08000012" w:usb3="00000000" w:csb0="0002009F" w:csb1="00000000"/>
  </w:font>
  <w:font w:name="Proxima Nova Regular">
    <w:altName w:val="Times New Roman"/>
    <w:charset w:val="00"/>
    <w:family w:val="auto"/>
    <w:pitch w:val="variable"/>
    <w:sig w:usb0="800000AF" w:usb1="5000E0FB" w:usb2="00000000" w:usb3="00000000" w:csb0="0000019B" w:csb1="00000000"/>
  </w:font>
  <w:font w:name="Avenir Next">
    <w:altName w:val="Corbel"/>
    <w:charset w:val="00"/>
    <w:family w:val="swiss"/>
    <w:pitch w:val="variable"/>
    <w:sig w:usb0="8000002F" w:usb1="5000204A" w:usb2="00000000" w:usb3="00000000" w:csb0="0000009B" w:csb1="00000000"/>
  </w:font>
  <w:font w:name="Proxima Nova Light">
    <w:altName w:val="Candara"/>
    <w:charset w:val="00"/>
    <w:family w:val="auto"/>
    <w:pitch w:val="variable"/>
    <w:sig w:usb0="00000001"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charset w:val="00"/>
    <w:family w:val="auto"/>
    <w:pitch w:val="variable"/>
    <w:sig w:usb0="800000AF" w:usb1="5000E0FB" w:usb2="00000000" w:usb3="00000000" w:csb0="0000019B"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458D06" w14:textId="77777777" w:rsidR="00C40EE1" w:rsidRDefault="00C40EE1"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41916C2F" wp14:editId="02F01AEC">
          <wp:extent cx="2223135" cy="160885"/>
          <wp:effectExtent l="0" t="0" r="0" b="0"/>
          <wp:docPr id="1" name="Picture 1"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5C62A141" w14:textId="17400F5A" w:rsidR="00C40EE1" w:rsidRPr="00B837C1" w:rsidRDefault="00C40EE1"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9F114B" w14:textId="77777777" w:rsidR="00C40EE1" w:rsidRDefault="00C40EE1"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399E855D" wp14:editId="24F5A954">
          <wp:simplePos x="0" y="0"/>
          <wp:positionH relativeFrom="column">
            <wp:posOffset>2863850</wp:posOffset>
          </wp:positionH>
          <wp:positionV relativeFrom="paragraph">
            <wp:posOffset>-138781</wp:posOffset>
          </wp:positionV>
          <wp:extent cx="210820" cy="579335"/>
          <wp:effectExtent l="0" t="6350" r="11430" b="11430"/>
          <wp:wrapNone/>
          <wp:docPr id="2" name="Picture 2"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AE5071" w14:textId="63673553" w:rsidR="00C40EE1" w:rsidRPr="00B837C1" w:rsidRDefault="00C40EE1"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F79099" w14:textId="77777777" w:rsidR="00C40EE1" w:rsidRDefault="00C40EE1"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0288" behindDoc="0" locked="0" layoutInCell="1" allowOverlap="1" wp14:anchorId="6B48D61A" wp14:editId="644A89DF">
          <wp:simplePos x="0" y="0"/>
          <wp:positionH relativeFrom="column">
            <wp:posOffset>2863850</wp:posOffset>
          </wp:positionH>
          <wp:positionV relativeFrom="paragraph">
            <wp:posOffset>-138781</wp:posOffset>
          </wp:positionV>
          <wp:extent cx="210820" cy="579335"/>
          <wp:effectExtent l="0" t="6350" r="11430" b="11430"/>
          <wp:wrapNone/>
          <wp:docPr id="4" name="Picture 4"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D71D6C" w14:textId="4508C1FB" w:rsidR="00C40EE1" w:rsidRPr="005F505E" w:rsidRDefault="00C40EE1"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BE80F9" w14:textId="77777777" w:rsidR="00004139" w:rsidRDefault="00004139" w:rsidP="00A2690C">
      <w:r>
        <w:separator/>
      </w:r>
    </w:p>
    <w:p w14:paraId="1D66B936" w14:textId="77777777" w:rsidR="00004139" w:rsidRDefault="00004139"/>
  </w:footnote>
  <w:footnote w:type="continuationSeparator" w:id="0">
    <w:p w14:paraId="7AA06E87" w14:textId="77777777" w:rsidR="00004139" w:rsidRDefault="00004139" w:rsidP="00A2690C">
      <w:r>
        <w:continuationSeparator/>
      </w:r>
    </w:p>
    <w:p w14:paraId="77BD1B37" w14:textId="77777777" w:rsidR="00004139" w:rsidRDefault="00004139"/>
  </w:footnote>
  <w:footnote w:id="1">
    <w:p w14:paraId="655EE279" w14:textId="77777777" w:rsidR="00C40EE1" w:rsidRDefault="00C40EE1" w:rsidP="00581236">
      <w:pPr>
        <w:pStyle w:val="FootnoteText"/>
      </w:pPr>
      <w:r>
        <w:rPr>
          <w:rStyle w:val="FootnoteReference"/>
        </w:rPr>
        <w:footnoteRef/>
      </w:r>
      <w:r>
        <w:t xml:space="preserve"> </w:t>
      </w:r>
      <w:hyperlink r:id="rId1" w:anchor="261509-tab-2" w:history="1">
        <w:r>
          <w:rPr>
            <w:rStyle w:val="Hyperlink"/>
          </w:rPr>
          <w:t>https://www.energy.gov/energysaver/heat-pump-systems/ductless-mini-split-heat-pumps#261509-tab-2</w:t>
        </w:r>
      </w:hyperlink>
    </w:p>
  </w:footnote>
  <w:footnote w:id="2">
    <w:p w14:paraId="1F1F4350" w14:textId="0E293176" w:rsidR="00C40EE1" w:rsidRDefault="00C40EE1">
      <w:pPr>
        <w:pStyle w:val="FootnoteText"/>
      </w:pPr>
      <w:r>
        <w:rPr>
          <w:rStyle w:val="FootnoteReference"/>
        </w:rPr>
        <w:footnoteRef/>
      </w:r>
      <w:r>
        <w:t xml:space="preserve"> </w:t>
      </w:r>
      <w:hyperlink r:id="rId2" w:history="1">
        <w:r>
          <w:rPr>
            <w:rStyle w:val="Hyperlink"/>
          </w:rPr>
          <w:t>ENERGYSTAR</w:t>
        </w:r>
      </w:hyperlink>
      <w:r>
        <w:rPr>
          <w:rStyle w:val="Hyperlink"/>
        </w:rPr>
        <w:t xml:space="preserve"> FAQ.pdf - </w:t>
      </w:r>
      <w:r w:rsidRPr="0068025A">
        <w:rPr>
          <w:rStyle w:val="Hyperlink"/>
        </w:rPr>
        <w:t>Are there ENERGY STAR certified ductless split-system air conditioners (mini splits)</w:t>
      </w:r>
      <w:r>
        <w:rPr>
          <w:rStyle w:val="Hyperlink"/>
        </w:rPr>
        <w:t xml:space="preserve">? </w:t>
      </w:r>
    </w:p>
  </w:footnote>
  <w:footnote w:id="3">
    <w:p w14:paraId="634222F9" w14:textId="099FBE2D" w:rsidR="00C40EE1" w:rsidRDefault="00C40EE1">
      <w:pPr>
        <w:pStyle w:val="FootnoteText"/>
      </w:pPr>
      <w:r>
        <w:rPr>
          <w:rStyle w:val="FootnoteReference"/>
        </w:rPr>
        <w:footnoteRef/>
      </w:r>
      <w:r>
        <w:t xml:space="preserve"> </w:t>
      </w:r>
      <w:hyperlink r:id="rId3" w:history="1">
        <w:r>
          <w:rPr>
            <w:rStyle w:val="Hyperlink"/>
          </w:rPr>
          <w:t>https://library.cee1.org/content/cee-residential-high-efficiency-central-air-conditioners-and-air-source-heat-pumps-specifica</w:t>
        </w:r>
      </w:hyperlink>
    </w:p>
  </w:footnote>
  <w:footnote w:id="4">
    <w:p w14:paraId="0BDC1996" w14:textId="7B26F081" w:rsidR="00C40EE1" w:rsidRDefault="00C40EE1">
      <w:pPr>
        <w:pStyle w:val="FootnoteText"/>
      </w:pPr>
      <w:r>
        <w:rPr>
          <w:rStyle w:val="FootnoteReference"/>
        </w:rPr>
        <w:footnoteRef/>
      </w:r>
      <w:r>
        <w:t xml:space="preserve"> Anastasia Herk, 2017, Mini-Split Heat Pump Evaluation and Zero Energy Ready Home Support. </w:t>
      </w:r>
      <w:hyperlink r:id="rId4" w:history="1">
        <w:r w:rsidRPr="00016978">
          <w:rPr>
            <w:rStyle w:val="Hyperlink"/>
          </w:rPr>
          <w:t>https://www.nrel.gov/docs/fy17osti/64855.pdf</w:t>
        </w:r>
      </w:hyperlink>
    </w:p>
  </w:footnote>
  <w:footnote w:id="5">
    <w:p w14:paraId="65B8E441" w14:textId="441C9A79" w:rsidR="00C40EE1" w:rsidRDefault="00C40EE1">
      <w:pPr>
        <w:pStyle w:val="FootnoteText"/>
      </w:pPr>
      <w:r>
        <w:rPr>
          <w:rStyle w:val="FootnoteReference"/>
        </w:rPr>
        <w:footnoteRef/>
      </w:r>
      <w:r>
        <w:t xml:space="preserve"> SWHC044-01 – Ductless HVAC, Residential – Fuel Substitution</w:t>
      </w:r>
    </w:p>
  </w:footnote>
  <w:footnote w:id="6">
    <w:p w14:paraId="7169E8CA" w14:textId="1734DCF6" w:rsidR="00C40EE1" w:rsidRDefault="00C40EE1">
      <w:pPr>
        <w:pStyle w:val="FootnoteText"/>
      </w:pPr>
      <w:r>
        <w:rPr>
          <w:rStyle w:val="FootnoteReference"/>
        </w:rPr>
        <w:footnoteRef/>
      </w:r>
      <w:r>
        <w:t xml:space="preserve"> The H</w:t>
      </w:r>
      <w:ins w:id="49" w:author="Ramirez, Bob" w:date="2020-09-09T12:31:00Z">
        <w:r>
          <w:t>S</w:t>
        </w:r>
      </w:ins>
      <w:r>
        <w:t>P</w:t>
      </w:r>
      <w:del w:id="50" w:author="Ramirez, Bob" w:date="2020-09-09T12:31:00Z">
        <w:r w:rsidDel="00590D6E">
          <w:delText>S</w:delText>
        </w:r>
      </w:del>
      <w:r>
        <w:t>F tiers defined here for ductless heat pumps slightly deviate from the DEER2020 definitions for SEER-rated split heat pumps which have HSPF of 8.7, 9.0, 9.4 and 9.7 for SEER rating of 15,16, 17 and 18 respectively.</w:t>
      </w:r>
      <w:ins w:id="51" w:author="Akhilesh Endurthy" w:date="2020-10-13T10:34:00Z">
        <w:r>
          <w:t xml:space="preserve"> This </w:t>
        </w:r>
      </w:ins>
      <w:ins w:id="52" w:author="Akhilesh Endurthy" w:date="2020-10-13T10:35:00Z">
        <w:r>
          <w:t xml:space="preserve">slight deviation will have negligible impact on the energy savings. </w:t>
        </w:r>
      </w:ins>
      <w:del w:id="53" w:author="Ramirez, Bob" w:date="2020-09-09T12:28:00Z">
        <w:r w:rsidDel="00590D6E">
          <w:delText xml:space="preserve">  </w:delText>
        </w:r>
      </w:del>
      <w:ins w:id="54" w:author="Ramirez, Bob" w:date="2020-09-09T12:31:00Z">
        <w:r>
          <w:t xml:space="preserve"> </w:t>
        </w:r>
      </w:ins>
      <w:ins w:id="55" w:author="Ramirez, Bob" w:date="2020-09-09T12:32:00Z">
        <w:del w:id="56" w:author="Akhilesh Endurthy" w:date="2020-10-13T10:35:00Z">
          <w:r w:rsidRPr="00590D6E" w:rsidDel="007009D4">
            <w:rPr>
              <w:highlight w:val="yellow"/>
              <w:rPrChange w:id="57" w:author="Ramirez, Bob" w:date="2020-09-09T12:32:00Z">
                <w:rPr/>
              </w:rPrChange>
            </w:rPr>
            <w:delText>B</w:delText>
          </w:r>
        </w:del>
      </w:ins>
      <w:ins w:id="58" w:author="Ramirez, Bob" w:date="2020-09-09T12:33:00Z">
        <w:del w:id="59" w:author="Akhilesh Endurthy" w:date="2020-10-13T10:35:00Z">
          <w:r w:rsidDel="007009D4">
            <w:rPr>
              <w:highlight w:val="yellow"/>
            </w:rPr>
            <w:delText>R comment: B</w:delText>
          </w:r>
        </w:del>
      </w:ins>
      <w:ins w:id="60" w:author="Ramirez, Bob" w:date="2020-09-09T12:32:00Z">
        <w:del w:id="61" w:author="Akhilesh Endurthy" w:date="2020-10-13T10:35:00Z">
          <w:r w:rsidRPr="00590D6E" w:rsidDel="007009D4">
            <w:rPr>
              <w:highlight w:val="yellow"/>
              <w:rPrChange w:id="62" w:author="Ramirez, Bob" w:date="2020-09-09T12:32:00Z">
                <w:rPr/>
              </w:rPrChange>
            </w:rPr>
            <w:delText xml:space="preserve">ut if you use </w:delText>
          </w:r>
          <w:r w:rsidRPr="00590D6E" w:rsidDel="007009D4">
            <w:rPr>
              <w:highlight w:val="yellow"/>
            </w:rPr>
            <w:delText xml:space="preserve">DEER </w:delText>
          </w:r>
          <w:r w:rsidRPr="00590D6E" w:rsidDel="007009D4">
            <w:rPr>
              <w:highlight w:val="yellow"/>
              <w:rPrChange w:id="63" w:author="Ramirez, Bob" w:date="2020-09-09T12:32:00Z">
                <w:rPr/>
              </w:rPrChange>
            </w:rPr>
            <w:delText xml:space="preserve">savings values they will </w:delText>
          </w:r>
          <w:r w:rsidDel="007009D4">
            <w:rPr>
              <w:highlight w:val="yellow"/>
            </w:rPr>
            <w:delText>not be inconsistent with the values shown in the table</w:delText>
          </w:r>
          <w:r w:rsidDel="007009D4">
            <w:delText xml:space="preserve">. </w:delText>
          </w:r>
        </w:del>
      </w:ins>
    </w:p>
  </w:footnote>
  <w:footnote w:id="7">
    <w:p w14:paraId="2038D0F0" w14:textId="599EDDBA" w:rsidR="00C40EE1" w:rsidRDefault="00C40EE1" w:rsidP="00714521">
      <w:pPr>
        <w:pStyle w:val="FootnoteText"/>
      </w:pPr>
      <w:r>
        <w:rPr>
          <w:rStyle w:val="FootnoteReference"/>
        </w:rPr>
        <w:footnoteRef/>
      </w:r>
      <w:r>
        <w:t xml:space="preserve"> California Energy Commission (CEC). 2019. </w:t>
      </w:r>
      <w:r>
        <w:rPr>
          <w:rStyle w:val="Emphasis"/>
        </w:rPr>
        <w:t>California Code of Regulations Title 20 Public Utilities and Energy.</w:t>
      </w:r>
      <w:r>
        <w:t> CEC-140-2019-002. January.</w:t>
      </w:r>
    </w:p>
  </w:footnote>
  <w:footnote w:id="8">
    <w:p w14:paraId="0F7102F4" w14:textId="2798E78E" w:rsidR="00C40EE1" w:rsidRDefault="00C40EE1" w:rsidP="009B0518">
      <w:pPr>
        <w:pStyle w:val="FootnoteText"/>
      </w:pPr>
      <w:r>
        <w:rPr>
          <w:rStyle w:val="FootnoteReference"/>
        </w:rPr>
        <w:footnoteRef/>
      </w:r>
      <w:r>
        <w:t xml:space="preserve"> California Energy Commission (CEC). 2019. </w:t>
      </w:r>
      <w:r>
        <w:rPr>
          <w:rStyle w:val="Emphasis"/>
        </w:rPr>
        <w:t>California Code of Regulations Title 20 Public Utilities and Energy.</w:t>
      </w:r>
      <w:r>
        <w:t xml:space="preserve"> CEC-140-2019-002. January. </w:t>
      </w:r>
      <w:r>
        <w:rPr>
          <w:rStyle w:val="eTRMFootnoteTextChar"/>
        </w:rPr>
        <w:t>Table C-3</w:t>
      </w:r>
    </w:p>
  </w:footnote>
  <w:footnote w:id="9">
    <w:p w14:paraId="2CAB27D6" w14:textId="773CBEA5" w:rsidR="00C40EE1" w:rsidRDefault="00C40EE1" w:rsidP="002C4E44">
      <w:pPr>
        <w:pStyle w:val="FootnoteText"/>
      </w:pPr>
      <w:r>
        <w:rPr>
          <w:rStyle w:val="FootnoteReference"/>
        </w:rPr>
        <w:footnoteRef/>
      </w:r>
      <w:r>
        <w:t xml:space="preserve"> California Energy Commission (CEC). 2019. </w:t>
      </w:r>
      <w:r>
        <w:rPr>
          <w:rStyle w:val="Emphasis"/>
        </w:rPr>
        <w:t>California Code of Regulations Title 20 Public Utilities and Energy.</w:t>
      </w:r>
      <w:r>
        <w:t xml:space="preserve"> CEC-140-2019-002. January. </w:t>
      </w:r>
      <w:r>
        <w:rPr>
          <w:rStyle w:val="eTRMFootnoteTextChar"/>
        </w:rPr>
        <w:t>Table B-2</w:t>
      </w:r>
    </w:p>
  </w:footnote>
  <w:footnote w:id="10">
    <w:p w14:paraId="0F87A0DD" w14:textId="0F6D7BFA" w:rsidR="00C40EE1" w:rsidRDefault="00C40EE1">
      <w:pPr>
        <w:pStyle w:val="FootnoteText"/>
      </w:pPr>
      <w:r>
        <w:rPr>
          <w:rStyle w:val="FootnoteReference"/>
        </w:rPr>
        <w:footnoteRef/>
      </w:r>
      <w:r>
        <w:t xml:space="preserve"> </w:t>
      </w:r>
      <w:r w:rsidRPr="004E6318">
        <w:rPr>
          <w:rStyle w:val="eTRMFootnoteTextChar"/>
        </w:rPr>
        <w:t>10 C.F.R. section</w:t>
      </w:r>
      <w:r>
        <w:rPr>
          <w:rStyle w:val="eTRMFootnoteTextChar"/>
        </w:rPr>
        <w:t xml:space="preserve"> </w:t>
      </w:r>
      <w:r w:rsidRPr="004E6318">
        <w:rPr>
          <w:rStyle w:val="eTRMFootnoteTextChar"/>
        </w:rPr>
        <w:t>430.32(</w:t>
      </w:r>
      <w:r>
        <w:rPr>
          <w:rStyle w:val="eTRMFootnoteTextChar"/>
        </w:rPr>
        <w:t>b</w:t>
      </w:r>
      <w:r w:rsidRPr="004E6318">
        <w:rPr>
          <w:rStyle w:val="eTRMFootnoteTextChar"/>
        </w:rPr>
        <w:t xml:space="preserve">) </w:t>
      </w:r>
      <w:r>
        <w:rPr>
          <w:rStyle w:val="eTRMFootnoteTextChar"/>
        </w:rPr>
        <w:t xml:space="preserve">and </w:t>
      </w:r>
      <w:r w:rsidRPr="004E6318">
        <w:rPr>
          <w:rStyle w:val="eTRMFootnoteTextChar"/>
        </w:rPr>
        <w:t>430.32(c)</w:t>
      </w:r>
    </w:p>
  </w:footnote>
  <w:footnote w:id="11">
    <w:p w14:paraId="5D3D886B" w14:textId="00F9486F" w:rsidR="00C40EE1" w:rsidRDefault="00C40EE1" w:rsidP="00427574">
      <w:pPr>
        <w:pStyle w:val="FootnoteText"/>
      </w:pPr>
      <w:r>
        <w:rPr>
          <w:rStyle w:val="FootnoteReference"/>
        </w:rPr>
        <w:footnoteRef/>
      </w:r>
      <w:r>
        <w:t xml:space="preserve"> California Energy Commission (CEC). 2019. </w:t>
      </w:r>
      <w:r w:rsidRPr="00D30DEE">
        <w:rPr>
          <w:i/>
        </w:rPr>
        <w:t>20</w:t>
      </w:r>
      <w:r>
        <w:rPr>
          <w:i/>
        </w:rPr>
        <w:t>19</w:t>
      </w:r>
      <w:r w:rsidRPr="00D30DEE">
        <w:rPr>
          <w:i/>
        </w:rPr>
        <w:t xml:space="preserve"> Building Energy Efficiency Standards for Residential and Nonresidential Buildings.</w:t>
      </w:r>
      <w:r>
        <w:t xml:space="preserve"> </w:t>
      </w:r>
      <w:r w:rsidRPr="00055467">
        <w:t>CEC-400-20</w:t>
      </w:r>
      <w:r>
        <w:t>18</w:t>
      </w:r>
      <w:r w:rsidRPr="00055467">
        <w:t>-0</w:t>
      </w:r>
      <w:r>
        <w:t xml:space="preserve">20-CMF. Section 150.1(c)6. Page 280. </w:t>
      </w:r>
    </w:p>
  </w:footnote>
  <w:footnote w:id="12">
    <w:p w14:paraId="6C9DBEE4" w14:textId="6F2EB64C" w:rsidR="00C40EE1" w:rsidRDefault="00C40EE1">
      <w:pPr>
        <w:pStyle w:val="FootnoteText"/>
      </w:pPr>
      <w:r>
        <w:rPr>
          <w:rStyle w:val="FootnoteReference"/>
        </w:rPr>
        <w:footnoteRef/>
      </w:r>
      <w:r>
        <w:t xml:space="preserve"> California Energy Commission (CEC). 2010. </w:t>
      </w:r>
      <w:r>
        <w:rPr>
          <w:rStyle w:val="Emphasis"/>
        </w:rPr>
        <w:t>California Code of Regulations Title 20 Public Utilities and Energy.</w:t>
      </w:r>
      <w:r>
        <w:t> CEC-400-2010-012. December. </w:t>
      </w:r>
    </w:p>
  </w:footnote>
  <w:footnote w:id="13">
    <w:p w14:paraId="34376FFF" w14:textId="609168A1" w:rsidR="00C40EE1" w:rsidRDefault="00C40EE1" w:rsidP="00E4231B">
      <w:pPr>
        <w:pStyle w:val="FootnoteText"/>
      </w:pPr>
      <w:r>
        <w:rPr>
          <w:rStyle w:val="FootnoteReference"/>
        </w:rPr>
        <w:footnoteRef/>
      </w:r>
      <w:r>
        <w:t xml:space="preserve"> California Energy Commission (CEC). 2010. </w:t>
      </w:r>
      <w:r>
        <w:rPr>
          <w:rStyle w:val="Emphasis"/>
        </w:rPr>
        <w:t>California Code of Regulations Title 20 Public Utilities and Energy.</w:t>
      </w:r>
      <w:r>
        <w:t xml:space="preserve"> CEC-400-2010-012. December. </w:t>
      </w:r>
      <w:r>
        <w:rPr>
          <w:rStyle w:val="eTRMFootnoteTextChar"/>
        </w:rPr>
        <w:t>Table C-2</w:t>
      </w:r>
    </w:p>
  </w:footnote>
  <w:footnote w:id="14">
    <w:p w14:paraId="372DD1D0" w14:textId="332D362B" w:rsidR="00C40EE1" w:rsidRDefault="00C40EE1" w:rsidP="00E4231B">
      <w:pPr>
        <w:pStyle w:val="FootnoteText"/>
      </w:pPr>
      <w:r>
        <w:rPr>
          <w:rStyle w:val="FootnoteReference"/>
        </w:rPr>
        <w:footnoteRef/>
      </w:r>
      <w:r>
        <w:t xml:space="preserve"> California Energy Commission (CEC). 2010. </w:t>
      </w:r>
      <w:r>
        <w:rPr>
          <w:rStyle w:val="Emphasis"/>
        </w:rPr>
        <w:t>California Code of Regulations Title 20 Public Utilities and Energy.</w:t>
      </w:r>
      <w:r>
        <w:t xml:space="preserve"> CEC-400-2010-012. December. </w:t>
      </w:r>
      <w:r>
        <w:rPr>
          <w:rStyle w:val="eTRMFootnoteTextChar"/>
        </w:rPr>
        <w:t>Table B-2</w:t>
      </w:r>
    </w:p>
  </w:footnote>
  <w:footnote w:id="15">
    <w:p w14:paraId="316D66EC" w14:textId="2B0CF4B0" w:rsidR="00C40EE1" w:rsidRDefault="00C40EE1" w:rsidP="00100B41">
      <w:pPr>
        <w:pStyle w:val="FootnoteText"/>
      </w:pPr>
      <w:r>
        <w:rPr>
          <w:rStyle w:val="FootnoteReference"/>
        </w:rPr>
        <w:footnoteRef/>
      </w:r>
      <w:r>
        <w:t xml:space="preserve"> California Energy Commission (CEC). 2005. </w:t>
      </w:r>
      <w:r w:rsidRPr="00D30DEE">
        <w:rPr>
          <w:i/>
        </w:rPr>
        <w:t>20</w:t>
      </w:r>
      <w:r>
        <w:rPr>
          <w:i/>
        </w:rPr>
        <w:t>05</w:t>
      </w:r>
      <w:r w:rsidRPr="00D30DEE">
        <w:rPr>
          <w:i/>
        </w:rPr>
        <w:t xml:space="preserve"> Building Energy Efficiency Standards for Residential and Nonresidential Buildings</w:t>
      </w:r>
      <w:r w:rsidRPr="00400788">
        <w:rPr>
          <w:i/>
        </w:rPr>
        <w:t>.</w:t>
      </w:r>
      <w:r w:rsidRPr="00400788">
        <w:t xml:space="preserve"> CEC-400-2006-015. Section</w:t>
      </w:r>
      <w:r>
        <w:t xml:space="preserve"> 150.1(c)6. Page 280. </w:t>
      </w:r>
    </w:p>
  </w:footnote>
  <w:footnote w:id="16">
    <w:p w14:paraId="4AA0E12E" w14:textId="2DCF6117" w:rsidR="00C40EE1" w:rsidDel="00427574" w:rsidRDefault="00C40EE1">
      <w:pPr>
        <w:pStyle w:val="FootnoteText"/>
        <w:rPr>
          <w:del w:id="230" w:author="Akhilesh Endurthy" w:date="2020-10-13T11:31:00Z"/>
        </w:rPr>
      </w:pPr>
      <w:del w:id="231" w:author="Akhilesh Endurthy" w:date="2020-10-13T11:31:00Z">
        <w:r w:rsidDel="00427574">
          <w:rPr>
            <w:rStyle w:val="FootnoteReference"/>
          </w:rPr>
          <w:footnoteRef/>
        </w:r>
        <w:r w:rsidDel="00427574">
          <w:delText xml:space="preserve"> California Energy Commission (CEC). 2005. </w:delText>
        </w:r>
        <w:r w:rsidRPr="00D30DEE" w:rsidDel="00427574">
          <w:rPr>
            <w:i/>
          </w:rPr>
          <w:delText>20</w:delText>
        </w:r>
        <w:r w:rsidDel="00427574">
          <w:rPr>
            <w:i/>
          </w:rPr>
          <w:delText>05</w:delText>
        </w:r>
        <w:r w:rsidRPr="00D30DEE" w:rsidDel="00427574">
          <w:rPr>
            <w:i/>
          </w:rPr>
          <w:delText xml:space="preserve"> Building Energy Efficiency Standards for Residential and Nonresidential Buildings.</w:delText>
        </w:r>
        <w:r w:rsidDel="00427574">
          <w:delText xml:space="preserve"> </w:delText>
        </w:r>
        <w:r w:rsidRPr="00055467" w:rsidDel="00427574">
          <w:delText>CEC-400-20</w:delText>
        </w:r>
        <w:r w:rsidDel="00427574">
          <w:delText>06</w:delText>
        </w:r>
        <w:r w:rsidRPr="00055467" w:rsidDel="00427574">
          <w:delText>-0</w:delText>
        </w:r>
        <w:r w:rsidDel="00427574">
          <w:delText>15</w:delText>
        </w:r>
      </w:del>
    </w:p>
    <w:p w14:paraId="19B77AE1" w14:textId="1B00AC9E" w:rsidR="00C40EE1" w:rsidDel="00427574" w:rsidRDefault="00C40EE1">
      <w:pPr>
        <w:pStyle w:val="FootnoteText"/>
        <w:rPr>
          <w:del w:id="232" w:author="Akhilesh Endurthy" w:date="2020-10-13T11:31:00Z"/>
        </w:rPr>
      </w:pPr>
    </w:p>
  </w:footnote>
  <w:footnote w:id="17">
    <w:p w14:paraId="558831C0" w14:textId="7C5BB860" w:rsidR="00C40EE1" w:rsidRDefault="00C40EE1" w:rsidP="00CF19BB">
      <w:pPr>
        <w:pStyle w:val="FootnoteText"/>
      </w:pPr>
      <w:r>
        <w:rPr>
          <w:rStyle w:val="FootnoteReference"/>
        </w:rPr>
        <w:footnoteRef/>
      </w:r>
      <w:r>
        <w:t xml:space="preserve"> </w:t>
      </w:r>
      <w:r w:rsidRPr="00FF52B1">
        <w:t>SWHC050-01-Ductless Heat Pump, Residential - POE Survey</w:t>
      </w:r>
      <w:r w:rsidRPr="00B504CD">
        <w:t>.docx</w:t>
      </w:r>
    </w:p>
  </w:footnote>
  <w:footnote w:id="18">
    <w:p w14:paraId="2A8C2009" w14:textId="77777777" w:rsidR="00C40EE1" w:rsidRDefault="00C40EE1" w:rsidP="00151EF0">
      <w:pPr>
        <w:pStyle w:val="FootnoteText"/>
      </w:pPr>
      <w:r>
        <w:rPr>
          <w:rStyle w:val="FootnoteReference"/>
        </w:rPr>
        <w:footnoteRef/>
      </w:r>
      <w:r>
        <w:t xml:space="preserve"> California Energy Commission. 2010. “2009 California Residential Appliance Saturation Study”.</w:t>
      </w:r>
    </w:p>
  </w:footnote>
  <w:footnote w:id="19">
    <w:p w14:paraId="3D3FF571" w14:textId="77777777" w:rsidR="00C40EE1" w:rsidRDefault="00C40EE1" w:rsidP="00E50A98">
      <w:pPr>
        <w:pStyle w:val="FootnoteText"/>
      </w:pPr>
      <w:r>
        <w:rPr>
          <w:rStyle w:val="FootnoteReference"/>
        </w:rPr>
        <w:footnoteRef/>
      </w:r>
      <w:r>
        <w:t xml:space="preserve"> Air-Conditioning, Heating, &amp; Refrigeration Institute (AHRI). 2017. “2017 Standard for </w:t>
      </w:r>
      <w:r w:rsidRPr="005C5B83">
        <w:t>Performance Rating of Unitary Air-conditioning &amp; Air-source Heat Pump Equipment</w:t>
      </w:r>
      <w:r>
        <w:t>”</w:t>
      </w:r>
    </w:p>
  </w:footnote>
  <w:footnote w:id="20">
    <w:p w14:paraId="59B7B8CE" w14:textId="77777777" w:rsidR="00C40EE1" w:rsidRDefault="00C40EE1" w:rsidP="00E50A98">
      <w:pPr>
        <w:pStyle w:val="FootnoteText"/>
      </w:pPr>
      <w:r>
        <w:rPr>
          <w:rStyle w:val="FootnoteReference"/>
        </w:rPr>
        <w:footnoteRef/>
      </w:r>
      <w:r>
        <w:t xml:space="preserve"> US Department of Energy (DOE) 10 CFR </w:t>
      </w:r>
      <w:r w:rsidRPr="00226A90">
        <w:rPr>
          <w:szCs w:val="20"/>
        </w:rPr>
        <w:t>§</w:t>
      </w:r>
      <w:r>
        <w:rPr>
          <w:szCs w:val="20"/>
        </w:rPr>
        <w:t xml:space="preserve"> 429.16.</w:t>
      </w:r>
    </w:p>
  </w:footnote>
  <w:footnote w:id="21">
    <w:p w14:paraId="3AE0D02F" w14:textId="440A30AE" w:rsidR="00C40EE1" w:rsidRDefault="00C40EE1" w:rsidP="00CF64F5">
      <w:r>
        <w:rPr>
          <w:rStyle w:val="FootnoteReference"/>
        </w:rPr>
        <w:footnoteRef/>
      </w:r>
      <w:r>
        <w:t xml:space="preserve"> </w:t>
      </w:r>
      <w:r w:rsidRPr="002D6549">
        <w:rPr>
          <w:sz w:val="18"/>
        </w:rPr>
        <w:t xml:space="preserve">The calculations use DEER2020 tiers for HSPF rating which are slightly different (&lt;2.5% difference in HSPF rating) than the HSPF tiers used in the measure description. This </w:t>
      </w:r>
      <w:r>
        <w:rPr>
          <w:sz w:val="18"/>
        </w:rPr>
        <w:t>difference will have</w:t>
      </w:r>
      <w:r w:rsidRPr="002D6549">
        <w:rPr>
          <w:sz w:val="18"/>
        </w:rPr>
        <w:t xml:space="preserve"> negligible impact on the savings present here.</w:t>
      </w:r>
      <w:r>
        <w:t xml:space="preserve"> </w:t>
      </w:r>
    </w:p>
  </w:footnote>
  <w:footnote w:id="22">
    <w:p w14:paraId="4F4B3261" w14:textId="18D2EB89" w:rsidR="00C40EE1" w:rsidRDefault="00C40EE1">
      <w:pPr>
        <w:pStyle w:val="FootnoteText"/>
      </w:pPr>
      <w:r>
        <w:rPr>
          <w:rStyle w:val="FootnoteReference"/>
        </w:rPr>
        <w:footnoteRef/>
      </w:r>
      <w:r>
        <w:t xml:space="preserve"> </w:t>
      </w:r>
      <w:r w:rsidRPr="00910778">
        <w:t xml:space="preserve">California Public Utilities Commission. </w:t>
      </w:r>
      <w:r>
        <w:t xml:space="preserve">2019. MASControl3 “DEER_Tools_2019_09_30.zip”, </w:t>
      </w:r>
      <w:proofErr w:type="spellStart"/>
      <w:r>
        <w:t>SupportTables</w:t>
      </w:r>
      <w:proofErr w:type="spellEnd"/>
      <w:r>
        <w:t xml:space="preserve"> folder, “</w:t>
      </w:r>
      <w:proofErr w:type="spellStart"/>
      <w:r w:rsidRPr="00131565">
        <w:t>reststatwt.sql</w:t>
      </w:r>
      <w:proofErr w:type="spellEnd"/>
      <w:r>
        <w:t>” file</w:t>
      </w:r>
    </w:p>
  </w:footnote>
  <w:footnote w:id="23">
    <w:p w14:paraId="142C8885" w14:textId="77777777" w:rsidR="00C40EE1" w:rsidRDefault="00C40EE1" w:rsidP="00924D3E">
      <w:pPr>
        <w:pStyle w:val="FootnoteText"/>
      </w:pPr>
      <w:r>
        <w:rPr>
          <w:rStyle w:val="FootnoteReference"/>
        </w:rPr>
        <w:footnoteRef/>
      </w:r>
      <w:r>
        <w:t xml:space="preserve"> Southern California Edison (SCE). 2020. “SWHC050</w:t>
      </w:r>
      <w:r w:rsidRPr="009423C2">
        <w:t>-01 MASControl3 Files</w:t>
      </w:r>
      <w:r>
        <w:t>.zip”</w:t>
      </w:r>
    </w:p>
  </w:footnote>
  <w:footnote w:id="24">
    <w:p w14:paraId="7098CE67" w14:textId="77777777" w:rsidR="00C40EE1" w:rsidRDefault="00C40EE1" w:rsidP="00924D3E">
      <w:pPr>
        <w:pStyle w:val="FootnoteText"/>
      </w:pPr>
      <w:r>
        <w:rPr>
          <w:rStyle w:val="FootnoteReference"/>
        </w:rPr>
        <w:footnoteRef/>
      </w:r>
      <w:r>
        <w:t xml:space="preserve"> Southern California Edison (SCE). 2020. “</w:t>
      </w:r>
      <w:r w:rsidRPr="00BB00DF">
        <w:t>SWHC0</w:t>
      </w:r>
      <w:r>
        <w:t>50</w:t>
      </w:r>
      <w:r w:rsidRPr="00BB00DF">
        <w:t xml:space="preserve">-01 </w:t>
      </w:r>
      <w:r>
        <w:t xml:space="preserve">Energy </w:t>
      </w:r>
      <w:r w:rsidRPr="00BB00DF">
        <w:t>Calculations</w:t>
      </w:r>
      <w:r>
        <w:t>.xlsx.”</w:t>
      </w:r>
    </w:p>
  </w:footnote>
  <w:footnote w:id="25">
    <w:p w14:paraId="1F24C703" w14:textId="77777777" w:rsidR="00C40EE1" w:rsidRDefault="00C40EE1" w:rsidP="00402095">
      <w:pPr>
        <w:pStyle w:val="FootnoteText"/>
      </w:pPr>
      <w:r>
        <w:rPr>
          <w:rStyle w:val="FootnoteReference"/>
        </w:rPr>
        <w:footnoteRef/>
      </w:r>
      <w:r>
        <w:t xml:space="preserve"> </w:t>
      </w:r>
      <w:r w:rsidRPr="00C554DF">
        <w:t xml:space="preserve">California Public Utilities Commission (CPUC), Energy Division. 2013. </w:t>
      </w:r>
      <w:r w:rsidRPr="00C554DF">
        <w:rPr>
          <w:i/>
        </w:rPr>
        <w:t>Energy Efficiency Policy Manual Version 5</w:t>
      </w:r>
      <w:r w:rsidRPr="00C554DF">
        <w:t>. Page 32.</w:t>
      </w:r>
    </w:p>
  </w:footnote>
  <w:footnote w:id="26">
    <w:p w14:paraId="60F38858" w14:textId="77777777" w:rsidR="00C40EE1" w:rsidRDefault="00C40EE1" w:rsidP="00402095">
      <w:pPr>
        <w:pStyle w:val="FootnoteText"/>
      </w:pPr>
      <w:r>
        <w:rPr>
          <w:rStyle w:val="FootnoteReference"/>
        </w:rPr>
        <w:footnoteRef/>
      </w:r>
      <w:r>
        <w:t xml:space="preserve"> </w:t>
      </w:r>
      <w:r w:rsidRPr="00C554DF">
        <w:rPr>
          <w:rFonts w:eastAsia="Times New Roman" w:cs="Times New Roman"/>
          <w:color w:val="000000"/>
          <w:szCs w:val="18"/>
        </w:rPr>
        <w:t xml:space="preserve">KEMA, Inc. 2008. "Summary of EUL-RUL Analysis for the April 2008 Update to DEER." </w:t>
      </w:r>
      <w:r w:rsidRPr="00C554DF">
        <w:rPr>
          <w:rFonts w:eastAsia="Times New Roman" w:cs="Times New Roman"/>
          <w:szCs w:val="18"/>
        </w:rPr>
        <w:t xml:space="preserve">Memorandum submitted to </w:t>
      </w:r>
      <w:proofErr w:type="spellStart"/>
      <w:r w:rsidRPr="00C554DF">
        <w:rPr>
          <w:rFonts w:eastAsia="Times New Roman" w:cs="Times New Roman"/>
          <w:szCs w:val="18"/>
        </w:rPr>
        <w:t>Itron</w:t>
      </w:r>
      <w:proofErr w:type="spellEnd"/>
      <w:r w:rsidRPr="00C554DF">
        <w:rPr>
          <w:rFonts w:eastAsia="Times New Roman" w:cs="Times New Roman"/>
          <w:szCs w:val="18"/>
        </w:rPr>
        <w:t>, Inc.</w:t>
      </w:r>
    </w:p>
  </w:footnote>
  <w:footnote w:id="27">
    <w:p w14:paraId="37AE2188" w14:textId="77777777" w:rsidR="00C40EE1" w:rsidRDefault="00C40EE1" w:rsidP="00AD697B">
      <w:pPr>
        <w:pStyle w:val="FootnoteText"/>
      </w:pPr>
      <w:r>
        <w:rPr>
          <w:rStyle w:val="FootnoteReference"/>
        </w:rPr>
        <w:footnoteRef/>
      </w:r>
      <w:r>
        <w:t xml:space="preserve"> 2019 </w:t>
      </w:r>
      <w:proofErr w:type="spellStart"/>
      <w:r>
        <w:t>RSMeans</w:t>
      </w:r>
      <w:proofErr w:type="spellEnd"/>
      <w:r>
        <w:t xml:space="preserve"> Electrical Cost Data</w:t>
      </w:r>
    </w:p>
  </w:footnote>
  <w:footnote w:id="28">
    <w:p w14:paraId="7353D7AA" w14:textId="77777777" w:rsidR="00C40EE1" w:rsidRDefault="00C40EE1" w:rsidP="00331302">
      <w:pPr>
        <w:pStyle w:val="FootnoteText"/>
      </w:pPr>
      <w:r>
        <w:rPr>
          <w:rStyle w:val="FootnoteReference"/>
        </w:rPr>
        <w:footnoteRef/>
      </w:r>
      <w:r>
        <w:t xml:space="preserve"> "</w:t>
      </w:r>
      <w:r w:rsidRPr="00CC1E75">
        <w:t>SWHC0</w:t>
      </w:r>
      <w:r>
        <w:t>50</w:t>
      </w:r>
      <w:r w:rsidRPr="00CC1E75">
        <w:t>-01 Cost analysis.xlsx</w:t>
      </w:r>
      <w:r>
        <w:t>." Southern California Edison, 2020.</w:t>
      </w:r>
    </w:p>
  </w:footnote>
  <w:footnote w:id="29">
    <w:p w14:paraId="42E26087" w14:textId="77777777" w:rsidR="00C40EE1" w:rsidRDefault="00C40EE1" w:rsidP="00536FD2">
      <w:pPr>
        <w:pStyle w:val="FootnoteText"/>
      </w:pPr>
      <w:r>
        <w:rPr>
          <w:rStyle w:val="FootnoteReference"/>
        </w:rPr>
        <w:footnoteRef/>
      </w:r>
      <w:r>
        <w:t xml:space="preserve"> "</w:t>
      </w:r>
      <w:r w:rsidRPr="00CC1E75">
        <w:t>SWHC0</w:t>
      </w:r>
      <w:r>
        <w:t>50</w:t>
      </w:r>
      <w:r w:rsidRPr="00CC1E75">
        <w:t>-01 Cost analysis.xlsx</w:t>
      </w:r>
      <w:r>
        <w:t>." Southern California Edison, 2020.</w:t>
      </w:r>
    </w:p>
  </w:footnote>
  <w:footnote w:id="30">
    <w:p w14:paraId="4F39A7F6" w14:textId="77777777" w:rsidR="00C40EE1" w:rsidRDefault="00C40EE1" w:rsidP="00536FD2">
      <w:pPr>
        <w:pStyle w:val="FootnoteText"/>
      </w:pPr>
      <w:r>
        <w:rPr>
          <w:rStyle w:val="FootnoteReference"/>
        </w:rPr>
        <w:footnoteRef/>
      </w:r>
      <w:r>
        <w:t xml:space="preserve"> 2019 </w:t>
      </w:r>
      <w:proofErr w:type="spellStart"/>
      <w:r>
        <w:t>RSMeans</w:t>
      </w:r>
      <w:proofErr w:type="spellEnd"/>
      <w:r>
        <w:t xml:space="preserve"> Electrical Cost Data</w:t>
      </w:r>
    </w:p>
  </w:footnote>
  <w:footnote w:id="31">
    <w:p w14:paraId="71ED6C8B" w14:textId="77777777" w:rsidR="00C40EE1" w:rsidRDefault="00C40EE1" w:rsidP="00536FD2">
      <w:pPr>
        <w:pStyle w:val="FootnoteText"/>
      </w:pPr>
      <w:r>
        <w:rPr>
          <w:rStyle w:val="FootnoteReference"/>
        </w:rPr>
        <w:footnoteRef/>
      </w:r>
      <w:r>
        <w:t xml:space="preserve"> </w:t>
      </w:r>
      <w:proofErr w:type="spellStart"/>
      <w:r w:rsidRPr="00873146">
        <w:t>RSMeans</w:t>
      </w:r>
      <w:proofErr w:type="spellEnd"/>
      <w:r w:rsidRPr="00873146">
        <w:t xml:space="preserve"> </w:t>
      </w:r>
      <w:r>
        <w:t xml:space="preserve">Residential Labor Rates, </w:t>
      </w:r>
      <w:proofErr w:type="gramStart"/>
      <w:r w:rsidRPr="00873146">
        <w:t>https://www.rsmeansonline.com/References/LABORRATE/2-Year%202019%20Labor%20Rates/Residential%20Labor%20Rates.PDF</w:t>
      </w:r>
      <w:r>
        <w:t xml:space="preserve"> ,</w:t>
      </w:r>
      <w:proofErr w:type="gramEnd"/>
      <w:r>
        <w:t xml:space="preserve"> </w:t>
      </w:r>
      <w:r w:rsidRPr="00873146">
        <w:t>“</w:t>
      </w:r>
      <w:r>
        <w:t>Residential Labor Rates.</w:t>
      </w:r>
      <w:r w:rsidRPr="00873146">
        <w:t>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14C8F" w14:textId="159C53FF" w:rsidR="00C40EE1" w:rsidRPr="000220A0" w:rsidRDefault="00C40EE1"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EF1ACE" w14:textId="21B9C1F3" w:rsidR="00C40EE1" w:rsidRDefault="00C40EE1">
    <w:pPr>
      <w:pStyle w:val="Header"/>
    </w:pPr>
    <w:r>
      <w:rPr>
        <w:rFonts w:ascii="Calibri Light" w:hAnsi="Calibri Light"/>
      </w:rPr>
      <w:t xml:space="preserve">HVAC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5.34 Window Evaporative Cooler</w:t>
    </w:r>
  </w:p>
  <w:p w14:paraId="0BBA2503" w14:textId="77777777" w:rsidR="00C40EE1" w:rsidRDefault="00C40EE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DAB8AA" w14:textId="77777777" w:rsidR="00C40EE1" w:rsidRDefault="00C40EE1" w:rsidP="00BD221D">
    <w:pPr>
      <w:jc w:val="center"/>
    </w:pPr>
  </w:p>
  <w:p w14:paraId="342310D5" w14:textId="5BACBCD8" w:rsidR="00C40EE1" w:rsidRDefault="00C40EE1" w:rsidP="00BD221D">
    <w:pPr>
      <w:jc w:val="center"/>
    </w:pPr>
    <w:r>
      <w:rPr>
        <w:noProof/>
      </w:rPr>
      <w:drawing>
        <wp:inline distT="0" distB="0" distL="0" distR="0" wp14:anchorId="4B2AF0A8" wp14:editId="7258E71E">
          <wp:extent cx="937307" cy="1405961"/>
          <wp:effectExtent l="0" t="0" r="2540" b="0"/>
          <wp:docPr id="3" name="Picture 3"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B9012C" w14:textId="23058F23" w:rsidR="00C40EE1" w:rsidRDefault="00C40EE1" w:rsidP="00986C3B">
    <w:pPr>
      <w:pStyle w:val="Header"/>
    </w:pPr>
    <w:r>
      <w:rPr>
        <w:rFonts w:ascii="Calibri Light" w:hAnsi="Calibri Light"/>
      </w:rPr>
      <w:t xml:space="preserve">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HVAC – Ductless Heat Pump, Residential</w:t>
    </w:r>
  </w:p>
  <w:p w14:paraId="2AC97B25" w14:textId="77777777" w:rsidR="00C40EE1" w:rsidRDefault="00C40E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03757E" w14:textId="68B81AAC" w:rsidR="00C40EE1" w:rsidRDefault="00C40E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2037E"/>
    <w:multiLevelType w:val="hybridMultilevel"/>
    <w:tmpl w:val="4DE24E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072468"/>
    <w:multiLevelType w:val="hybridMultilevel"/>
    <w:tmpl w:val="57389A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B51FCC"/>
    <w:multiLevelType w:val="hybridMultilevel"/>
    <w:tmpl w:val="90020D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4E16D9"/>
    <w:multiLevelType w:val="hybridMultilevel"/>
    <w:tmpl w:val="20FCE6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761523"/>
    <w:multiLevelType w:val="hybridMultilevel"/>
    <w:tmpl w:val="4C1EAE9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6E2A30"/>
    <w:multiLevelType w:val="hybridMultilevel"/>
    <w:tmpl w:val="38D6C9E8"/>
    <w:lvl w:ilvl="0" w:tplc="44480520">
      <w:start w:val="1"/>
      <w:numFmt w:val="bullet"/>
      <w:pStyle w:val="eTRMBulletedText"/>
      <w:lvlText w:val=""/>
      <w:lvlJc w:val="left"/>
      <w:pPr>
        <w:ind w:left="1440" w:hanging="360"/>
      </w:pPr>
      <w:rPr>
        <w:rFonts w:ascii="Symbol" w:hAnsi="Symbol" w:hint="default"/>
        <w:color w:val="6B6B6B"/>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859621F"/>
    <w:multiLevelType w:val="hybridMultilevel"/>
    <w:tmpl w:val="E2E6291A"/>
    <w:lvl w:ilvl="0" w:tplc="099CE168">
      <w:numFmt w:val="bullet"/>
      <w:lvlText w:val="-"/>
      <w:lvlJc w:val="left"/>
      <w:pPr>
        <w:ind w:left="720" w:hanging="360"/>
      </w:pPr>
      <w:rPr>
        <w:rFonts w:ascii="Calibri Light" w:eastAsiaTheme="minorEastAsia"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845A5A"/>
    <w:multiLevelType w:val="hybridMultilevel"/>
    <w:tmpl w:val="09766422"/>
    <w:lvl w:ilvl="0" w:tplc="D5BAC996">
      <w:start w:val="1"/>
      <w:numFmt w:val="bullet"/>
      <w:lvlText w:val=""/>
      <w:lvlJc w:val="left"/>
      <w:pPr>
        <w:ind w:left="1080" w:hanging="360"/>
      </w:pPr>
      <w:rPr>
        <w:rFonts w:ascii="Symbol" w:hAnsi="Symbol" w:hint="default"/>
        <w:color w:val="404040" w:themeColor="accent3" w:themeShade="80"/>
        <w:sz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2C7761"/>
    <w:multiLevelType w:val="hybridMultilevel"/>
    <w:tmpl w:val="A942B3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CE6D97"/>
    <w:multiLevelType w:val="hybridMultilevel"/>
    <w:tmpl w:val="72965670"/>
    <w:lvl w:ilvl="0" w:tplc="C4962108">
      <w:start w:val="1"/>
      <w:numFmt w:val="upperLetter"/>
      <w:lvlText w:val="%1."/>
      <w:lvlJc w:val="left"/>
      <w:pPr>
        <w:ind w:left="1080" w:hanging="720"/>
      </w:pPr>
      <w:rPr>
        <w:rFonts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B8583C"/>
    <w:multiLevelType w:val="hybridMultilevel"/>
    <w:tmpl w:val="F8CC62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E822C5"/>
    <w:multiLevelType w:val="hybridMultilevel"/>
    <w:tmpl w:val="054C81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602E4C"/>
    <w:multiLevelType w:val="hybridMultilevel"/>
    <w:tmpl w:val="A60A3E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EC0785"/>
    <w:multiLevelType w:val="hybridMultilevel"/>
    <w:tmpl w:val="39DE4BD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134667"/>
    <w:multiLevelType w:val="hybridMultilevel"/>
    <w:tmpl w:val="2910CD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FD301F"/>
    <w:multiLevelType w:val="hybridMultilevel"/>
    <w:tmpl w:val="DADA9934"/>
    <w:lvl w:ilvl="0" w:tplc="F490EA30">
      <w:numFmt w:val="bullet"/>
      <w:lvlText w:val="-"/>
      <w:lvlJc w:val="left"/>
      <w:pPr>
        <w:ind w:left="720" w:hanging="360"/>
      </w:pPr>
      <w:rPr>
        <w:rFonts w:ascii="Calibri Light" w:eastAsiaTheme="minorEastAsia"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AAF1C91"/>
    <w:multiLevelType w:val="hybridMultilevel"/>
    <w:tmpl w:val="5B44A53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0D7141"/>
    <w:multiLevelType w:val="hybridMultilevel"/>
    <w:tmpl w:val="375C4E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42917E68"/>
    <w:multiLevelType w:val="hybridMultilevel"/>
    <w:tmpl w:val="CE38F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1426F4"/>
    <w:multiLevelType w:val="hybridMultilevel"/>
    <w:tmpl w:val="1AFC8F3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45AF02A4"/>
    <w:multiLevelType w:val="hybridMultilevel"/>
    <w:tmpl w:val="401E44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FD4A9A"/>
    <w:multiLevelType w:val="hybridMultilevel"/>
    <w:tmpl w:val="5D68D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546722"/>
    <w:multiLevelType w:val="hybridMultilevel"/>
    <w:tmpl w:val="0EA4F808"/>
    <w:lvl w:ilvl="0" w:tplc="A1A2445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27" w15:restartNumberingAfterBreak="0">
    <w:nsid w:val="604051E0"/>
    <w:multiLevelType w:val="multilevel"/>
    <w:tmpl w:val="70EA4E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68EA18C2"/>
    <w:multiLevelType w:val="hybridMultilevel"/>
    <w:tmpl w:val="1AFC8F3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2B7317"/>
    <w:multiLevelType w:val="hybridMultilevel"/>
    <w:tmpl w:val="10700184"/>
    <w:lvl w:ilvl="0" w:tplc="492A5DCE">
      <w:numFmt w:val="bullet"/>
      <w:lvlText w:val="-"/>
      <w:lvlJc w:val="left"/>
      <w:pPr>
        <w:ind w:left="720" w:hanging="360"/>
      </w:pPr>
      <w:rPr>
        <w:rFonts w:ascii="Calibri Light" w:eastAsiaTheme="minorEastAsia"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C07B80"/>
    <w:multiLevelType w:val="hybridMultilevel"/>
    <w:tmpl w:val="D7F8C266"/>
    <w:lvl w:ilvl="0" w:tplc="3A4CF13A">
      <w:start w:val="1"/>
      <w:numFmt w:val="bulle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32" w15:restartNumberingAfterBreak="0">
    <w:nsid w:val="72B9626A"/>
    <w:multiLevelType w:val="hybridMultilevel"/>
    <w:tmpl w:val="7AA44842"/>
    <w:lvl w:ilvl="0" w:tplc="0E3A30E8">
      <w:start w:val="3"/>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34" w15:restartNumberingAfterBreak="0">
    <w:nsid w:val="7CED5DDF"/>
    <w:multiLevelType w:val="hybridMultilevel"/>
    <w:tmpl w:val="F7120860"/>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1"/>
  </w:num>
  <w:num w:numId="2">
    <w:abstractNumId w:val="33"/>
  </w:num>
  <w:num w:numId="3">
    <w:abstractNumId w:val="26"/>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4">
    <w:abstractNumId w:val="30"/>
  </w:num>
  <w:num w:numId="5">
    <w:abstractNumId w:val="13"/>
  </w:num>
  <w:num w:numId="6">
    <w:abstractNumId w:val="5"/>
  </w:num>
  <w:num w:numId="7">
    <w:abstractNumId w:val="7"/>
  </w:num>
  <w:num w:numId="8">
    <w:abstractNumId w:val="16"/>
  </w:num>
  <w:num w:numId="9">
    <w:abstractNumId w:val="32"/>
  </w:num>
  <w:num w:numId="10">
    <w:abstractNumId w:val="6"/>
  </w:num>
  <w:num w:numId="11">
    <w:abstractNumId w:val="2"/>
  </w:num>
  <w:num w:numId="12">
    <w:abstractNumId w:val="11"/>
  </w:num>
  <w:num w:numId="13">
    <w:abstractNumId w:val="23"/>
  </w:num>
  <w:num w:numId="14">
    <w:abstractNumId w:val="10"/>
  </w:num>
  <w:num w:numId="15">
    <w:abstractNumId w:val="27"/>
  </w:num>
  <w:num w:numId="16">
    <w:abstractNumId w:val="3"/>
  </w:num>
  <w:num w:numId="17">
    <w:abstractNumId w:val="0"/>
  </w:num>
  <w:num w:numId="18">
    <w:abstractNumId w:val="1"/>
  </w:num>
  <w:num w:numId="19">
    <w:abstractNumId w:val="8"/>
  </w:num>
  <w:num w:numId="20">
    <w:abstractNumId w:val="24"/>
  </w:num>
  <w:num w:numId="21">
    <w:abstractNumId w:val="4"/>
  </w:num>
  <w:num w:numId="22">
    <w:abstractNumId w:val="20"/>
  </w:num>
  <w:num w:numId="23">
    <w:abstractNumId w:val="29"/>
  </w:num>
  <w:num w:numId="24">
    <w:abstractNumId w:val="18"/>
  </w:num>
  <w:num w:numId="25">
    <w:abstractNumId w:val="9"/>
  </w:num>
  <w:num w:numId="26">
    <w:abstractNumId w:val="34"/>
  </w:num>
  <w:num w:numId="27">
    <w:abstractNumId w:val="28"/>
  </w:num>
  <w:num w:numId="28">
    <w:abstractNumId w:val="21"/>
  </w:num>
  <w:num w:numId="29">
    <w:abstractNumId w:val="19"/>
  </w:num>
  <w:num w:numId="30">
    <w:abstractNumId w:val="25"/>
  </w:num>
  <w:num w:numId="31">
    <w:abstractNumId w:val="14"/>
  </w:num>
  <w:num w:numId="32">
    <w:abstractNumId w:val="12"/>
  </w:num>
  <w:num w:numId="33">
    <w:abstractNumId w:val="15"/>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khilesh Endurthy">
    <w15:presenceInfo w15:providerId="None" w15:userId="Akhilesh Endurthy"/>
  </w15:person>
  <w15:person w15:author="Ramirez, Bob">
    <w15:presenceInfo w15:providerId="None" w15:userId="Ramirez, Bob"/>
  </w15:person>
  <w15:person w15:author="Nicholas Fette">
    <w15:presenceInfo w15:providerId="None" w15:userId="Nicholas Fette"/>
  </w15:person>
  <w15:person w15:author="Andres Fergadiotti">
    <w15:presenceInfo w15:providerId="None" w15:userId="Andres Fergadiotti"/>
  </w15:person>
  <w15:person w15:author="Akhilesh">
    <w15:presenceInfo w15:providerId="None" w15:userId="Akhiles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A08"/>
    <w:rsid w:val="000029FF"/>
    <w:rsid w:val="000032E5"/>
    <w:rsid w:val="00003E4F"/>
    <w:rsid w:val="00004139"/>
    <w:rsid w:val="00004CA3"/>
    <w:rsid w:val="00004F50"/>
    <w:rsid w:val="00005B06"/>
    <w:rsid w:val="000063B0"/>
    <w:rsid w:val="00006B78"/>
    <w:rsid w:val="0000730A"/>
    <w:rsid w:val="000074A7"/>
    <w:rsid w:val="00007793"/>
    <w:rsid w:val="00007D5D"/>
    <w:rsid w:val="000110D9"/>
    <w:rsid w:val="000111AF"/>
    <w:rsid w:val="000127ED"/>
    <w:rsid w:val="000139CB"/>
    <w:rsid w:val="00015465"/>
    <w:rsid w:val="0001609E"/>
    <w:rsid w:val="00016928"/>
    <w:rsid w:val="00016ECC"/>
    <w:rsid w:val="00020F98"/>
    <w:rsid w:val="000211EC"/>
    <w:rsid w:val="000220A0"/>
    <w:rsid w:val="000226DD"/>
    <w:rsid w:val="0002290D"/>
    <w:rsid w:val="000229F1"/>
    <w:rsid w:val="000232D5"/>
    <w:rsid w:val="0002389A"/>
    <w:rsid w:val="00024028"/>
    <w:rsid w:val="00026172"/>
    <w:rsid w:val="000269EC"/>
    <w:rsid w:val="00026D58"/>
    <w:rsid w:val="00027D4C"/>
    <w:rsid w:val="000302DF"/>
    <w:rsid w:val="00031184"/>
    <w:rsid w:val="000314BF"/>
    <w:rsid w:val="000318E4"/>
    <w:rsid w:val="00031BF2"/>
    <w:rsid w:val="00032D88"/>
    <w:rsid w:val="00032DB6"/>
    <w:rsid w:val="000343D2"/>
    <w:rsid w:val="000349DE"/>
    <w:rsid w:val="00035382"/>
    <w:rsid w:val="0003548A"/>
    <w:rsid w:val="00035B98"/>
    <w:rsid w:val="000365BD"/>
    <w:rsid w:val="00036C3F"/>
    <w:rsid w:val="00037A06"/>
    <w:rsid w:val="00040DA8"/>
    <w:rsid w:val="00042F81"/>
    <w:rsid w:val="00043197"/>
    <w:rsid w:val="00043342"/>
    <w:rsid w:val="00043809"/>
    <w:rsid w:val="000439F2"/>
    <w:rsid w:val="00046BB0"/>
    <w:rsid w:val="000511F0"/>
    <w:rsid w:val="00051DBB"/>
    <w:rsid w:val="00052143"/>
    <w:rsid w:val="00052562"/>
    <w:rsid w:val="000528FF"/>
    <w:rsid w:val="00052C95"/>
    <w:rsid w:val="000530E4"/>
    <w:rsid w:val="00053212"/>
    <w:rsid w:val="00053AFB"/>
    <w:rsid w:val="0005587A"/>
    <w:rsid w:val="000576F4"/>
    <w:rsid w:val="00057843"/>
    <w:rsid w:val="000579B3"/>
    <w:rsid w:val="00061D34"/>
    <w:rsid w:val="000621A8"/>
    <w:rsid w:val="000624F8"/>
    <w:rsid w:val="00063A08"/>
    <w:rsid w:val="00064244"/>
    <w:rsid w:val="00065491"/>
    <w:rsid w:val="00065520"/>
    <w:rsid w:val="000657DA"/>
    <w:rsid w:val="00065E54"/>
    <w:rsid w:val="00066719"/>
    <w:rsid w:val="000672E5"/>
    <w:rsid w:val="00070520"/>
    <w:rsid w:val="0007087B"/>
    <w:rsid w:val="00070BB6"/>
    <w:rsid w:val="00071681"/>
    <w:rsid w:val="00071D0E"/>
    <w:rsid w:val="00072012"/>
    <w:rsid w:val="0007294A"/>
    <w:rsid w:val="00073763"/>
    <w:rsid w:val="00074060"/>
    <w:rsid w:val="00074E3E"/>
    <w:rsid w:val="000767E9"/>
    <w:rsid w:val="0007796B"/>
    <w:rsid w:val="00077A28"/>
    <w:rsid w:val="0008108C"/>
    <w:rsid w:val="000835A1"/>
    <w:rsid w:val="000841AA"/>
    <w:rsid w:val="00084873"/>
    <w:rsid w:val="00085726"/>
    <w:rsid w:val="00085854"/>
    <w:rsid w:val="00087FD4"/>
    <w:rsid w:val="000903A3"/>
    <w:rsid w:val="00090BBF"/>
    <w:rsid w:val="000910B7"/>
    <w:rsid w:val="00091581"/>
    <w:rsid w:val="00094135"/>
    <w:rsid w:val="00094517"/>
    <w:rsid w:val="00096485"/>
    <w:rsid w:val="00096C5B"/>
    <w:rsid w:val="000978C8"/>
    <w:rsid w:val="000A270E"/>
    <w:rsid w:val="000A4D3A"/>
    <w:rsid w:val="000A6182"/>
    <w:rsid w:val="000A62EF"/>
    <w:rsid w:val="000A66B7"/>
    <w:rsid w:val="000A6751"/>
    <w:rsid w:val="000A7058"/>
    <w:rsid w:val="000A79A0"/>
    <w:rsid w:val="000B05B9"/>
    <w:rsid w:val="000B139B"/>
    <w:rsid w:val="000B32D5"/>
    <w:rsid w:val="000B3E9B"/>
    <w:rsid w:val="000B4145"/>
    <w:rsid w:val="000B488F"/>
    <w:rsid w:val="000B5345"/>
    <w:rsid w:val="000B5A79"/>
    <w:rsid w:val="000B5E38"/>
    <w:rsid w:val="000B6004"/>
    <w:rsid w:val="000B618E"/>
    <w:rsid w:val="000B6365"/>
    <w:rsid w:val="000B660C"/>
    <w:rsid w:val="000B6690"/>
    <w:rsid w:val="000C0454"/>
    <w:rsid w:val="000C25F1"/>
    <w:rsid w:val="000C2D30"/>
    <w:rsid w:val="000C2E58"/>
    <w:rsid w:val="000C36B4"/>
    <w:rsid w:val="000C4844"/>
    <w:rsid w:val="000C541D"/>
    <w:rsid w:val="000C60E3"/>
    <w:rsid w:val="000C6C34"/>
    <w:rsid w:val="000C72C1"/>
    <w:rsid w:val="000C7913"/>
    <w:rsid w:val="000C7974"/>
    <w:rsid w:val="000C7B77"/>
    <w:rsid w:val="000C7DE9"/>
    <w:rsid w:val="000D007A"/>
    <w:rsid w:val="000D07F4"/>
    <w:rsid w:val="000D14CD"/>
    <w:rsid w:val="000D3324"/>
    <w:rsid w:val="000D3725"/>
    <w:rsid w:val="000D3AB4"/>
    <w:rsid w:val="000D40B4"/>
    <w:rsid w:val="000D4F26"/>
    <w:rsid w:val="000D6F67"/>
    <w:rsid w:val="000D79F2"/>
    <w:rsid w:val="000E044A"/>
    <w:rsid w:val="000E07E5"/>
    <w:rsid w:val="000E1221"/>
    <w:rsid w:val="000E3286"/>
    <w:rsid w:val="000F13AE"/>
    <w:rsid w:val="000F1833"/>
    <w:rsid w:val="000F1D9D"/>
    <w:rsid w:val="000F3870"/>
    <w:rsid w:val="000F484D"/>
    <w:rsid w:val="000F4CA7"/>
    <w:rsid w:val="000F5FC7"/>
    <w:rsid w:val="000F7875"/>
    <w:rsid w:val="00100251"/>
    <w:rsid w:val="00100B41"/>
    <w:rsid w:val="00100C77"/>
    <w:rsid w:val="00101D27"/>
    <w:rsid w:val="00103399"/>
    <w:rsid w:val="0010471F"/>
    <w:rsid w:val="00104933"/>
    <w:rsid w:val="00105650"/>
    <w:rsid w:val="0010657B"/>
    <w:rsid w:val="00107CE5"/>
    <w:rsid w:val="00110480"/>
    <w:rsid w:val="00110820"/>
    <w:rsid w:val="00110EAE"/>
    <w:rsid w:val="001117E7"/>
    <w:rsid w:val="001118AC"/>
    <w:rsid w:val="00111A53"/>
    <w:rsid w:val="001132D2"/>
    <w:rsid w:val="00114533"/>
    <w:rsid w:val="0011498C"/>
    <w:rsid w:val="00114CD8"/>
    <w:rsid w:val="0011543F"/>
    <w:rsid w:val="001157E0"/>
    <w:rsid w:val="001159D3"/>
    <w:rsid w:val="001179E4"/>
    <w:rsid w:val="00120592"/>
    <w:rsid w:val="001217DF"/>
    <w:rsid w:val="0012187D"/>
    <w:rsid w:val="00122E23"/>
    <w:rsid w:val="00122EEE"/>
    <w:rsid w:val="001232FF"/>
    <w:rsid w:val="00124127"/>
    <w:rsid w:val="00124BFE"/>
    <w:rsid w:val="001252F9"/>
    <w:rsid w:val="00125B19"/>
    <w:rsid w:val="00126809"/>
    <w:rsid w:val="00126B25"/>
    <w:rsid w:val="001302B8"/>
    <w:rsid w:val="001306B8"/>
    <w:rsid w:val="00130E7C"/>
    <w:rsid w:val="001319C7"/>
    <w:rsid w:val="00131C5A"/>
    <w:rsid w:val="001335E6"/>
    <w:rsid w:val="00134352"/>
    <w:rsid w:val="00137C26"/>
    <w:rsid w:val="00137E7F"/>
    <w:rsid w:val="001419D1"/>
    <w:rsid w:val="00142B69"/>
    <w:rsid w:val="00142D3C"/>
    <w:rsid w:val="00143700"/>
    <w:rsid w:val="00143958"/>
    <w:rsid w:val="0014430F"/>
    <w:rsid w:val="001451AB"/>
    <w:rsid w:val="001458F0"/>
    <w:rsid w:val="00145D49"/>
    <w:rsid w:val="00145DA2"/>
    <w:rsid w:val="00145DA7"/>
    <w:rsid w:val="0014614C"/>
    <w:rsid w:val="00146C08"/>
    <w:rsid w:val="001474D9"/>
    <w:rsid w:val="001501B3"/>
    <w:rsid w:val="00151166"/>
    <w:rsid w:val="00151B9F"/>
    <w:rsid w:val="00151EF0"/>
    <w:rsid w:val="0015349D"/>
    <w:rsid w:val="00153BB7"/>
    <w:rsid w:val="00154391"/>
    <w:rsid w:val="00154B63"/>
    <w:rsid w:val="00154DC1"/>
    <w:rsid w:val="00155B2A"/>
    <w:rsid w:val="00155D03"/>
    <w:rsid w:val="001564FC"/>
    <w:rsid w:val="001571AF"/>
    <w:rsid w:val="00157985"/>
    <w:rsid w:val="00161DF1"/>
    <w:rsid w:val="00162012"/>
    <w:rsid w:val="00162A6F"/>
    <w:rsid w:val="001646DA"/>
    <w:rsid w:val="001648F6"/>
    <w:rsid w:val="00166375"/>
    <w:rsid w:val="0016690D"/>
    <w:rsid w:val="00166B4B"/>
    <w:rsid w:val="00166D5B"/>
    <w:rsid w:val="0016786B"/>
    <w:rsid w:val="00171005"/>
    <w:rsid w:val="001718B9"/>
    <w:rsid w:val="00171951"/>
    <w:rsid w:val="00171BB8"/>
    <w:rsid w:val="00172F61"/>
    <w:rsid w:val="00173965"/>
    <w:rsid w:val="00173CED"/>
    <w:rsid w:val="00174707"/>
    <w:rsid w:val="00176319"/>
    <w:rsid w:val="00176505"/>
    <w:rsid w:val="00176929"/>
    <w:rsid w:val="00177EB6"/>
    <w:rsid w:val="00177FA4"/>
    <w:rsid w:val="001807EE"/>
    <w:rsid w:val="00180894"/>
    <w:rsid w:val="00180DAD"/>
    <w:rsid w:val="00180E8F"/>
    <w:rsid w:val="00181672"/>
    <w:rsid w:val="0018174A"/>
    <w:rsid w:val="00181E01"/>
    <w:rsid w:val="0018240A"/>
    <w:rsid w:val="001827A0"/>
    <w:rsid w:val="00183AE1"/>
    <w:rsid w:val="00183E77"/>
    <w:rsid w:val="00184860"/>
    <w:rsid w:val="00185169"/>
    <w:rsid w:val="00191F10"/>
    <w:rsid w:val="001944A0"/>
    <w:rsid w:val="001944B4"/>
    <w:rsid w:val="00195427"/>
    <w:rsid w:val="00195A76"/>
    <w:rsid w:val="00195B03"/>
    <w:rsid w:val="00196649"/>
    <w:rsid w:val="001A11C7"/>
    <w:rsid w:val="001A2E63"/>
    <w:rsid w:val="001A3500"/>
    <w:rsid w:val="001A3A28"/>
    <w:rsid w:val="001A4BE1"/>
    <w:rsid w:val="001A54D9"/>
    <w:rsid w:val="001A5D93"/>
    <w:rsid w:val="001A6217"/>
    <w:rsid w:val="001A755E"/>
    <w:rsid w:val="001A7A21"/>
    <w:rsid w:val="001A7A30"/>
    <w:rsid w:val="001B0D29"/>
    <w:rsid w:val="001B113B"/>
    <w:rsid w:val="001B15A3"/>
    <w:rsid w:val="001B1BD3"/>
    <w:rsid w:val="001B1D23"/>
    <w:rsid w:val="001B3586"/>
    <w:rsid w:val="001B35BC"/>
    <w:rsid w:val="001B426F"/>
    <w:rsid w:val="001B45D9"/>
    <w:rsid w:val="001B45DA"/>
    <w:rsid w:val="001B5FB8"/>
    <w:rsid w:val="001B62EF"/>
    <w:rsid w:val="001B755B"/>
    <w:rsid w:val="001C1645"/>
    <w:rsid w:val="001C1DDC"/>
    <w:rsid w:val="001C2202"/>
    <w:rsid w:val="001C2A6D"/>
    <w:rsid w:val="001C2ACE"/>
    <w:rsid w:val="001C2EC5"/>
    <w:rsid w:val="001C2F19"/>
    <w:rsid w:val="001C38B3"/>
    <w:rsid w:val="001C3C2A"/>
    <w:rsid w:val="001C4890"/>
    <w:rsid w:val="001C6A28"/>
    <w:rsid w:val="001C6C9B"/>
    <w:rsid w:val="001C7134"/>
    <w:rsid w:val="001D0BEB"/>
    <w:rsid w:val="001D0CA2"/>
    <w:rsid w:val="001D0FA9"/>
    <w:rsid w:val="001D1813"/>
    <w:rsid w:val="001D3E8E"/>
    <w:rsid w:val="001D429A"/>
    <w:rsid w:val="001D44FB"/>
    <w:rsid w:val="001D5907"/>
    <w:rsid w:val="001D5DB7"/>
    <w:rsid w:val="001D656F"/>
    <w:rsid w:val="001D65A6"/>
    <w:rsid w:val="001D6A79"/>
    <w:rsid w:val="001D7A3E"/>
    <w:rsid w:val="001D7A57"/>
    <w:rsid w:val="001E0138"/>
    <w:rsid w:val="001E111A"/>
    <w:rsid w:val="001E19A3"/>
    <w:rsid w:val="001E1E69"/>
    <w:rsid w:val="001E22BC"/>
    <w:rsid w:val="001E258F"/>
    <w:rsid w:val="001E2DF5"/>
    <w:rsid w:val="001E4C3F"/>
    <w:rsid w:val="001E5511"/>
    <w:rsid w:val="001E6273"/>
    <w:rsid w:val="001E6B5F"/>
    <w:rsid w:val="001F00E9"/>
    <w:rsid w:val="001F38F2"/>
    <w:rsid w:val="001F5144"/>
    <w:rsid w:val="001F636D"/>
    <w:rsid w:val="001F6E89"/>
    <w:rsid w:val="001F735E"/>
    <w:rsid w:val="002005A8"/>
    <w:rsid w:val="002006B6"/>
    <w:rsid w:val="00200E75"/>
    <w:rsid w:val="0020182C"/>
    <w:rsid w:val="002040FD"/>
    <w:rsid w:val="0020481B"/>
    <w:rsid w:val="00204B76"/>
    <w:rsid w:val="00204CD8"/>
    <w:rsid w:val="00205BAF"/>
    <w:rsid w:val="00205F7B"/>
    <w:rsid w:val="00206070"/>
    <w:rsid w:val="00207F85"/>
    <w:rsid w:val="002101EE"/>
    <w:rsid w:val="00211A56"/>
    <w:rsid w:val="0021226A"/>
    <w:rsid w:val="0021230E"/>
    <w:rsid w:val="00212465"/>
    <w:rsid w:val="002129BA"/>
    <w:rsid w:val="00212E00"/>
    <w:rsid w:val="00214687"/>
    <w:rsid w:val="00214F02"/>
    <w:rsid w:val="00215532"/>
    <w:rsid w:val="00216737"/>
    <w:rsid w:val="0021746B"/>
    <w:rsid w:val="0022003D"/>
    <w:rsid w:val="002203F7"/>
    <w:rsid w:val="00220B9D"/>
    <w:rsid w:val="0022111A"/>
    <w:rsid w:val="0022212B"/>
    <w:rsid w:val="00222172"/>
    <w:rsid w:val="002236AE"/>
    <w:rsid w:val="00224A16"/>
    <w:rsid w:val="00224E3B"/>
    <w:rsid w:val="00225142"/>
    <w:rsid w:val="0022577E"/>
    <w:rsid w:val="00226372"/>
    <w:rsid w:val="0022657C"/>
    <w:rsid w:val="00226694"/>
    <w:rsid w:val="00226D08"/>
    <w:rsid w:val="00227BDD"/>
    <w:rsid w:val="002318A4"/>
    <w:rsid w:val="00232827"/>
    <w:rsid w:val="002335FF"/>
    <w:rsid w:val="00233D87"/>
    <w:rsid w:val="0023666C"/>
    <w:rsid w:val="00236692"/>
    <w:rsid w:val="00236780"/>
    <w:rsid w:val="00236E0A"/>
    <w:rsid w:val="00237964"/>
    <w:rsid w:val="00237CFB"/>
    <w:rsid w:val="0024072F"/>
    <w:rsid w:val="00241A83"/>
    <w:rsid w:val="002434DE"/>
    <w:rsid w:val="00243DDF"/>
    <w:rsid w:val="0024462C"/>
    <w:rsid w:val="00245AFF"/>
    <w:rsid w:val="00245B5A"/>
    <w:rsid w:val="00246051"/>
    <w:rsid w:val="002461A4"/>
    <w:rsid w:val="0024628D"/>
    <w:rsid w:val="0024690E"/>
    <w:rsid w:val="00246E74"/>
    <w:rsid w:val="00247C37"/>
    <w:rsid w:val="00250951"/>
    <w:rsid w:val="0025145B"/>
    <w:rsid w:val="00251ABC"/>
    <w:rsid w:val="00251C1A"/>
    <w:rsid w:val="002524CF"/>
    <w:rsid w:val="00252C41"/>
    <w:rsid w:val="00253917"/>
    <w:rsid w:val="0025575C"/>
    <w:rsid w:val="00256400"/>
    <w:rsid w:val="00256B0C"/>
    <w:rsid w:val="00257D08"/>
    <w:rsid w:val="002600A5"/>
    <w:rsid w:val="00261922"/>
    <w:rsid w:val="00262DF5"/>
    <w:rsid w:val="00264076"/>
    <w:rsid w:val="0026415D"/>
    <w:rsid w:val="002652D2"/>
    <w:rsid w:val="00267701"/>
    <w:rsid w:val="002703FF"/>
    <w:rsid w:val="00270E95"/>
    <w:rsid w:val="00271B18"/>
    <w:rsid w:val="00271D9F"/>
    <w:rsid w:val="00271EBD"/>
    <w:rsid w:val="00273571"/>
    <w:rsid w:val="00273A30"/>
    <w:rsid w:val="00274B8F"/>
    <w:rsid w:val="002751E9"/>
    <w:rsid w:val="00276692"/>
    <w:rsid w:val="002767DA"/>
    <w:rsid w:val="00276F9B"/>
    <w:rsid w:val="002809C3"/>
    <w:rsid w:val="002844E4"/>
    <w:rsid w:val="0028456E"/>
    <w:rsid w:val="0028559D"/>
    <w:rsid w:val="00285E75"/>
    <w:rsid w:val="00286E60"/>
    <w:rsid w:val="00287911"/>
    <w:rsid w:val="002900F3"/>
    <w:rsid w:val="002928B7"/>
    <w:rsid w:val="00293E7E"/>
    <w:rsid w:val="002942B0"/>
    <w:rsid w:val="002951C5"/>
    <w:rsid w:val="0029555D"/>
    <w:rsid w:val="00295663"/>
    <w:rsid w:val="0029781E"/>
    <w:rsid w:val="00297D6A"/>
    <w:rsid w:val="00297E74"/>
    <w:rsid w:val="002A0099"/>
    <w:rsid w:val="002A1953"/>
    <w:rsid w:val="002A2471"/>
    <w:rsid w:val="002A29D7"/>
    <w:rsid w:val="002A2A94"/>
    <w:rsid w:val="002A2EA5"/>
    <w:rsid w:val="002A2FAA"/>
    <w:rsid w:val="002A424D"/>
    <w:rsid w:val="002A53E8"/>
    <w:rsid w:val="002A54CE"/>
    <w:rsid w:val="002A612B"/>
    <w:rsid w:val="002A6458"/>
    <w:rsid w:val="002A7EBB"/>
    <w:rsid w:val="002B107C"/>
    <w:rsid w:val="002B1902"/>
    <w:rsid w:val="002B1C58"/>
    <w:rsid w:val="002B2C97"/>
    <w:rsid w:val="002B3BF4"/>
    <w:rsid w:val="002B4640"/>
    <w:rsid w:val="002B6338"/>
    <w:rsid w:val="002B6668"/>
    <w:rsid w:val="002B6DED"/>
    <w:rsid w:val="002B6F2A"/>
    <w:rsid w:val="002B7942"/>
    <w:rsid w:val="002C06FC"/>
    <w:rsid w:val="002C0B34"/>
    <w:rsid w:val="002C1117"/>
    <w:rsid w:val="002C1F4F"/>
    <w:rsid w:val="002C4285"/>
    <w:rsid w:val="002C4E44"/>
    <w:rsid w:val="002C61FA"/>
    <w:rsid w:val="002C67DF"/>
    <w:rsid w:val="002C6BAF"/>
    <w:rsid w:val="002C6F62"/>
    <w:rsid w:val="002C76C3"/>
    <w:rsid w:val="002C7D39"/>
    <w:rsid w:val="002D0036"/>
    <w:rsid w:val="002D17CE"/>
    <w:rsid w:val="002D2404"/>
    <w:rsid w:val="002D29F8"/>
    <w:rsid w:val="002D2B49"/>
    <w:rsid w:val="002D2C3C"/>
    <w:rsid w:val="002D40EE"/>
    <w:rsid w:val="002D417C"/>
    <w:rsid w:val="002D4993"/>
    <w:rsid w:val="002D4AD7"/>
    <w:rsid w:val="002D4BF7"/>
    <w:rsid w:val="002D50E9"/>
    <w:rsid w:val="002D5CFA"/>
    <w:rsid w:val="002D5DEC"/>
    <w:rsid w:val="002D6549"/>
    <w:rsid w:val="002D6675"/>
    <w:rsid w:val="002D7D9D"/>
    <w:rsid w:val="002E0450"/>
    <w:rsid w:val="002E109F"/>
    <w:rsid w:val="002E1506"/>
    <w:rsid w:val="002E392A"/>
    <w:rsid w:val="002E4672"/>
    <w:rsid w:val="002E4916"/>
    <w:rsid w:val="002E567D"/>
    <w:rsid w:val="002E5874"/>
    <w:rsid w:val="002E6E1D"/>
    <w:rsid w:val="002E7F28"/>
    <w:rsid w:val="002F036B"/>
    <w:rsid w:val="002F14F0"/>
    <w:rsid w:val="002F1929"/>
    <w:rsid w:val="002F33CF"/>
    <w:rsid w:val="002F3B2D"/>
    <w:rsid w:val="002F41A0"/>
    <w:rsid w:val="002F4C85"/>
    <w:rsid w:val="002F5DD6"/>
    <w:rsid w:val="002F5FFA"/>
    <w:rsid w:val="002F62D7"/>
    <w:rsid w:val="002F696D"/>
    <w:rsid w:val="002F6B99"/>
    <w:rsid w:val="002F78E9"/>
    <w:rsid w:val="002F79A2"/>
    <w:rsid w:val="00300B5B"/>
    <w:rsid w:val="00302A6E"/>
    <w:rsid w:val="00302A82"/>
    <w:rsid w:val="00302B26"/>
    <w:rsid w:val="003035E8"/>
    <w:rsid w:val="00304892"/>
    <w:rsid w:val="00304D7C"/>
    <w:rsid w:val="00305673"/>
    <w:rsid w:val="003077CB"/>
    <w:rsid w:val="003103FB"/>
    <w:rsid w:val="00312A30"/>
    <w:rsid w:val="00313A9F"/>
    <w:rsid w:val="00313C99"/>
    <w:rsid w:val="00313E1D"/>
    <w:rsid w:val="00314E55"/>
    <w:rsid w:val="00315493"/>
    <w:rsid w:val="00316B76"/>
    <w:rsid w:val="00316D3B"/>
    <w:rsid w:val="00316E4E"/>
    <w:rsid w:val="003171E2"/>
    <w:rsid w:val="00317423"/>
    <w:rsid w:val="00317F5E"/>
    <w:rsid w:val="00321373"/>
    <w:rsid w:val="00321519"/>
    <w:rsid w:val="00321F9A"/>
    <w:rsid w:val="00322645"/>
    <w:rsid w:val="0032270D"/>
    <w:rsid w:val="003247FA"/>
    <w:rsid w:val="00324A4B"/>
    <w:rsid w:val="003268FE"/>
    <w:rsid w:val="00326FC0"/>
    <w:rsid w:val="003277EF"/>
    <w:rsid w:val="003305A2"/>
    <w:rsid w:val="003309DA"/>
    <w:rsid w:val="00331302"/>
    <w:rsid w:val="00332029"/>
    <w:rsid w:val="00332209"/>
    <w:rsid w:val="00332ADF"/>
    <w:rsid w:val="00332EC4"/>
    <w:rsid w:val="00333785"/>
    <w:rsid w:val="00333809"/>
    <w:rsid w:val="00334044"/>
    <w:rsid w:val="00334B4F"/>
    <w:rsid w:val="00334BD9"/>
    <w:rsid w:val="00335547"/>
    <w:rsid w:val="003355E1"/>
    <w:rsid w:val="00336313"/>
    <w:rsid w:val="00337607"/>
    <w:rsid w:val="00337D1D"/>
    <w:rsid w:val="00340557"/>
    <w:rsid w:val="00341F0F"/>
    <w:rsid w:val="003426ED"/>
    <w:rsid w:val="00343A2A"/>
    <w:rsid w:val="00343D7B"/>
    <w:rsid w:val="00344F30"/>
    <w:rsid w:val="00346514"/>
    <w:rsid w:val="00347A17"/>
    <w:rsid w:val="0035060F"/>
    <w:rsid w:val="003506F5"/>
    <w:rsid w:val="003517AD"/>
    <w:rsid w:val="003526DE"/>
    <w:rsid w:val="00352864"/>
    <w:rsid w:val="00357718"/>
    <w:rsid w:val="00357A83"/>
    <w:rsid w:val="0036190F"/>
    <w:rsid w:val="00362744"/>
    <w:rsid w:val="00362F9E"/>
    <w:rsid w:val="00363BE8"/>
    <w:rsid w:val="00363C0D"/>
    <w:rsid w:val="003645B5"/>
    <w:rsid w:val="00370488"/>
    <w:rsid w:val="00370B5D"/>
    <w:rsid w:val="003719FB"/>
    <w:rsid w:val="0037223F"/>
    <w:rsid w:val="00372699"/>
    <w:rsid w:val="00372F61"/>
    <w:rsid w:val="00372FDF"/>
    <w:rsid w:val="003747F7"/>
    <w:rsid w:val="00375D40"/>
    <w:rsid w:val="00375F1C"/>
    <w:rsid w:val="00377BF8"/>
    <w:rsid w:val="00377D7B"/>
    <w:rsid w:val="00377DB5"/>
    <w:rsid w:val="003815E5"/>
    <w:rsid w:val="003819C5"/>
    <w:rsid w:val="00383466"/>
    <w:rsid w:val="00383A20"/>
    <w:rsid w:val="00384941"/>
    <w:rsid w:val="00384A64"/>
    <w:rsid w:val="00385069"/>
    <w:rsid w:val="00385BE2"/>
    <w:rsid w:val="00387072"/>
    <w:rsid w:val="0038730F"/>
    <w:rsid w:val="00387FBC"/>
    <w:rsid w:val="00392097"/>
    <w:rsid w:val="00392684"/>
    <w:rsid w:val="00393E52"/>
    <w:rsid w:val="00395C3A"/>
    <w:rsid w:val="003964F1"/>
    <w:rsid w:val="00397C50"/>
    <w:rsid w:val="003A10D6"/>
    <w:rsid w:val="003A151B"/>
    <w:rsid w:val="003A1678"/>
    <w:rsid w:val="003A1B36"/>
    <w:rsid w:val="003A204F"/>
    <w:rsid w:val="003A232F"/>
    <w:rsid w:val="003A2F9E"/>
    <w:rsid w:val="003A3A25"/>
    <w:rsid w:val="003A7065"/>
    <w:rsid w:val="003A7B39"/>
    <w:rsid w:val="003A7DE6"/>
    <w:rsid w:val="003B0387"/>
    <w:rsid w:val="003B2F38"/>
    <w:rsid w:val="003B3EAB"/>
    <w:rsid w:val="003B4DB9"/>
    <w:rsid w:val="003B5182"/>
    <w:rsid w:val="003B6928"/>
    <w:rsid w:val="003B7610"/>
    <w:rsid w:val="003C0C59"/>
    <w:rsid w:val="003C0E92"/>
    <w:rsid w:val="003C256C"/>
    <w:rsid w:val="003C2CC3"/>
    <w:rsid w:val="003C39D8"/>
    <w:rsid w:val="003C41C5"/>
    <w:rsid w:val="003C4388"/>
    <w:rsid w:val="003C4B15"/>
    <w:rsid w:val="003C4F23"/>
    <w:rsid w:val="003C53AE"/>
    <w:rsid w:val="003C541A"/>
    <w:rsid w:val="003C6B77"/>
    <w:rsid w:val="003C7721"/>
    <w:rsid w:val="003D030F"/>
    <w:rsid w:val="003D13A4"/>
    <w:rsid w:val="003D15F4"/>
    <w:rsid w:val="003D1FB8"/>
    <w:rsid w:val="003D2313"/>
    <w:rsid w:val="003D24B5"/>
    <w:rsid w:val="003D2758"/>
    <w:rsid w:val="003D2FE2"/>
    <w:rsid w:val="003D40C8"/>
    <w:rsid w:val="003D40D3"/>
    <w:rsid w:val="003D4B35"/>
    <w:rsid w:val="003D5E1D"/>
    <w:rsid w:val="003D65C3"/>
    <w:rsid w:val="003D6DFC"/>
    <w:rsid w:val="003D708A"/>
    <w:rsid w:val="003D70D3"/>
    <w:rsid w:val="003D7104"/>
    <w:rsid w:val="003D7A17"/>
    <w:rsid w:val="003D7A71"/>
    <w:rsid w:val="003E02D2"/>
    <w:rsid w:val="003E2013"/>
    <w:rsid w:val="003E23C5"/>
    <w:rsid w:val="003E47B9"/>
    <w:rsid w:val="003E50CF"/>
    <w:rsid w:val="003E5605"/>
    <w:rsid w:val="003E5AAD"/>
    <w:rsid w:val="003E5DAD"/>
    <w:rsid w:val="003E5FB0"/>
    <w:rsid w:val="003E6BFF"/>
    <w:rsid w:val="003E72BE"/>
    <w:rsid w:val="003E7BC6"/>
    <w:rsid w:val="003F001B"/>
    <w:rsid w:val="003F0DB6"/>
    <w:rsid w:val="003F1985"/>
    <w:rsid w:val="003F21D2"/>
    <w:rsid w:val="003F269E"/>
    <w:rsid w:val="003F26FB"/>
    <w:rsid w:val="003F3146"/>
    <w:rsid w:val="003F3F53"/>
    <w:rsid w:val="003F4964"/>
    <w:rsid w:val="003F65F3"/>
    <w:rsid w:val="003F6C3A"/>
    <w:rsid w:val="00400788"/>
    <w:rsid w:val="00401C43"/>
    <w:rsid w:val="00402095"/>
    <w:rsid w:val="004026A8"/>
    <w:rsid w:val="0040304D"/>
    <w:rsid w:val="00403571"/>
    <w:rsid w:val="004046FF"/>
    <w:rsid w:val="0040664F"/>
    <w:rsid w:val="00410790"/>
    <w:rsid w:val="00411EF4"/>
    <w:rsid w:val="004130D3"/>
    <w:rsid w:val="004133BB"/>
    <w:rsid w:val="0041359B"/>
    <w:rsid w:val="004142EF"/>
    <w:rsid w:val="004142F2"/>
    <w:rsid w:val="00415BF1"/>
    <w:rsid w:val="00416ACD"/>
    <w:rsid w:val="00417445"/>
    <w:rsid w:val="00420958"/>
    <w:rsid w:val="00420EF1"/>
    <w:rsid w:val="00421920"/>
    <w:rsid w:val="004226FC"/>
    <w:rsid w:val="00423575"/>
    <w:rsid w:val="00423A12"/>
    <w:rsid w:val="00423D33"/>
    <w:rsid w:val="004244AE"/>
    <w:rsid w:val="004249A0"/>
    <w:rsid w:val="00424A72"/>
    <w:rsid w:val="004259BD"/>
    <w:rsid w:val="00427469"/>
    <w:rsid w:val="00427574"/>
    <w:rsid w:val="0043049B"/>
    <w:rsid w:val="00430B7B"/>
    <w:rsid w:val="0043155E"/>
    <w:rsid w:val="00431636"/>
    <w:rsid w:val="00431BA6"/>
    <w:rsid w:val="00432D49"/>
    <w:rsid w:val="00433086"/>
    <w:rsid w:val="004339EA"/>
    <w:rsid w:val="00433A68"/>
    <w:rsid w:val="00433E8F"/>
    <w:rsid w:val="004340FF"/>
    <w:rsid w:val="00434145"/>
    <w:rsid w:val="0043492E"/>
    <w:rsid w:val="004378DF"/>
    <w:rsid w:val="004416AA"/>
    <w:rsid w:val="00441F35"/>
    <w:rsid w:val="004420D9"/>
    <w:rsid w:val="00442596"/>
    <w:rsid w:val="00443903"/>
    <w:rsid w:val="00444405"/>
    <w:rsid w:val="0044543F"/>
    <w:rsid w:val="0044577B"/>
    <w:rsid w:val="00450DD0"/>
    <w:rsid w:val="00451588"/>
    <w:rsid w:val="004517F1"/>
    <w:rsid w:val="00451DE3"/>
    <w:rsid w:val="00451FF6"/>
    <w:rsid w:val="00454C81"/>
    <w:rsid w:val="004551C9"/>
    <w:rsid w:val="00455327"/>
    <w:rsid w:val="004556DF"/>
    <w:rsid w:val="00456303"/>
    <w:rsid w:val="00456B09"/>
    <w:rsid w:val="0045710E"/>
    <w:rsid w:val="00460533"/>
    <w:rsid w:val="00461690"/>
    <w:rsid w:val="00461AE3"/>
    <w:rsid w:val="004628F4"/>
    <w:rsid w:val="00462A5E"/>
    <w:rsid w:val="00462BB6"/>
    <w:rsid w:val="00462C2C"/>
    <w:rsid w:val="0046352C"/>
    <w:rsid w:val="00463A4B"/>
    <w:rsid w:val="004648B5"/>
    <w:rsid w:val="00464A63"/>
    <w:rsid w:val="00464A8E"/>
    <w:rsid w:val="00464DDC"/>
    <w:rsid w:val="00465BB5"/>
    <w:rsid w:val="00466212"/>
    <w:rsid w:val="00466DD6"/>
    <w:rsid w:val="004701AA"/>
    <w:rsid w:val="00470670"/>
    <w:rsid w:val="0047109D"/>
    <w:rsid w:val="00472286"/>
    <w:rsid w:val="004735AE"/>
    <w:rsid w:val="004736A5"/>
    <w:rsid w:val="00475A47"/>
    <w:rsid w:val="00475D57"/>
    <w:rsid w:val="0047705B"/>
    <w:rsid w:val="0047771D"/>
    <w:rsid w:val="0048080D"/>
    <w:rsid w:val="004809E4"/>
    <w:rsid w:val="00480DA4"/>
    <w:rsid w:val="00480E43"/>
    <w:rsid w:val="00483F90"/>
    <w:rsid w:val="00484274"/>
    <w:rsid w:val="00484536"/>
    <w:rsid w:val="0048556F"/>
    <w:rsid w:val="00486585"/>
    <w:rsid w:val="00487671"/>
    <w:rsid w:val="00492985"/>
    <w:rsid w:val="00492A6B"/>
    <w:rsid w:val="00492C3A"/>
    <w:rsid w:val="0049615E"/>
    <w:rsid w:val="00496197"/>
    <w:rsid w:val="00497289"/>
    <w:rsid w:val="00497369"/>
    <w:rsid w:val="00497C36"/>
    <w:rsid w:val="00497D6E"/>
    <w:rsid w:val="004A06AE"/>
    <w:rsid w:val="004A1872"/>
    <w:rsid w:val="004A1E63"/>
    <w:rsid w:val="004A320C"/>
    <w:rsid w:val="004A471B"/>
    <w:rsid w:val="004A47E7"/>
    <w:rsid w:val="004A4BDE"/>
    <w:rsid w:val="004A510D"/>
    <w:rsid w:val="004A6380"/>
    <w:rsid w:val="004B013D"/>
    <w:rsid w:val="004B06E3"/>
    <w:rsid w:val="004B1490"/>
    <w:rsid w:val="004B19FD"/>
    <w:rsid w:val="004B358E"/>
    <w:rsid w:val="004B35DC"/>
    <w:rsid w:val="004B4F4C"/>
    <w:rsid w:val="004B5888"/>
    <w:rsid w:val="004B5EF2"/>
    <w:rsid w:val="004B601B"/>
    <w:rsid w:val="004B6780"/>
    <w:rsid w:val="004B6F57"/>
    <w:rsid w:val="004B787F"/>
    <w:rsid w:val="004B7CAA"/>
    <w:rsid w:val="004C0B40"/>
    <w:rsid w:val="004C1F34"/>
    <w:rsid w:val="004C2A36"/>
    <w:rsid w:val="004C2E79"/>
    <w:rsid w:val="004C3663"/>
    <w:rsid w:val="004C400C"/>
    <w:rsid w:val="004C42C1"/>
    <w:rsid w:val="004C453A"/>
    <w:rsid w:val="004C4A0B"/>
    <w:rsid w:val="004C57EC"/>
    <w:rsid w:val="004C6395"/>
    <w:rsid w:val="004C666D"/>
    <w:rsid w:val="004C69F2"/>
    <w:rsid w:val="004C74AB"/>
    <w:rsid w:val="004C7C7C"/>
    <w:rsid w:val="004C7C83"/>
    <w:rsid w:val="004D0B2D"/>
    <w:rsid w:val="004D0C20"/>
    <w:rsid w:val="004D1461"/>
    <w:rsid w:val="004D1914"/>
    <w:rsid w:val="004D19C8"/>
    <w:rsid w:val="004D26C3"/>
    <w:rsid w:val="004D2790"/>
    <w:rsid w:val="004D3A71"/>
    <w:rsid w:val="004D3CE4"/>
    <w:rsid w:val="004D4715"/>
    <w:rsid w:val="004D4E3F"/>
    <w:rsid w:val="004D7E51"/>
    <w:rsid w:val="004E04EE"/>
    <w:rsid w:val="004E12F3"/>
    <w:rsid w:val="004E1B37"/>
    <w:rsid w:val="004E1D69"/>
    <w:rsid w:val="004E1F51"/>
    <w:rsid w:val="004E2704"/>
    <w:rsid w:val="004E3A09"/>
    <w:rsid w:val="004E3F72"/>
    <w:rsid w:val="004E40A6"/>
    <w:rsid w:val="004E4D01"/>
    <w:rsid w:val="004E6318"/>
    <w:rsid w:val="004E6E90"/>
    <w:rsid w:val="004F0578"/>
    <w:rsid w:val="004F093F"/>
    <w:rsid w:val="004F2BA7"/>
    <w:rsid w:val="004F705B"/>
    <w:rsid w:val="00500535"/>
    <w:rsid w:val="00500550"/>
    <w:rsid w:val="00500964"/>
    <w:rsid w:val="00500C66"/>
    <w:rsid w:val="00503D14"/>
    <w:rsid w:val="00504E8A"/>
    <w:rsid w:val="0050515B"/>
    <w:rsid w:val="00505B94"/>
    <w:rsid w:val="00505F45"/>
    <w:rsid w:val="00506FD1"/>
    <w:rsid w:val="00506FD5"/>
    <w:rsid w:val="005104E8"/>
    <w:rsid w:val="00510CD6"/>
    <w:rsid w:val="005110C8"/>
    <w:rsid w:val="00512050"/>
    <w:rsid w:val="00512972"/>
    <w:rsid w:val="005130EC"/>
    <w:rsid w:val="005146DF"/>
    <w:rsid w:val="005146E6"/>
    <w:rsid w:val="0051483C"/>
    <w:rsid w:val="00514B20"/>
    <w:rsid w:val="00514D05"/>
    <w:rsid w:val="00520195"/>
    <w:rsid w:val="00521CB9"/>
    <w:rsid w:val="00522F55"/>
    <w:rsid w:val="00524420"/>
    <w:rsid w:val="00524C76"/>
    <w:rsid w:val="00525880"/>
    <w:rsid w:val="00526229"/>
    <w:rsid w:val="0052625F"/>
    <w:rsid w:val="005267C0"/>
    <w:rsid w:val="00527CB4"/>
    <w:rsid w:val="0053021E"/>
    <w:rsid w:val="00532E65"/>
    <w:rsid w:val="005331FC"/>
    <w:rsid w:val="00535449"/>
    <w:rsid w:val="005354F7"/>
    <w:rsid w:val="0053568B"/>
    <w:rsid w:val="00535A42"/>
    <w:rsid w:val="00536976"/>
    <w:rsid w:val="00536F1D"/>
    <w:rsid w:val="00536FD2"/>
    <w:rsid w:val="0053748E"/>
    <w:rsid w:val="005375CA"/>
    <w:rsid w:val="00541155"/>
    <w:rsid w:val="00541774"/>
    <w:rsid w:val="00542205"/>
    <w:rsid w:val="00542A4D"/>
    <w:rsid w:val="0054315E"/>
    <w:rsid w:val="00543ECE"/>
    <w:rsid w:val="005449C6"/>
    <w:rsid w:val="00544ECC"/>
    <w:rsid w:val="00545146"/>
    <w:rsid w:val="00546963"/>
    <w:rsid w:val="00547533"/>
    <w:rsid w:val="00547AD4"/>
    <w:rsid w:val="005502AC"/>
    <w:rsid w:val="00550BC4"/>
    <w:rsid w:val="00551704"/>
    <w:rsid w:val="00551F51"/>
    <w:rsid w:val="00552143"/>
    <w:rsid w:val="00552606"/>
    <w:rsid w:val="00554152"/>
    <w:rsid w:val="005541B2"/>
    <w:rsid w:val="00554E17"/>
    <w:rsid w:val="00557BD8"/>
    <w:rsid w:val="00557F67"/>
    <w:rsid w:val="00560679"/>
    <w:rsid w:val="0056177B"/>
    <w:rsid w:val="00561EA7"/>
    <w:rsid w:val="0056210F"/>
    <w:rsid w:val="00563B1B"/>
    <w:rsid w:val="00564155"/>
    <w:rsid w:val="005652C4"/>
    <w:rsid w:val="00565342"/>
    <w:rsid w:val="005655BD"/>
    <w:rsid w:val="00566B42"/>
    <w:rsid w:val="00571119"/>
    <w:rsid w:val="005714E0"/>
    <w:rsid w:val="0057165C"/>
    <w:rsid w:val="00571D95"/>
    <w:rsid w:val="005722C6"/>
    <w:rsid w:val="00574DE5"/>
    <w:rsid w:val="00575D42"/>
    <w:rsid w:val="00576B6F"/>
    <w:rsid w:val="00576CB0"/>
    <w:rsid w:val="00576D08"/>
    <w:rsid w:val="00576EE5"/>
    <w:rsid w:val="005809AE"/>
    <w:rsid w:val="00580C72"/>
    <w:rsid w:val="00580FF8"/>
    <w:rsid w:val="0058101B"/>
    <w:rsid w:val="00581236"/>
    <w:rsid w:val="005820CC"/>
    <w:rsid w:val="00582F84"/>
    <w:rsid w:val="00583308"/>
    <w:rsid w:val="00584CE4"/>
    <w:rsid w:val="005854D4"/>
    <w:rsid w:val="00585885"/>
    <w:rsid w:val="00585C8D"/>
    <w:rsid w:val="005860C0"/>
    <w:rsid w:val="005862CC"/>
    <w:rsid w:val="0058658D"/>
    <w:rsid w:val="00587425"/>
    <w:rsid w:val="00587468"/>
    <w:rsid w:val="00590022"/>
    <w:rsid w:val="00590D6E"/>
    <w:rsid w:val="005911FE"/>
    <w:rsid w:val="00592350"/>
    <w:rsid w:val="00592C30"/>
    <w:rsid w:val="00592C8B"/>
    <w:rsid w:val="00592ED0"/>
    <w:rsid w:val="00593005"/>
    <w:rsid w:val="0059312F"/>
    <w:rsid w:val="00593155"/>
    <w:rsid w:val="00593220"/>
    <w:rsid w:val="0059380C"/>
    <w:rsid w:val="00594C23"/>
    <w:rsid w:val="00595758"/>
    <w:rsid w:val="00595CF5"/>
    <w:rsid w:val="00596081"/>
    <w:rsid w:val="00597B75"/>
    <w:rsid w:val="005A1CB4"/>
    <w:rsid w:val="005A3943"/>
    <w:rsid w:val="005A4074"/>
    <w:rsid w:val="005A4674"/>
    <w:rsid w:val="005A518F"/>
    <w:rsid w:val="005A51E6"/>
    <w:rsid w:val="005A547B"/>
    <w:rsid w:val="005A632E"/>
    <w:rsid w:val="005A6A20"/>
    <w:rsid w:val="005A6FED"/>
    <w:rsid w:val="005A71FF"/>
    <w:rsid w:val="005A74DC"/>
    <w:rsid w:val="005A7F7B"/>
    <w:rsid w:val="005B254C"/>
    <w:rsid w:val="005B3385"/>
    <w:rsid w:val="005B37C9"/>
    <w:rsid w:val="005B434F"/>
    <w:rsid w:val="005B5188"/>
    <w:rsid w:val="005B5DCE"/>
    <w:rsid w:val="005B617E"/>
    <w:rsid w:val="005B7418"/>
    <w:rsid w:val="005C03A9"/>
    <w:rsid w:val="005C0496"/>
    <w:rsid w:val="005C1213"/>
    <w:rsid w:val="005C1963"/>
    <w:rsid w:val="005C2BFC"/>
    <w:rsid w:val="005C324B"/>
    <w:rsid w:val="005C3378"/>
    <w:rsid w:val="005C43E2"/>
    <w:rsid w:val="005C454A"/>
    <w:rsid w:val="005C48A6"/>
    <w:rsid w:val="005C5E63"/>
    <w:rsid w:val="005C736A"/>
    <w:rsid w:val="005C74C9"/>
    <w:rsid w:val="005C78E9"/>
    <w:rsid w:val="005C7EBF"/>
    <w:rsid w:val="005D01B8"/>
    <w:rsid w:val="005D0568"/>
    <w:rsid w:val="005D1B14"/>
    <w:rsid w:val="005D257B"/>
    <w:rsid w:val="005D28D2"/>
    <w:rsid w:val="005D5FD5"/>
    <w:rsid w:val="005D712A"/>
    <w:rsid w:val="005D73B8"/>
    <w:rsid w:val="005E0349"/>
    <w:rsid w:val="005E0D1F"/>
    <w:rsid w:val="005E1D5C"/>
    <w:rsid w:val="005E2377"/>
    <w:rsid w:val="005E25DC"/>
    <w:rsid w:val="005E28DC"/>
    <w:rsid w:val="005E2A21"/>
    <w:rsid w:val="005E2CCB"/>
    <w:rsid w:val="005E32D3"/>
    <w:rsid w:val="005E3459"/>
    <w:rsid w:val="005E3F4A"/>
    <w:rsid w:val="005E52AE"/>
    <w:rsid w:val="005E5607"/>
    <w:rsid w:val="005E567C"/>
    <w:rsid w:val="005E6ADD"/>
    <w:rsid w:val="005F00EB"/>
    <w:rsid w:val="005F0A9C"/>
    <w:rsid w:val="005F0E53"/>
    <w:rsid w:val="005F29B0"/>
    <w:rsid w:val="005F4965"/>
    <w:rsid w:val="005F4E8E"/>
    <w:rsid w:val="005F505E"/>
    <w:rsid w:val="005F5580"/>
    <w:rsid w:val="005F5966"/>
    <w:rsid w:val="005F622E"/>
    <w:rsid w:val="005F6D2D"/>
    <w:rsid w:val="005F756E"/>
    <w:rsid w:val="006002A5"/>
    <w:rsid w:val="00600B03"/>
    <w:rsid w:val="00601BDE"/>
    <w:rsid w:val="00601CE2"/>
    <w:rsid w:val="0060226A"/>
    <w:rsid w:val="00602976"/>
    <w:rsid w:val="0060299C"/>
    <w:rsid w:val="0060388D"/>
    <w:rsid w:val="00603C8E"/>
    <w:rsid w:val="00604231"/>
    <w:rsid w:val="00604609"/>
    <w:rsid w:val="0060473C"/>
    <w:rsid w:val="00605479"/>
    <w:rsid w:val="00605E9D"/>
    <w:rsid w:val="006064F4"/>
    <w:rsid w:val="006068F3"/>
    <w:rsid w:val="0061075E"/>
    <w:rsid w:val="00610A10"/>
    <w:rsid w:val="00610C2F"/>
    <w:rsid w:val="00611D5C"/>
    <w:rsid w:val="00612617"/>
    <w:rsid w:val="00613F30"/>
    <w:rsid w:val="0061575C"/>
    <w:rsid w:val="00615F2D"/>
    <w:rsid w:val="00616350"/>
    <w:rsid w:val="0061735A"/>
    <w:rsid w:val="006173B9"/>
    <w:rsid w:val="006177BC"/>
    <w:rsid w:val="00617FB3"/>
    <w:rsid w:val="0062065A"/>
    <w:rsid w:val="0062187C"/>
    <w:rsid w:val="006220E1"/>
    <w:rsid w:val="006229D2"/>
    <w:rsid w:val="0062303C"/>
    <w:rsid w:val="006239BC"/>
    <w:rsid w:val="00624888"/>
    <w:rsid w:val="00625805"/>
    <w:rsid w:val="006258A0"/>
    <w:rsid w:val="0062607D"/>
    <w:rsid w:val="00627337"/>
    <w:rsid w:val="00627AC4"/>
    <w:rsid w:val="00630D6D"/>
    <w:rsid w:val="00632388"/>
    <w:rsid w:val="0063253B"/>
    <w:rsid w:val="00632ECF"/>
    <w:rsid w:val="00633525"/>
    <w:rsid w:val="00633D7D"/>
    <w:rsid w:val="00635B48"/>
    <w:rsid w:val="006363C8"/>
    <w:rsid w:val="00637AB8"/>
    <w:rsid w:val="006428F7"/>
    <w:rsid w:val="0064370D"/>
    <w:rsid w:val="00643771"/>
    <w:rsid w:val="00643DB4"/>
    <w:rsid w:val="00644002"/>
    <w:rsid w:val="00644946"/>
    <w:rsid w:val="00645328"/>
    <w:rsid w:val="00646AB8"/>
    <w:rsid w:val="00647516"/>
    <w:rsid w:val="006478AC"/>
    <w:rsid w:val="00647BD9"/>
    <w:rsid w:val="00654969"/>
    <w:rsid w:val="00654A3E"/>
    <w:rsid w:val="00655804"/>
    <w:rsid w:val="006565C6"/>
    <w:rsid w:val="00657C37"/>
    <w:rsid w:val="00657F91"/>
    <w:rsid w:val="00660558"/>
    <w:rsid w:val="00660BB9"/>
    <w:rsid w:val="006619A4"/>
    <w:rsid w:val="006620FD"/>
    <w:rsid w:val="006624A7"/>
    <w:rsid w:val="0066437C"/>
    <w:rsid w:val="0066515F"/>
    <w:rsid w:val="006653B2"/>
    <w:rsid w:val="00665A10"/>
    <w:rsid w:val="00665E6D"/>
    <w:rsid w:val="006663E9"/>
    <w:rsid w:val="006668AF"/>
    <w:rsid w:val="00667BB1"/>
    <w:rsid w:val="00670A2B"/>
    <w:rsid w:val="00670A7E"/>
    <w:rsid w:val="00670A97"/>
    <w:rsid w:val="00670D0C"/>
    <w:rsid w:val="006724B0"/>
    <w:rsid w:val="0067278C"/>
    <w:rsid w:val="00672ED8"/>
    <w:rsid w:val="00673562"/>
    <w:rsid w:val="00673B55"/>
    <w:rsid w:val="0067480C"/>
    <w:rsid w:val="00676803"/>
    <w:rsid w:val="006768D4"/>
    <w:rsid w:val="00676DAA"/>
    <w:rsid w:val="00677476"/>
    <w:rsid w:val="00677A90"/>
    <w:rsid w:val="00677D13"/>
    <w:rsid w:val="0068025A"/>
    <w:rsid w:val="0068186A"/>
    <w:rsid w:val="00682830"/>
    <w:rsid w:val="00683028"/>
    <w:rsid w:val="006837D6"/>
    <w:rsid w:val="00683A24"/>
    <w:rsid w:val="00683E2A"/>
    <w:rsid w:val="006845C0"/>
    <w:rsid w:val="00686439"/>
    <w:rsid w:val="00687EE0"/>
    <w:rsid w:val="00691118"/>
    <w:rsid w:val="0069148D"/>
    <w:rsid w:val="00693BD2"/>
    <w:rsid w:val="006963C7"/>
    <w:rsid w:val="00696BDA"/>
    <w:rsid w:val="00697890"/>
    <w:rsid w:val="00697A88"/>
    <w:rsid w:val="00697CF1"/>
    <w:rsid w:val="006A0951"/>
    <w:rsid w:val="006A1B6C"/>
    <w:rsid w:val="006A284E"/>
    <w:rsid w:val="006A2A7B"/>
    <w:rsid w:val="006A2AC7"/>
    <w:rsid w:val="006A2C4C"/>
    <w:rsid w:val="006A3443"/>
    <w:rsid w:val="006A35D0"/>
    <w:rsid w:val="006A404E"/>
    <w:rsid w:val="006A488D"/>
    <w:rsid w:val="006A4B05"/>
    <w:rsid w:val="006A4B84"/>
    <w:rsid w:val="006A601E"/>
    <w:rsid w:val="006A6051"/>
    <w:rsid w:val="006A78EE"/>
    <w:rsid w:val="006B0808"/>
    <w:rsid w:val="006B0BFF"/>
    <w:rsid w:val="006B2C30"/>
    <w:rsid w:val="006B3130"/>
    <w:rsid w:val="006B31D9"/>
    <w:rsid w:val="006B4AD1"/>
    <w:rsid w:val="006B798E"/>
    <w:rsid w:val="006B7DAC"/>
    <w:rsid w:val="006C0102"/>
    <w:rsid w:val="006C07D4"/>
    <w:rsid w:val="006C1E65"/>
    <w:rsid w:val="006C1EAE"/>
    <w:rsid w:val="006C327E"/>
    <w:rsid w:val="006C3B8F"/>
    <w:rsid w:val="006C41AD"/>
    <w:rsid w:val="006C4C19"/>
    <w:rsid w:val="006C4E5A"/>
    <w:rsid w:val="006C54FC"/>
    <w:rsid w:val="006C5F6C"/>
    <w:rsid w:val="006D04BD"/>
    <w:rsid w:val="006D111C"/>
    <w:rsid w:val="006D350E"/>
    <w:rsid w:val="006D436F"/>
    <w:rsid w:val="006D47EF"/>
    <w:rsid w:val="006D4D02"/>
    <w:rsid w:val="006D5145"/>
    <w:rsid w:val="006D5961"/>
    <w:rsid w:val="006D62FF"/>
    <w:rsid w:val="006D6644"/>
    <w:rsid w:val="006D7180"/>
    <w:rsid w:val="006E061A"/>
    <w:rsid w:val="006E0F1C"/>
    <w:rsid w:val="006E1A9E"/>
    <w:rsid w:val="006E1B41"/>
    <w:rsid w:val="006E34EA"/>
    <w:rsid w:val="006E3E4B"/>
    <w:rsid w:val="006E4123"/>
    <w:rsid w:val="006E433B"/>
    <w:rsid w:val="006E4F89"/>
    <w:rsid w:val="006E5477"/>
    <w:rsid w:val="006E7899"/>
    <w:rsid w:val="006E7C78"/>
    <w:rsid w:val="006F0B4D"/>
    <w:rsid w:val="006F0FE7"/>
    <w:rsid w:val="006F118F"/>
    <w:rsid w:val="006F11FC"/>
    <w:rsid w:val="006F170B"/>
    <w:rsid w:val="006F1815"/>
    <w:rsid w:val="006F26D9"/>
    <w:rsid w:val="006F27F4"/>
    <w:rsid w:val="006F2E23"/>
    <w:rsid w:val="006F37F4"/>
    <w:rsid w:val="006F3C5D"/>
    <w:rsid w:val="006F4C30"/>
    <w:rsid w:val="006F56C1"/>
    <w:rsid w:val="006F58A9"/>
    <w:rsid w:val="006F7024"/>
    <w:rsid w:val="006F7764"/>
    <w:rsid w:val="00700096"/>
    <w:rsid w:val="007006AF"/>
    <w:rsid w:val="007009D4"/>
    <w:rsid w:val="00701D1F"/>
    <w:rsid w:val="00701FFC"/>
    <w:rsid w:val="00703A7C"/>
    <w:rsid w:val="00703ECF"/>
    <w:rsid w:val="007041CD"/>
    <w:rsid w:val="007044B3"/>
    <w:rsid w:val="007045A5"/>
    <w:rsid w:val="007048DC"/>
    <w:rsid w:val="00706568"/>
    <w:rsid w:val="0070701B"/>
    <w:rsid w:val="007075AE"/>
    <w:rsid w:val="007076DA"/>
    <w:rsid w:val="00707860"/>
    <w:rsid w:val="00711420"/>
    <w:rsid w:val="007115C7"/>
    <w:rsid w:val="0071207B"/>
    <w:rsid w:val="00712FEE"/>
    <w:rsid w:val="007144E0"/>
    <w:rsid w:val="00714521"/>
    <w:rsid w:val="00717131"/>
    <w:rsid w:val="00717673"/>
    <w:rsid w:val="00717AA0"/>
    <w:rsid w:val="007207BF"/>
    <w:rsid w:val="00720832"/>
    <w:rsid w:val="00720A71"/>
    <w:rsid w:val="0072117A"/>
    <w:rsid w:val="00721B87"/>
    <w:rsid w:val="00722955"/>
    <w:rsid w:val="0072362F"/>
    <w:rsid w:val="00723FBE"/>
    <w:rsid w:val="00725CB0"/>
    <w:rsid w:val="00725F4D"/>
    <w:rsid w:val="007308AE"/>
    <w:rsid w:val="00730BA1"/>
    <w:rsid w:val="00731B3B"/>
    <w:rsid w:val="00731EDE"/>
    <w:rsid w:val="007323A3"/>
    <w:rsid w:val="0073246A"/>
    <w:rsid w:val="007335E5"/>
    <w:rsid w:val="00734BF9"/>
    <w:rsid w:val="0073513C"/>
    <w:rsid w:val="0073517D"/>
    <w:rsid w:val="0073564E"/>
    <w:rsid w:val="0073685C"/>
    <w:rsid w:val="00736B38"/>
    <w:rsid w:val="00736E12"/>
    <w:rsid w:val="00737EA5"/>
    <w:rsid w:val="007400AE"/>
    <w:rsid w:val="00740BC9"/>
    <w:rsid w:val="00741BFC"/>
    <w:rsid w:val="00741E75"/>
    <w:rsid w:val="00741E9E"/>
    <w:rsid w:val="00741F3E"/>
    <w:rsid w:val="00742257"/>
    <w:rsid w:val="00742731"/>
    <w:rsid w:val="00742F88"/>
    <w:rsid w:val="0074352C"/>
    <w:rsid w:val="00743AA8"/>
    <w:rsid w:val="00745034"/>
    <w:rsid w:val="00745E60"/>
    <w:rsid w:val="00746D6D"/>
    <w:rsid w:val="00746F70"/>
    <w:rsid w:val="0074731E"/>
    <w:rsid w:val="00750840"/>
    <w:rsid w:val="00752118"/>
    <w:rsid w:val="00753418"/>
    <w:rsid w:val="00753F28"/>
    <w:rsid w:val="00754A4B"/>
    <w:rsid w:val="00757617"/>
    <w:rsid w:val="00760635"/>
    <w:rsid w:val="0076133C"/>
    <w:rsid w:val="00763AD8"/>
    <w:rsid w:val="00764B18"/>
    <w:rsid w:val="00765016"/>
    <w:rsid w:val="00765230"/>
    <w:rsid w:val="00767EDE"/>
    <w:rsid w:val="0077100C"/>
    <w:rsid w:val="00772088"/>
    <w:rsid w:val="00772529"/>
    <w:rsid w:val="00772D19"/>
    <w:rsid w:val="00773F36"/>
    <w:rsid w:val="00773F66"/>
    <w:rsid w:val="00774DC6"/>
    <w:rsid w:val="00775E7C"/>
    <w:rsid w:val="00776C39"/>
    <w:rsid w:val="00777C5F"/>
    <w:rsid w:val="00777D32"/>
    <w:rsid w:val="00780715"/>
    <w:rsid w:val="00781D00"/>
    <w:rsid w:val="00782054"/>
    <w:rsid w:val="0078357E"/>
    <w:rsid w:val="0078526F"/>
    <w:rsid w:val="00786155"/>
    <w:rsid w:val="00786C89"/>
    <w:rsid w:val="007900F3"/>
    <w:rsid w:val="00790A46"/>
    <w:rsid w:val="0079130A"/>
    <w:rsid w:val="00791B69"/>
    <w:rsid w:val="00792D4A"/>
    <w:rsid w:val="00793297"/>
    <w:rsid w:val="007936DA"/>
    <w:rsid w:val="00794441"/>
    <w:rsid w:val="0079498E"/>
    <w:rsid w:val="00796F10"/>
    <w:rsid w:val="00797B45"/>
    <w:rsid w:val="00797FF9"/>
    <w:rsid w:val="007A1E39"/>
    <w:rsid w:val="007A3525"/>
    <w:rsid w:val="007A3530"/>
    <w:rsid w:val="007A3F56"/>
    <w:rsid w:val="007A3FB6"/>
    <w:rsid w:val="007A429A"/>
    <w:rsid w:val="007A4C3E"/>
    <w:rsid w:val="007A6AB5"/>
    <w:rsid w:val="007A6C67"/>
    <w:rsid w:val="007A749E"/>
    <w:rsid w:val="007A75AF"/>
    <w:rsid w:val="007B14D9"/>
    <w:rsid w:val="007B16D8"/>
    <w:rsid w:val="007B2B46"/>
    <w:rsid w:val="007B30F2"/>
    <w:rsid w:val="007B377F"/>
    <w:rsid w:val="007B3D84"/>
    <w:rsid w:val="007B4274"/>
    <w:rsid w:val="007B443D"/>
    <w:rsid w:val="007B5073"/>
    <w:rsid w:val="007B50DF"/>
    <w:rsid w:val="007B5117"/>
    <w:rsid w:val="007B599D"/>
    <w:rsid w:val="007B6650"/>
    <w:rsid w:val="007B6A74"/>
    <w:rsid w:val="007B6C85"/>
    <w:rsid w:val="007B7FF2"/>
    <w:rsid w:val="007C0B08"/>
    <w:rsid w:val="007C1988"/>
    <w:rsid w:val="007C2DC8"/>
    <w:rsid w:val="007C4820"/>
    <w:rsid w:val="007C5BD3"/>
    <w:rsid w:val="007D0739"/>
    <w:rsid w:val="007D07EE"/>
    <w:rsid w:val="007D0875"/>
    <w:rsid w:val="007D097E"/>
    <w:rsid w:val="007D0D7A"/>
    <w:rsid w:val="007D19F9"/>
    <w:rsid w:val="007D230B"/>
    <w:rsid w:val="007D23C4"/>
    <w:rsid w:val="007D2ABC"/>
    <w:rsid w:val="007D2D80"/>
    <w:rsid w:val="007D3681"/>
    <w:rsid w:val="007D3824"/>
    <w:rsid w:val="007D3937"/>
    <w:rsid w:val="007D49A1"/>
    <w:rsid w:val="007D49F9"/>
    <w:rsid w:val="007D5210"/>
    <w:rsid w:val="007D59DD"/>
    <w:rsid w:val="007D70C6"/>
    <w:rsid w:val="007D7A58"/>
    <w:rsid w:val="007E005A"/>
    <w:rsid w:val="007E0AC6"/>
    <w:rsid w:val="007E0D6B"/>
    <w:rsid w:val="007E1F66"/>
    <w:rsid w:val="007E1F7E"/>
    <w:rsid w:val="007E2845"/>
    <w:rsid w:val="007E2CB5"/>
    <w:rsid w:val="007E3FC7"/>
    <w:rsid w:val="007E4C10"/>
    <w:rsid w:val="007E4D99"/>
    <w:rsid w:val="007E590D"/>
    <w:rsid w:val="007E5BF0"/>
    <w:rsid w:val="007E6501"/>
    <w:rsid w:val="007E67D8"/>
    <w:rsid w:val="007E6954"/>
    <w:rsid w:val="007E6C25"/>
    <w:rsid w:val="007F32D7"/>
    <w:rsid w:val="007F4025"/>
    <w:rsid w:val="007F42E9"/>
    <w:rsid w:val="007F44A2"/>
    <w:rsid w:val="007F4F97"/>
    <w:rsid w:val="007F5899"/>
    <w:rsid w:val="007F669E"/>
    <w:rsid w:val="007F7283"/>
    <w:rsid w:val="007F791A"/>
    <w:rsid w:val="00800A4B"/>
    <w:rsid w:val="0080103A"/>
    <w:rsid w:val="00801632"/>
    <w:rsid w:val="00802D6F"/>
    <w:rsid w:val="00804940"/>
    <w:rsid w:val="0080520B"/>
    <w:rsid w:val="0080536D"/>
    <w:rsid w:val="0080596C"/>
    <w:rsid w:val="00805B49"/>
    <w:rsid w:val="00806109"/>
    <w:rsid w:val="00807B3E"/>
    <w:rsid w:val="00810D4A"/>
    <w:rsid w:val="00812F82"/>
    <w:rsid w:val="008146FD"/>
    <w:rsid w:val="00814B82"/>
    <w:rsid w:val="0081525C"/>
    <w:rsid w:val="00815267"/>
    <w:rsid w:val="00815CAC"/>
    <w:rsid w:val="00816AAB"/>
    <w:rsid w:val="00816B0B"/>
    <w:rsid w:val="00820402"/>
    <w:rsid w:val="00821053"/>
    <w:rsid w:val="00821BA7"/>
    <w:rsid w:val="008224AD"/>
    <w:rsid w:val="00822893"/>
    <w:rsid w:val="008243B2"/>
    <w:rsid w:val="008243FC"/>
    <w:rsid w:val="00824F08"/>
    <w:rsid w:val="00825561"/>
    <w:rsid w:val="00827164"/>
    <w:rsid w:val="008310DF"/>
    <w:rsid w:val="00831105"/>
    <w:rsid w:val="00832D92"/>
    <w:rsid w:val="00833525"/>
    <w:rsid w:val="00833F16"/>
    <w:rsid w:val="00834056"/>
    <w:rsid w:val="00834891"/>
    <w:rsid w:val="00835487"/>
    <w:rsid w:val="00835910"/>
    <w:rsid w:val="00835A58"/>
    <w:rsid w:val="00837245"/>
    <w:rsid w:val="00837964"/>
    <w:rsid w:val="00841908"/>
    <w:rsid w:val="00842D80"/>
    <w:rsid w:val="00843A14"/>
    <w:rsid w:val="00843B48"/>
    <w:rsid w:val="00844A4B"/>
    <w:rsid w:val="0084623B"/>
    <w:rsid w:val="008500EA"/>
    <w:rsid w:val="008526FE"/>
    <w:rsid w:val="00852A7F"/>
    <w:rsid w:val="00853C10"/>
    <w:rsid w:val="00854676"/>
    <w:rsid w:val="00855390"/>
    <w:rsid w:val="00855C41"/>
    <w:rsid w:val="0085611B"/>
    <w:rsid w:val="00860C3F"/>
    <w:rsid w:val="008621E9"/>
    <w:rsid w:val="008636DC"/>
    <w:rsid w:val="0086412D"/>
    <w:rsid w:val="008651D1"/>
    <w:rsid w:val="00865296"/>
    <w:rsid w:val="008659C5"/>
    <w:rsid w:val="00865A6A"/>
    <w:rsid w:val="00865FD8"/>
    <w:rsid w:val="00867086"/>
    <w:rsid w:val="008672F7"/>
    <w:rsid w:val="00870F90"/>
    <w:rsid w:val="00871123"/>
    <w:rsid w:val="00871D7E"/>
    <w:rsid w:val="0087341E"/>
    <w:rsid w:val="00873AA1"/>
    <w:rsid w:val="00874663"/>
    <w:rsid w:val="008748AE"/>
    <w:rsid w:val="00875A6A"/>
    <w:rsid w:val="0087654E"/>
    <w:rsid w:val="0087711C"/>
    <w:rsid w:val="00880335"/>
    <w:rsid w:val="00880574"/>
    <w:rsid w:val="00880F32"/>
    <w:rsid w:val="008818CD"/>
    <w:rsid w:val="00881B95"/>
    <w:rsid w:val="0088200B"/>
    <w:rsid w:val="008831CA"/>
    <w:rsid w:val="00883F21"/>
    <w:rsid w:val="0088443B"/>
    <w:rsid w:val="00886FAC"/>
    <w:rsid w:val="008870B4"/>
    <w:rsid w:val="00887FDA"/>
    <w:rsid w:val="0089083F"/>
    <w:rsid w:val="00890F77"/>
    <w:rsid w:val="008913C0"/>
    <w:rsid w:val="0089272A"/>
    <w:rsid w:val="00893208"/>
    <w:rsid w:val="00894890"/>
    <w:rsid w:val="008955DC"/>
    <w:rsid w:val="008956A9"/>
    <w:rsid w:val="008956B8"/>
    <w:rsid w:val="00895C5C"/>
    <w:rsid w:val="00897247"/>
    <w:rsid w:val="0089797C"/>
    <w:rsid w:val="008A000C"/>
    <w:rsid w:val="008A0F62"/>
    <w:rsid w:val="008A1347"/>
    <w:rsid w:val="008A2F41"/>
    <w:rsid w:val="008A336D"/>
    <w:rsid w:val="008A3613"/>
    <w:rsid w:val="008A62D6"/>
    <w:rsid w:val="008B08F0"/>
    <w:rsid w:val="008B0AA0"/>
    <w:rsid w:val="008B0CF9"/>
    <w:rsid w:val="008B0F8E"/>
    <w:rsid w:val="008B1AFA"/>
    <w:rsid w:val="008B262C"/>
    <w:rsid w:val="008B2DAD"/>
    <w:rsid w:val="008B30B5"/>
    <w:rsid w:val="008B3121"/>
    <w:rsid w:val="008B6FC8"/>
    <w:rsid w:val="008C11BB"/>
    <w:rsid w:val="008C19E9"/>
    <w:rsid w:val="008C26E9"/>
    <w:rsid w:val="008C2B60"/>
    <w:rsid w:val="008C3009"/>
    <w:rsid w:val="008C3210"/>
    <w:rsid w:val="008C4AB9"/>
    <w:rsid w:val="008C60B0"/>
    <w:rsid w:val="008C6977"/>
    <w:rsid w:val="008C774E"/>
    <w:rsid w:val="008D0E23"/>
    <w:rsid w:val="008D1109"/>
    <w:rsid w:val="008D1397"/>
    <w:rsid w:val="008D13EF"/>
    <w:rsid w:val="008D1925"/>
    <w:rsid w:val="008D3D81"/>
    <w:rsid w:val="008D4092"/>
    <w:rsid w:val="008D4652"/>
    <w:rsid w:val="008D6667"/>
    <w:rsid w:val="008D6884"/>
    <w:rsid w:val="008D6AD2"/>
    <w:rsid w:val="008D6D9D"/>
    <w:rsid w:val="008D6DC0"/>
    <w:rsid w:val="008D7E20"/>
    <w:rsid w:val="008E141C"/>
    <w:rsid w:val="008E256B"/>
    <w:rsid w:val="008E312F"/>
    <w:rsid w:val="008E4295"/>
    <w:rsid w:val="008E4A6D"/>
    <w:rsid w:val="008E5E76"/>
    <w:rsid w:val="008E6788"/>
    <w:rsid w:val="008E6B60"/>
    <w:rsid w:val="008E6F82"/>
    <w:rsid w:val="008E714C"/>
    <w:rsid w:val="008E7E5B"/>
    <w:rsid w:val="008F0AFA"/>
    <w:rsid w:val="008F1691"/>
    <w:rsid w:val="008F22E2"/>
    <w:rsid w:val="008F23C0"/>
    <w:rsid w:val="008F3557"/>
    <w:rsid w:val="008F3CF1"/>
    <w:rsid w:val="008F4637"/>
    <w:rsid w:val="008F5698"/>
    <w:rsid w:val="008F593F"/>
    <w:rsid w:val="008F639E"/>
    <w:rsid w:val="008F7D54"/>
    <w:rsid w:val="00900925"/>
    <w:rsid w:val="00901EF2"/>
    <w:rsid w:val="0090380C"/>
    <w:rsid w:val="00903EB6"/>
    <w:rsid w:val="009045E9"/>
    <w:rsid w:val="00904906"/>
    <w:rsid w:val="00904FB5"/>
    <w:rsid w:val="00905B61"/>
    <w:rsid w:val="009068CE"/>
    <w:rsid w:val="00906E0D"/>
    <w:rsid w:val="0090702F"/>
    <w:rsid w:val="00907318"/>
    <w:rsid w:val="00907505"/>
    <w:rsid w:val="009079D0"/>
    <w:rsid w:val="0091117F"/>
    <w:rsid w:val="00911487"/>
    <w:rsid w:val="00913D0A"/>
    <w:rsid w:val="009148A1"/>
    <w:rsid w:val="00916676"/>
    <w:rsid w:val="0092015F"/>
    <w:rsid w:val="009239E1"/>
    <w:rsid w:val="00924367"/>
    <w:rsid w:val="00924752"/>
    <w:rsid w:val="00924972"/>
    <w:rsid w:val="00924D3E"/>
    <w:rsid w:val="00924FE3"/>
    <w:rsid w:val="00925734"/>
    <w:rsid w:val="0092786C"/>
    <w:rsid w:val="009309D7"/>
    <w:rsid w:val="0093180F"/>
    <w:rsid w:val="00932D11"/>
    <w:rsid w:val="00932E1E"/>
    <w:rsid w:val="00934068"/>
    <w:rsid w:val="00934D9C"/>
    <w:rsid w:val="00935ED2"/>
    <w:rsid w:val="00936348"/>
    <w:rsid w:val="00936372"/>
    <w:rsid w:val="00936AAE"/>
    <w:rsid w:val="00937854"/>
    <w:rsid w:val="009400F4"/>
    <w:rsid w:val="0094106B"/>
    <w:rsid w:val="009423C2"/>
    <w:rsid w:val="00944CB7"/>
    <w:rsid w:val="009469E0"/>
    <w:rsid w:val="0094728D"/>
    <w:rsid w:val="009473BF"/>
    <w:rsid w:val="00951C4D"/>
    <w:rsid w:val="00952955"/>
    <w:rsid w:val="00952E03"/>
    <w:rsid w:val="00952E6D"/>
    <w:rsid w:val="00953949"/>
    <w:rsid w:val="0095396E"/>
    <w:rsid w:val="00953A8E"/>
    <w:rsid w:val="009547E2"/>
    <w:rsid w:val="00956488"/>
    <w:rsid w:val="00956F5F"/>
    <w:rsid w:val="009579ED"/>
    <w:rsid w:val="00960A49"/>
    <w:rsid w:val="00960E17"/>
    <w:rsid w:val="009610DC"/>
    <w:rsid w:val="00962B0C"/>
    <w:rsid w:val="00965414"/>
    <w:rsid w:val="00965AC5"/>
    <w:rsid w:val="009666E5"/>
    <w:rsid w:val="009669D2"/>
    <w:rsid w:val="00970055"/>
    <w:rsid w:val="009706F9"/>
    <w:rsid w:val="0097154F"/>
    <w:rsid w:val="0097297F"/>
    <w:rsid w:val="00974D4B"/>
    <w:rsid w:val="009750B0"/>
    <w:rsid w:val="00975451"/>
    <w:rsid w:val="00975EDE"/>
    <w:rsid w:val="0097666A"/>
    <w:rsid w:val="009774BA"/>
    <w:rsid w:val="009779AE"/>
    <w:rsid w:val="00980569"/>
    <w:rsid w:val="00980653"/>
    <w:rsid w:val="00980946"/>
    <w:rsid w:val="0098351C"/>
    <w:rsid w:val="0098457F"/>
    <w:rsid w:val="00984D10"/>
    <w:rsid w:val="00985996"/>
    <w:rsid w:val="009859DE"/>
    <w:rsid w:val="00986425"/>
    <w:rsid w:val="00986978"/>
    <w:rsid w:val="00986C3B"/>
    <w:rsid w:val="009872CA"/>
    <w:rsid w:val="009874A0"/>
    <w:rsid w:val="00987C5B"/>
    <w:rsid w:val="00990026"/>
    <w:rsid w:val="00990226"/>
    <w:rsid w:val="00990692"/>
    <w:rsid w:val="0099171F"/>
    <w:rsid w:val="00991E88"/>
    <w:rsid w:val="00992B8D"/>
    <w:rsid w:val="00993172"/>
    <w:rsid w:val="00993F31"/>
    <w:rsid w:val="009944DE"/>
    <w:rsid w:val="00994F74"/>
    <w:rsid w:val="0099517B"/>
    <w:rsid w:val="0099563A"/>
    <w:rsid w:val="009957E1"/>
    <w:rsid w:val="009A03DA"/>
    <w:rsid w:val="009A0CAE"/>
    <w:rsid w:val="009A0DAD"/>
    <w:rsid w:val="009A13F4"/>
    <w:rsid w:val="009A1709"/>
    <w:rsid w:val="009A19E5"/>
    <w:rsid w:val="009A23D0"/>
    <w:rsid w:val="009A3DEF"/>
    <w:rsid w:val="009A44BE"/>
    <w:rsid w:val="009A50C4"/>
    <w:rsid w:val="009A54C7"/>
    <w:rsid w:val="009A5B7B"/>
    <w:rsid w:val="009A783E"/>
    <w:rsid w:val="009A7AF6"/>
    <w:rsid w:val="009B029F"/>
    <w:rsid w:val="009B0518"/>
    <w:rsid w:val="009B19B3"/>
    <w:rsid w:val="009B27F8"/>
    <w:rsid w:val="009B2B73"/>
    <w:rsid w:val="009B3C28"/>
    <w:rsid w:val="009B3E6A"/>
    <w:rsid w:val="009B43C4"/>
    <w:rsid w:val="009B4A8B"/>
    <w:rsid w:val="009B5162"/>
    <w:rsid w:val="009B5974"/>
    <w:rsid w:val="009B74FB"/>
    <w:rsid w:val="009C0660"/>
    <w:rsid w:val="009C0E02"/>
    <w:rsid w:val="009C26AC"/>
    <w:rsid w:val="009C31A4"/>
    <w:rsid w:val="009C47F1"/>
    <w:rsid w:val="009C4845"/>
    <w:rsid w:val="009C5727"/>
    <w:rsid w:val="009C67BF"/>
    <w:rsid w:val="009C7314"/>
    <w:rsid w:val="009C757E"/>
    <w:rsid w:val="009C7B48"/>
    <w:rsid w:val="009D0D5B"/>
    <w:rsid w:val="009D2442"/>
    <w:rsid w:val="009D3749"/>
    <w:rsid w:val="009D3F71"/>
    <w:rsid w:val="009D43CC"/>
    <w:rsid w:val="009D46B6"/>
    <w:rsid w:val="009D46FD"/>
    <w:rsid w:val="009D509F"/>
    <w:rsid w:val="009D5D9F"/>
    <w:rsid w:val="009D6306"/>
    <w:rsid w:val="009D6808"/>
    <w:rsid w:val="009D6DD4"/>
    <w:rsid w:val="009D7F4D"/>
    <w:rsid w:val="009E0633"/>
    <w:rsid w:val="009E0FA2"/>
    <w:rsid w:val="009E1E38"/>
    <w:rsid w:val="009E2244"/>
    <w:rsid w:val="009E2D42"/>
    <w:rsid w:val="009E34AE"/>
    <w:rsid w:val="009E41D1"/>
    <w:rsid w:val="009E4794"/>
    <w:rsid w:val="009E4F39"/>
    <w:rsid w:val="009E5438"/>
    <w:rsid w:val="009E558E"/>
    <w:rsid w:val="009E57DF"/>
    <w:rsid w:val="009E5EE8"/>
    <w:rsid w:val="009E6447"/>
    <w:rsid w:val="009E73AF"/>
    <w:rsid w:val="009E7500"/>
    <w:rsid w:val="009E7E15"/>
    <w:rsid w:val="009F1B31"/>
    <w:rsid w:val="009F2359"/>
    <w:rsid w:val="009F2744"/>
    <w:rsid w:val="009F5111"/>
    <w:rsid w:val="009F5578"/>
    <w:rsid w:val="009F57FD"/>
    <w:rsid w:val="009F5AA7"/>
    <w:rsid w:val="009F5F51"/>
    <w:rsid w:val="009F7B92"/>
    <w:rsid w:val="009F7F9F"/>
    <w:rsid w:val="00A01E02"/>
    <w:rsid w:val="00A02449"/>
    <w:rsid w:val="00A02E26"/>
    <w:rsid w:val="00A030C7"/>
    <w:rsid w:val="00A03198"/>
    <w:rsid w:val="00A03769"/>
    <w:rsid w:val="00A04053"/>
    <w:rsid w:val="00A05736"/>
    <w:rsid w:val="00A05BA0"/>
    <w:rsid w:val="00A05BE8"/>
    <w:rsid w:val="00A0606E"/>
    <w:rsid w:val="00A106C9"/>
    <w:rsid w:val="00A107E7"/>
    <w:rsid w:val="00A10C74"/>
    <w:rsid w:val="00A10D4E"/>
    <w:rsid w:val="00A10DD7"/>
    <w:rsid w:val="00A115AD"/>
    <w:rsid w:val="00A14E68"/>
    <w:rsid w:val="00A159C9"/>
    <w:rsid w:val="00A167FB"/>
    <w:rsid w:val="00A16C94"/>
    <w:rsid w:val="00A2172A"/>
    <w:rsid w:val="00A21B70"/>
    <w:rsid w:val="00A21D02"/>
    <w:rsid w:val="00A21DDB"/>
    <w:rsid w:val="00A22E43"/>
    <w:rsid w:val="00A23CF6"/>
    <w:rsid w:val="00A24492"/>
    <w:rsid w:val="00A24BD3"/>
    <w:rsid w:val="00A25564"/>
    <w:rsid w:val="00A25A48"/>
    <w:rsid w:val="00A25FE9"/>
    <w:rsid w:val="00A2690C"/>
    <w:rsid w:val="00A26D97"/>
    <w:rsid w:val="00A2792F"/>
    <w:rsid w:val="00A27D63"/>
    <w:rsid w:val="00A30970"/>
    <w:rsid w:val="00A315E4"/>
    <w:rsid w:val="00A31C51"/>
    <w:rsid w:val="00A31D96"/>
    <w:rsid w:val="00A31FEE"/>
    <w:rsid w:val="00A33722"/>
    <w:rsid w:val="00A33C55"/>
    <w:rsid w:val="00A34187"/>
    <w:rsid w:val="00A34570"/>
    <w:rsid w:val="00A3739D"/>
    <w:rsid w:val="00A37FF5"/>
    <w:rsid w:val="00A40111"/>
    <w:rsid w:val="00A406C3"/>
    <w:rsid w:val="00A4167A"/>
    <w:rsid w:val="00A41FA9"/>
    <w:rsid w:val="00A42875"/>
    <w:rsid w:val="00A439CA"/>
    <w:rsid w:val="00A447D0"/>
    <w:rsid w:val="00A44DC1"/>
    <w:rsid w:val="00A4572E"/>
    <w:rsid w:val="00A45B51"/>
    <w:rsid w:val="00A46715"/>
    <w:rsid w:val="00A46C05"/>
    <w:rsid w:val="00A46DB2"/>
    <w:rsid w:val="00A47168"/>
    <w:rsid w:val="00A47540"/>
    <w:rsid w:val="00A47A98"/>
    <w:rsid w:val="00A47AE4"/>
    <w:rsid w:val="00A47EE7"/>
    <w:rsid w:val="00A50765"/>
    <w:rsid w:val="00A50B43"/>
    <w:rsid w:val="00A51C87"/>
    <w:rsid w:val="00A52286"/>
    <w:rsid w:val="00A53D49"/>
    <w:rsid w:val="00A54197"/>
    <w:rsid w:val="00A55D21"/>
    <w:rsid w:val="00A57635"/>
    <w:rsid w:val="00A602AA"/>
    <w:rsid w:val="00A61821"/>
    <w:rsid w:val="00A61E3A"/>
    <w:rsid w:val="00A61F0A"/>
    <w:rsid w:val="00A62609"/>
    <w:rsid w:val="00A6261E"/>
    <w:rsid w:val="00A62683"/>
    <w:rsid w:val="00A631BA"/>
    <w:rsid w:val="00A63471"/>
    <w:rsid w:val="00A635AC"/>
    <w:rsid w:val="00A6368A"/>
    <w:rsid w:val="00A64034"/>
    <w:rsid w:val="00A65A95"/>
    <w:rsid w:val="00A65C27"/>
    <w:rsid w:val="00A66EB0"/>
    <w:rsid w:val="00A670BA"/>
    <w:rsid w:val="00A67605"/>
    <w:rsid w:val="00A67CA5"/>
    <w:rsid w:val="00A702EF"/>
    <w:rsid w:val="00A70988"/>
    <w:rsid w:val="00A71155"/>
    <w:rsid w:val="00A71B1E"/>
    <w:rsid w:val="00A734E2"/>
    <w:rsid w:val="00A74B0D"/>
    <w:rsid w:val="00A750C0"/>
    <w:rsid w:val="00A75CCD"/>
    <w:rsid w:val="00A76A2D"/>
    <w:rsid w:val="00A77C99"/>
    <w:rsid w:val="00A800A6"/>
    <w:rsid w:val="00A80506"/>
    <w:rsid w:val="00A806AE"/>
    <w:rsid w:val="00A80A91"/>
    <w:rsid w:val="00A8118F"/>
    <w:rsid w:val="00A812F5"/>
    <w:rsid w:val="00A8252B"/>
    <w:rsid w:val="00A83458"/>
    <w:rsid w:val="00A83A28"/>
    <w:rsid w:val="00A84B03"/>
    <w:rsid w:val="00A84D8C"/>
    <w:rsid w:val="00A8629C"/>
    <w:rsid w:val="00A8645E"/>
    <w:rsid w:val="00A86BEC"/>
    <w:rsid w:val="00A86C41"/>
    <w:rsid w:val="00A86EAC"/>
    <w:rsid w:val="00A876B1"/>
    <w:rsid w:val="00A87E90"/>
    <w:rsid w:val="00A90148"/>
    <w:rsid w:val="00A90F02"/>
    <w:rsid w:val="00A90F5A"/>
    <w:rsid w:val="00A910B1"/>
    <w:rsid w:val="00A91248"/>
    <w:rsid w:val="00A917F8"/>
    <w:rsid w:val="00A93470"/>
    <w:rsid w:val="00A97863"/>
    <w:rsid w:val="00A97F8B"/>
    <w:rsid w:val="00AA0B12"/>
    <w:rsid w:val="00AA0D8C"/>
    <w:rsid w:val="00AA0EC8"/>
    <w:rsid w:val="00AA25BC"/>
    <w:rsid w:val="00AA3077"/>
    <w:rsid w:val="00AA3911"/>
    <w:rsid w:val="00AA3E2A"/>
    <w:rsid w:val="00AA3F69"/>
    <w:rsid w:val="00AA46AF"/>
    <w:rsid w:val="00AA5AE7"/>
    <w:rsid w:val="00AA6FE0"/>
    <w:rsid w:val="00AA7920"/>
    <w:rsid w:val="00AB194F"/>
    <w:rsid w:val="00AB1D30"/>
    <w:rsid w:val="00AB2467"/>
    <w:rsid w:val="00AB337C"/>
    <w:rsid w:val="00AB41A4"/>
    <w:rsid w:val="00AB4E9E"/>
    <w:rsid w:val="00AB631E"/>
    <w:rsid w:val="00AB6C99"/>
    <w:rsid w:val="00AB6F91"/>
    <w:rsid w:val="00AB7A4A"/>
    <w:rsid w:val="00AB7D92"/>
    <w:rsid w:val="00AC030D"/>
    <w:rsid w:val="00AC0760"/>
    <w:rsid w:val="00AC0F70"/>
    <w:rsid w:val="00AC1167"/>
    <w:rsid w:val="00AC11D5"/>
    <w:rsid w:val="00AC15E5"/>
    <w:rsid w:val="00AC22BB"/>
    <w:rsid w:val="00AC2AA7"/>
    <w:rsid w:val="00AC2F30"/>
    <w:rsid w:val="00AC3158"/>
    <w:rsid w:val="00AC3BEB"/>
    <w:rsid w:val="00AC3CE6"/>
    <w:rsid w:val="00AC4080"/>
    <w:rsid w:val="00AC5A6D"/>
    <w:rsid w:val="00AC5D73"/>
    <w:rsid w:val="00AC617D"/>
    <w:rsid w:val="00AC6473"/>
    <w:rsid w:val="00AC71CC"/>
    <w:rsid w:val="00AC73AD"/>
    <w:rsid w:val="00AC7A57"/>
    <w:rsid w:val="00AC7BED"/>
    <w:rsid w:val="00AD014B"/>
    <w:rsid w:val="00AD067D"/>
    <w:rsid w:val="00AD0FE9"/>
    <w:rsid w:val="00AD110E"/>
    <w:rsid w:val="00AD446D"/>
    <w:rsid w:val="00AD5FFD"/>
    <w:rsid w:val="00AD6546"/>
    <w:rsid w:val="00AD697B"/>
    <w:rsid w:val="00AD6F43"/>
    <w:rsid w:val="00AD705A"/>
    <w:rsid w:val="00AD78F9"/>
    <w:rsid w:val="00AE008D"/>
    <w:rsid w:val="00AE1BD4"/>
    <w:rsid w:val="00AE30E0"/>
    <w:rsid w:val="00AE346F"/>
    <w:rsid w:val="00AE3AD5"/>
    <w:rsid w:val="00AE49A8"/>
    <w:rsid w:val="00AE7B52"/>
    <w:rsid w:val="00AF050D"/>
    <w:rsid w:val="00AF1832"/>
    <w:rsid w:val="00AF2329"/>
    <w:rsid w:val="00AF31A0"/>
    <w:rsid w:val="00AF3660"/>
    <w:rsid w:val="00AF3E8F"/>
    <w:rsid w:val="00AF6429"/>
    <w:rsid w:val="00AF68E8"/>
    <w:rsid w:val="00AF7A20"/>
    <w:rsid w:val="00B00560"/>
    <w:rsid w:val="00B01312"/>
    <w:rsid w:val="00B013BD"/>
    <w:rsid w:val="00B01BE8"/>
    <w:rsid w:val="00B02D98"/>
    <w:rsid w:val="00B038F8"/>
    <w:rsid w:val="00B03A68"/>
    <w:rsid w:val="00B04575"/>
    <w:rsid w:val="00B04ADE"/>
    <w:rsid w:val="00B05208"/>
    <w:rsid w:val="00B06685"/>
    <w:rsid w:val="00B06A77"/>
    <w:rsid w:val="00B06E62"/>
    <w:rsid w:val="00B074AA"/>
    <w:rsid w:val="00B0758A"/>
    <w:rsid w:val="00B07D4B"/>
    <w:rsid w:val="00B11031"/>
    <w:rsid w:val="00B13165"/>
    <w:rsid w:val="00B136EE"/>
    <w:rsid w:val="00B13897"/>
    <w:rsid w:val="00B150B3"/>
    <w:rsid w:val="00B15D2F"/>
    <w:rsid w:val="00B16399"/>
    <w:rsid w:val="00B17353"/>
    <w:rsid w:val="00B1760F"/>
    <w:rsid w:val="00B177E5"/>
    <w:rsid w:val="00B205E2"/>
    <w:rsid w:val="00B20FC8"/>
    <w:rsid w:val="00B213A4"/>
    <w:rsid w:val="00B22C27"/>
    <w:rsid w:val="00B232A8"/>
    <w:rsid w:val="00B2432E"/>
    <w:rsid w:val="00B24819"/>
    <w:rsid w:val="00B24F41"/>
    <w:rsid w:val="00B2522A"/>
    <w:rsid w:val="00B2549D"/>
    <w:rsid w:val="00B2586D"/>
    <w:rsid w:val="00B25AE4"/>
    <w:rsid w:val="00B265C9"/>
    <w:rsid w:val="00B26909"/>
    <w:rsid w:val="00B26EB7"/>
    <w:rsid w:val="00B27664"/>
    <w:rsid w:val="00B3006F"/>
    <w:rsid w:val="00B30284"/>
    <w:rsid w:val="00B31169"/>
    <w:rsid w:val="00B311CE"/>
    <w:rsid w:val="00B31828"/>
    <w:rsid w:val="00B32DA7"/>
    <w:rsid w:val="00B337D7"/>
    <w:rsid w:val="00B339AC"/>
    <w:rsid w:val="00B342DF"/>
    <w:rsid w:val="00B356CA"/>
    <w:rsid w:val="00B3732B"/>
    <w:rsid w:val="00B37C9C"/>
    <w:rsid w:val="00B40D33"/>
    <w:rsid w:val="00B40EDF"/>
    <w:rsid w:val="00B41737"/>
    <w:rsid w:val="00B41872"/>
    <w:rsid w:val="00B41CA8"/>
    <w:rsid w:val="00B41D9F"/>
    <w:rsid w:val="00B41E25"/>
    <w:rsid w:val="00B41FC7"/>
    <w:rsid w:val="00B42BEE"/>
    <w:rsid w:val="00B452B7"/>
    <w:rsid w:val="00B4584C"/>
    <w:rsid w:val="00B458E3"/>
    <w:rsid w:val="00B46A27"/>
    <w:rsid w:val="00B4706D"/>
    <w:rsid w:val="00B47A13"/>
    <w:rsid w:val="00B504CD"/>
    <w:rsid w:val="00B518FF"/>
    <w:rsid w:val="00B51D7E"/>
    <w:rsid w:val="00B524A5"/>
    <w:rsid w:val="00B539D2"/>
    <w:rsid w:val="00B54A00"/>
    <w:rsid w:val="00B54A16"/>
    <w:rsid w:val="00B54F17"/>
    <w:rsid w:val="00B561EE"/>
    <w:rsid w:val="00B57D47"/>
    <w:rsid w:val="00B610D9"/>
    <w:rsid w:val="00B61C63"/>
    <w:rsid w:val="00B6210E"/>
    <w:rsid w:val="00B62BB1"/>
    <w:rsid w:val="00B632E3"/>
    <w:rsid w:val="00B637D7"/>
    <w:rsid w:val="00B64ACB"/>
    <w:rsid w:val="00B64DC8"/>
    <w:rsid w:val="00B64E01"/>
    <w:rsid w:val="00B653F8"/>
    <w:rsid w:val="00B656AB"/>
    <w:rsid w:val="00B65C8C"/>
    <w:rsid w:val="00B66106"/>
    <w:rsid w:val="00B70688"/>
    <w:rsid w:val="00B71749"/>
    <w:rsid w:val="00B721B3"/>
    <w:rsid w:val="00B726BE"/>
    <w:rsid w:val="00B744D5"/>
    <w:rsid w:val="00B757EF"/>
    <w:rsid w:val="00B75FD9"/>
    <w:rsid w:val="00B77091"/>
    <w:rsid w:val="00B77A22"/>
    <w:rsid w:val="00B800C2"/>
    <w:rsid w:val="00B8236F"/>
    <w:rsid w:val="00B8345B"/>
    <w:rsid w:val="00B837C1"/>
    <w:rsid w:val="00B841E0"/>
    <w:rsid w:val="00B84697"/>
    <w:rsid w:val="00B84844"/>
    <w:rsid w:val="00B84A2A"/>
    <w:rsid w:val="00B84BA8"/>
    <w:rsid w:val="00B8529A"/>
    <w:rsid w:val="00B860BA"/>
    <w:rsid w:val="00B865F5"/>
    <w:rsid w:val="00B86E04"/>
    <w:rsid w:val="00B86F20"/>
    <w:rsid w:val="00B870A0"/>
    <w:rsid w:val="00B9044B"/>
    <w:rsid w:val="00B909F7"/>
    <w:rsid w:val="00B91DFE"/>
    <w:rsid w:val="00B92858"/>
    <w:rsid w:val="00B93EF5"/>
    <w:rsid w:val="00B9492E"/>
    <w:rsid w:val="00B9508A"/>
    <w:rsid w:val="00B95668"/>
    <w:rsid w:val="00B96288"/>
    <w:rsid w:val="00B966E9"/>
    <w:rsid w:val="00B96BC7"/>
    <w:rsid w:val="00B96E27"/>
    <w:rsid w:val="00B97229"/>
    <w:rsid w:val="00BA08A3"/>
    <w:rsid w:val="00BA11A5"/>
    <w:rsid w:val="00BA19C8"/>
    <w:rsid w:val="00BA3D7D"/>
    <w:rsid w:val="00BA422C"/>
    <w:rsid w:val="00BA4496"/>
    <w:rsid w:val="00BA514F"/>
    <w:rsid w:val="00BA5AB3"/>
    <w:rsid w:val="00BA5B2B"/>
    <w:rsid w:val="00BB00DF"/>
    <w:rsid w:val="00BB1BEA"/>
    <w:rsid w:val="00BB1E61"/>
    <w:rsid w:val="00BB227E"/>
    <w:rsid w:val="00BB27CA"/>
    <w:rsid w:val="00BB2830"/>
    <w:rsid w:val="00BB2A13"/>
    <w:rsid w:val="00BB323A"/>
    <w:rsid w:val="00BB38D4"/>
    <w:rsid w:val="00BB3A6B"/>
    <w:rsid w:val="00BB3B5D"/>
    <w:rsid w:val="00BB3D17"/>
    <w:rsid w:val="00BB4F22"/>
    <w:rsid w:val="00BB4FBA"/>
    <w:rsid w:val="00BB5211"/>
    <w:rsid w:val="00BB60B3"/>
    <w:rsid w:val="00BB65A4"/>
    <w:rsid w:val="00BB6B70"/>
    <w:rsid w:val="00BB7E3D"/>
    <w:rsid w:val="00BB7FB4"/>
    <w:rsid w:val="00BC0FCE"/>
    <w:rsid w:val="00BC1FFB"/>
    <w:rsid w:val="00BC244B"/>
    <w:rsid w:val="00BC3CD1"/>
    <w:rsid w:val="00BC54B4"/>
    <w:rsid w:val="00BC5EC6"/>
    <w:rsid w:val="00BC5F0E"/>
    <w:rsid w:val="00BC5F2E"/>
    <w:rsid w:val="00BD0072"/>
    <w:rsid w:val="00BD119D"/>
    <w:rsid w:val="00BD1758"/>
    <w:rsid w:val="00BD1C65"/>
    <w:rsid w:val="00BD2211"/>
    <w:rsid w:val="00BD221D"/>
    <w:rsid w:val="00BD3021"/>
    <w:rsid w:val="00BD3E65"/>
    <w:rsid w:val="00BD505E"/>
    <w:rsid w:val="00BD5210"/>
    <w:rsid w:val="00BD5934"/>
    <w:rsid w:val="00BD6835"/>
    <w:rsid w:val="00BD7785"/>
    <w:rsid w:val="00BD789F"/>
    <w:rsid w:val="00BE0842"/>
    <w:rsid w:val="00BE26D8"/>
    <w:rsid w:val="00BE3841"/>
    <w:rsid w:val="00BE3B2E"/>
    <w:rsid w:val="00BE6224"/>
    <w:rsid w:val="00BE6660"/>
    <w:rsid w:val="00BE683D"/>
    <w:rsid w:val="00BE69BF"/>
    <w:rsid w:val="00BE7DE8"/>
    <w:rsid w:val="00BF1CBD"/>
    <w:rsid w:val="00BF277D"/>
    <w:rsid w:val="00BF4775"/>
    <w:rsid w:val="00BF52C4"/>
    <w:rsid w:val="00BF5328"/>
    <w:rsid w:val="00BF582D"/>
    <w:rsid w:val="00BF58C9"/>
    <w:rsid w:val="00BF62EC"/>
    <w:rsid w:val="00BF6458"/>
    <w:rsid w:val="00BF6732"/>
    <w:rsid w:val="00BF6885"/>
    <w:rsid w:val="00BF6EAC"/>
    <w:rsid w:val="00BF7275"/>
    <w:rsid w:val="00C00472"/>
    <w:rsid w:val="00C006BE"/>
    <w:rsid w:val="00C01519"/>
    <w:rsid w:val="00C0182B"/>
    <w:rsid w:val="00C019FC"/>
    <w:rsid w:val="00C03A3F"/>
    <w:rsid w:val="00C05B8E"/>
    <w:rsid w:val="00C05CFB"/>
    <w:rsid w:val="00C066DA"/>
    <w:rsid w:val="00C0720B"/>
    <w:rsid w:val="00C1063D"/>
    <w:rsid w:val="00C1258D"/>
    <w:rsid w:val="00C12FB7"/>
    <w:rsid w:val="00C13FD1"/>
    <w:rsid w:val="00C1540F"/>
    <w:rsid w:val="00C15C7D"/>
    <w:rsid w:val="00C15E0E"/>
    <w:rsid w:val="00C161B8"/>
    <w:rsid w:val="00C16208"/>
    <w:rsid w:val="00C169D8"/>
    <w:rsid w:val="00C20968"/>
    <w:rsid w:val="00C2179A"/>
    <w:rsid w:val="00C226BC"/>
    <w:rsid w:val="00C234F4"/>
    <w:rsid w:val="00C23FB5"/>
    <w:rsid w:val="00C24A1A"/>
    <w:rsid w:val="00C258FC"/>
    <w:rsid w:val="00C313A1"/>
    <w:rsid w:val="00C3165A"/>
    <w:rsid w:val="00C316C9"/>
    <w:rsid w:val="00C32262"/>
    <w:rsid w:val="00C331BB"/>
    <w:rsid w:val="00C3336B"/>
    <w:rsid w:val="00C33E20"/>
    <w:rsid w:val="00C348F0"/>
    <w:rsid w:val="00C34E35"/>
    <w:rsid w:val="00C3649F"/>
    <w:rsid w:val="00C36893"/>
    <w:rsid w:val="00C3698F"/>
    <w:rsid w:val="00C3787D"/>
    <w:rsid w:val="00C378E8"/>
    <w:rsid w:val="00C40968"/>
    <w:rsid w:val="00C40EE1"/>
    <w:rsid w:val="00C41A08"/>
    <w:rsid w:val="00C41DDC"/>
    <w:rsid w:val="00C422B9"/>
    <w:rsid w:val="00C4240A"/>
    <w:rsid w:val="00C4241E"/>
    <w:rsid w:val="00C425AD"/>
    <w:rsid w:val="00C4407E"/>
    <w:rsid w:val="00C46BC1"/>
    <w:rsid w:val="00C470D3"/>
    <w:rsid w:val="00C47106"/>
    <w:rsid w:val="00C471E9"/>
    <w:rsid w:val="00C47A5B"/>
    <w:rsid w:val="00C504EC"/>
    <w:rsid w:val="00C50E82"/>
    <w:rsid w:val="00C50EFE"/>
    <w:rsid w:val="00C53155"/>
    <w:rsid w:val="00C56302"/>
    <w:rsid w:val="00C578E9"/>
    <w:rsid w:val="00C60FAC"/>
    <w:rsid w:val="00C615A3"/>
    <w:rsid w:val="00C6198D"/>
    <w:rsid w:val="00C626A9"/>
    <w:rsid w:val="00C63424"/>
    <w:rsid w:val="00C635DA"/>
    <w:rsid w:val="00C639E7"/>
    <w:rsid w:val="00C648DE"/>
    <w:rsid w:val="00C64E83"/>
    <w:rsid w:val="00C659BE"/>
    <w:rsid w:val="00C668D2"/>
    <w:rsid w:val="00C671B4"/>
    <w:rsid w:val="00C6729B"/>
    <w:rsid w:val="00C675C2"/>
    <w:rsid w:val="00C67B8F"/>
    <w:rsid w:val="00C7276F"/>
    <w:rsid w:val="00C72A68"/>
    <w:rsid w:val="00C739E6"/>
    <w:rsid w:val="00C7412C"/>
    <w:rsid w:val="00C74A85"/>
    <w:rsid w:val="00C778C6"/>
    <w:rsid w:val="00C80300"/>
    <w:rsid w:val="00C80BFC"/>
    <w:rsid w:val="00C81D37"/>
    <w:rsid w:val="00C82307"/>
    <w:rsid w:val="00C8270E"/>
    <w:rsid w:val="00C84F9D"/>
    <w:rsid w:val="00C85139"/>
    <w:rsid w:val="00C8583E"/>
    <w:rsid w:val="00C8613B"/>
    <w:rsid w:val="00C87C75"/>
    <w:rsid w:val="00C900DE"/>
    <w:rsid w:val="00C906BE"/>
    <w:rsid w:val="00C90B5D"/>
    <w:rsid w:val="00C91C83"/>
    <w:rsid w:val="00C92622"/>
    <w:rsid w:val="00C929DF"/>
    <w:rsid w:val="00C9326C"/>
    <w:rsid w:val="00C95C0D"/>
    <w:rsid w:val="00C960B1"/>
    <w:rsid w:val="00C96497"/>
    <w:rsid w:val="00C96C40"/>
    <w:rsid w:val="00C97228"/>
    <w:rsid w:val="00C9765F"/>
    <w:rsid w:val="00C9780D"/>
    <w:rsid w:val="00CA0144"/>
    <w:rsid w:val="00CA02DA"/>
    <w:rsid w:val="00CA0581"/>
    <w:rsid w:val="00CA1A54"/>
    <w:rsid w:val="00CA1CB3"/>
    <w:rsid w:val="00CA6109"/>
    <w:rsid w:val="00CA655A"/>
    <w:rsid w:val="00CA6962"/>
    <w:rsid w:val="00CA6DE6"/>
    <w:rsid w:val="00CA7C09"/>
    <w:rsid w:val="00CA7FB9"/>
    <w:rsid w:val="00CB0022"/>
    <w:rsid w:val="00CB30D6"/>
    <w:rsid w:val="00CB3242"/>
    <w:rsid w:val="00CB3485"/>
    <w:rsid w:val="00CB3493"/>
    <w:rsid w:val="00CB585E"/>
    <w:rsid w:val="00CB5F4F"/>
    <w:rsid w:val="00CB73EE"/>
    <w:rsid w:val="00CB74EE"/>
    <w:rsid w:val="00CB76E8"/>
    <w:rsid w:val="00CC1674"/>
    <w:rsid w:val="00CC1E75"/>
    <w:rsid w:val="00CC4506"/>
    <w:rsid w:val="00CC46B2"/>
    <w:rsid w:val="00CC4BF5"/>
    <w:rsid w:val="00CC5179"/>
    <w:rsid w:val="00CC5487"/>
    <w:rsid w:val="00CC54E6"/>
    <w:rsid w:val="00CC5718"/>
    <w:rsid w:val="00CD04D1"/>
    <w:rsid w:val="00CD1352"/>
    <w:rsid w:val="00CD1CBE"/>
    <w:rsid w:val="00CD1D47"/>
    <w:rsid w:val="00CD1E1C"/>
    <w:rsid w:val="00CD1E3E"/>
    <w:rsid w:val="00CD2EDC"/>
    <w:rsid w:val="00CD32E2"/>
    <w:rsid w:val="00CD4179"/>
    <w:rsid w:val="00CD4B0B"/>
    <w:rsid w:val="00CD5531"/>
    <w:rsid w:val="00CD6698"/>
    <w:rsid w:val="00CD7349"/>
    <w:rsid w:val="00CD74E8"/>
    <w:rsid w:val="00CD79EC"/>
    <w:rsid w:val="00CE1E5B"/>
    <w:rsid w:val="00CE2607"/>
    <w:rsid w:val="00CE3219"/>
    <w:rsid w:val="00CE3FDD"/>
    <w:rsid w:val="00CE4727"/>
    <w:rsid w:val="00CE63C8"/>
    <w:rsid w:val="00CE6712"/>
    <w:rsid w:val="00CE70F1"/>
    <w:rsid w:val="00CE722E"/>
    <w:rsid w:val="00CF0A69"/>
    <w:rsid w:val="00CF0C9B"/>
    <w:rsid w:val="00CF0D3B"/>
    <w:rsid w:val="00CF171A"/>
    <w:rsid w:val="00CF19BB"/>
    <w:rsid w:val="00CF1D92"/>
    <w:rsid w:val="00CF2D92"/>
    <w:rsid w:val="00CF35A6"/>
    <w:rsid w:val="00CF566C"/>
    <w:rsid w:val="00CF5D91"/>
    <w:rsid w:val="00CF64F5"/>
    <w:rsid w:val="00D0025C"/>
    <w:rsid w:val="00D004FB"/>
    <w:rsid w:val="00D00BE9"/>
    <w:rsid w:val="00D02BBC"/>
    <w:rsid w:val="00D02BEE"/>
    <w:rsid w:val="00D02C36"/>
    <w:rsid w:val="00D04EC2"/>
    <w:rsid w:val="00D112B0"/>
    <w:rsid w:val="00D12172"/>
    <w:rsid w:val="00D129E4"/>
    <w:rsid w:val="00D12AC8"/>
    <w:rsid w:val="00D12B8C"/>
    <w:rsid w:val="00D1339E"/>
    <w:rsid w:val="00D136EA"/>
    <w:rsid w:val="00D13936"/>
    <w:rsid w:val="00D14FFA"/>
    <w:rsid w:val="00D15CB7"/>
    <w:rsid w:val="00D16C4D"/>
    <w:rsid w:val="00D16EEA"/>
    <w:rsid w:val="00D171C8"/>
    <w:rsid w:val="00D17720"/>
    <w:rsid w:val="00D17B7E"/>
    <w:rsid w:val="00D200F6"/>
    <w:rsid w:val="00D201AF"/>
    <w:rsid w:val="00D21615"/>
    <w:rsid w:val="00D21646"/>
    <w:rsid w:val="00D2171F"/>
    <w:rsid w:val="00D22A01"/>
    <w:rsid w:val="00D2336E"/>
    <w:rsid w:val="00D27319"/>
    <w:rsid w:val="00D2785C"/>
    <w:rsid w:val="00D27FE5"/>
    <w:rsid w:val="00D30841"/>
    <w:rsid w:val="00D317F9"/>
    <w:rsid w:val="00D3431F"/>
    <w:rsid w:val="00D343DD"/>
    <w:rsid w:val="00D3516C"/>
    <w:rsid w:val="00D351AD"/>
    <w:rsid w:val="00D3532D"/>
    <w:rsid w:val="00D35A79"/>
    <w:rsid w:val="00D36A3A"/>
    <w:rsid w:val="00D36D39"/>
    <w:rsid w:val="00D3785E"/>
    <w:rsid w:val="00D41E6B"/>
    <w:rsid w:val="00D42CAE"/>
    <w:rsid w:val="00D43787"/>
    <w:rsid w:val="00D4421D"/>
    <w:rsid w:val="00D447BF"/>
    <w:rsid w:val="00D454F2"/>
    <w:rsid w:val="00D45F61"/>
    <w:rsid w:val="00D464A6"/>
    <w:rsid w:val="00D46B82"/>
    <w:rsid w:val="00D47058"/>
    <w:rsid w:val="00D4754B"/>
    <w:rsid w:val="00D47600"/>
    <w:rsid w:val="00D477E6"/>
    <w:rsid w:val="00D47CE9"/>
    <w:rsid w:val="00D47FA3"/>
    <w:rsid w:val="00D50333"/>
    <w:rsid w:val="00D51435"/>
    <w:rsid w:val="00D5169A"/>
    <w:rsid w:val="00D52995"/>
    <w:rsid w:val="00D53A0A"/>
    <w:rsid w:val="00D54E82"/>
    <w:rsid w:val="00D55690"/>
    <w:rsid w:val="00D55D3E"/>
    <w:rsid w:val="00D57C38"/>
    <w:rsid w:val="00D60063"/>
    <w:rsid w:val="00D60425"/>
    <w:rsid w:val="00D608C0"/>
    <w:rsid w:val="00D60A35"/>
    <w:rsid w:val="00D618DC"/>
    <w:rsid w:val="00D6226B"/>
    <w:rsid w:val="00D6352D"/>
    <w:rsid w:val="00D63BF4"/>
    <w:rsid w:val="00D644C3"/>
    <w:rsid w:val="00D6500E"/>
    <w:rsid w:val="00D666E6"/>
    <w:rsid w:val="00D70755"/>
    <w:rsid w:val="00D71316"/>
    <w:rsid w:val="00D719E4"/>
    <w:rsid w:val="00D721AE"/>
    <w:rsid w:val="00D728AD"/>
    <w:rsid w:val="00D72ADE"/>
    <w:rsid w:val="00D75131"/>
    <w:rsid w:val="00D75233"/>
    <w:rsid w:val="00D75BD4"/>
    <w:rsid w:val="00D7728F"/>
    <w:rsid w:val="00D77696"/>
    <w:rsid w:val="00D77893"/>
    <w:rsid w:val="00D77FF3"/>
    <w:rsid w:val="00D80964"/>
    <w:rsid w:val="00D81CC4"/>
    <w:rsid w:val="00D83832"/>
    <w:rsid w:val="00D8504A"/>
    <w:rsid w:val="00D853D1"/>
    <w:rsid w:val="00D855E8"/>
    <w:rsid w:val="00D85B12"/>
    <w:rsid w:val="00D8623A"/>
    <w:rsid w:val="00D86329"/>
    <w:rsid w:val="00D86B74"/>
    <w:rsid w:val="00D87D21"/>
    <w:rsid w:val="00D90F54"/>
    <w:rsid w:val="00D91F53"/>
    <w:rsid w:val="00D92A23"/>
    <w:rsid w:val="00D92C77"/>
    <w:rsid w:val="00D92E06"/>
    <w:rsid w:val="00D952F1"/>
    <w:rsid w:val="00D9645B"/>
    <w:rsid w:val="00D9765E"/>
    <w:rsid w:val="00DA0904"/>
    <w:rsid w:val="00DA1473"/>
    <w:rsid w:val="00DA1C31"/>
    <w:rsid w:val="00DA337E"/>
    <w:rsid w:val="00DA4591"/>
    <w:rsid w:val="00DA4AE5"/>
    <w:rsid w:val="00DA4D95"/>
    <w:rsid w:val="00DA6430"/>
    <w:rsid w:val="00DA646F"/>
    <w:rsid w:val="00DA681A"/>
    <w:rsid w:val="00DA6B7E"/>
    <w:rsid w:val="00DA7C0D"/>
    <w:rsid w:val="00DB065A"/>
    <w:rsid w:val="00DB11DD"/>
    <w:rsid w:val="00DB143B"/>
    <w:rsid w:val="00DB18DE"/>
    <w:rsid w:val="00DB274F"/>
    <w:rsid w:val="00DB33A8"/>
    <w:rsid w:val="00DB50BF"/>
    <w:rsid w:val="00DB618B"/>
    <w:rsid w:val="00DB63B0"/>
    <w:rsid w:val="00DB63BE"/>
    <w:rsid w:val="00DB63DB"/>
    <w:rsid w:val="00DB650B"/>
    <w:rsid w:val="00DB664C"/>
    <w:rsid w:val="00DB66CE"/>
    <w:rsid w:val="00DB7269"/>
    <w:rsid w:val="00DB7404"/>
    <w:rsid w:val="00DB7824"/>
    <w:rsid w:val="00DC070D"/>
    <w:rsid w:val="00DC09B0"/>
    <w:rsid w:val="00DC188A"/>
    <w:rsid w:val="00DC215A"/>
    <w:rsid w:val="00DC2548"/>
    <w:rsid w:val="00DC308E"/>
    <w:rsid w:val="00DC30E2"/>
    <w:rsid w:val="00DC3622"/>
    <w:rsid w:val="00DC385C"/>
    <w:rsid w:val="00DC43E8"/>
    <w:rsid w:val="00DC5E04"/>
    <w:rsid w:val="00DC5E0F"/>
    <w:rsid w:val="00DC607D"/>
    <w:rsid w:val="00DC65C5"/>
    <w:rsid w:val="00DC6C76"/>
    <w:rsid w:val="00DC7072"/>
    <w:rsid w:val="00DC7342"/>
    <w:rsid w:val="00DC7F73"/>
    <w:rsid w:val="00DD0AAC"/>
    <w:rsid w:val="00DD12A3"/>
    <w:rsid w:val="00DD1F88"/>
    <w:rsid w:val="00DD2E35"/>
    <w:rsid w:val="00DD3F57"/>
    <w:rsid w:val="00DD41B7"/>
    <w:rsid w:val="00DD4804"/>
    <w:rsid w:val="00DD4E4E"/>
    <w:rsid w:val="00DD572C"/>
    <w:rsid w:val="00DD6C1D"/>
    <w:rsid w:val="00DD7308"/>
    <w:rsid w:val="00DD7EA3"/>
    <w:rsid w:val="00DE191A"/>
    <w:rsid w:val="00DE193B"/>
    <w:rsid w:val="00DE1A0F"/>
    <w:rsid w:val="00DE27C1"/>
    <w:rsid w:val="00DE3123"/>
    <w:rsid w:val="00DE339F"/>
    <w:rsid w:val="00DE65D3"/>
    <w:rsid w:val="00DF0F00"/>
    <w:rsid w:val="00DF10B3"/>
    <w:rsid w:val="00DF1535"/>
    <w:rsid w:val="00DF1833"/>
    <w:rsid w:val="00DF3E46"/>
    <w:rsid w:val="00DF407B"/>
    <w:rsid w:val="00DF42B7"/>
    <w:rsid w:val="00DF4E49"/>
    <w:rsid w:val="00DF53F5"/>
    <w:rsid w:val="00DF61FD"/>
    <w:rsid w:val="00DF6D25"/>
    <w:rsid w:val="00DF6F5D"/>
    <w:rsid w:val="00DF70DF"/>
    <w:rsid w:val="00DF7199"/>
    <w:rsid w:val="00E00FE3"/>
    <w:rsid w:val="00E0148E"/>
    <w:rsid w:val="00E03C6D"/>
    <w:rsid w:val="00E06328"/>
    <w:rsid w:val="00E0634B"/>
    <w:rsid w:val="00E07BFA"/>
    <w:rsid w:val="00E07EA7"/>
    <w:rsid w:val="00E11EE3"/>
    <w:rsid w:val="00E12AD5"/>
    <w:rsid w:val="00E135F9"/>
    <w:rsid w:val="00E13753"/>
    <w:rsid w:val="00E14349"/>
    <w:rsid w:val="00E1516C"/>
    <w:rsid w:val="00E15BB0"/>
    <w:rsid w:val="00E20844"/>
    <w:rsid w:val="00E20C28"/>
    <w:rsid w:val="00E229EF"/>
    <w:rsid w:val="00E22A77"/>
    <w:rsid w:val="00E22E84"/>
    <w:rsid w:val="00E23CB5"/>
    <w:rsid w:val="00E249DE"/>
    <w:rsid w:val="00E24B18"/>
    <w:rsid w:val="00E24BF4"/>
    <w:rsid w:val="00E24EB4"/>
    <w:rsid w:val="00E24EB7"/>
    <w:rsid w:val="00E2561B"/>
    <w:rsid w:val="00E3016C"/>
    <w:rsid w:val="00E31AAA"/>
    <w:rsid w:val="00E32FD0"/>
    <w:rsid w:val="00E33758"/>
    <w:rsid w:val="00E34137"/>
    <w:rsid w:val="00E341A2"/>
    <w:rsid w:val="00E348BC"/>
    <w:rsid w:val="00E35B8D"/>
    <w:rsid w:val="00E36956"/>
    <w:rsid w:val="00E36AD3"/>
    <w:rsid w:val="00E41773"/>
    <w:rsid w:val="00E41F7D"/>
    <w:rsid w:val="00E42035"/>
    <w:rsid w:val="00E4231B"/>
    <w:rsid w:val="00E4307D"/>
    <w:rsid w:val="00E4318F"/>
    <w:rsid w:val="00E437E4"/>
    <w:rsid w:val="00E4392E"/>
    <w:rsid w:val="00E43C1A"/>
    <w:rsid w:val="00E43FBC"/>
    <w:rsid w:val="00E44866"/>
    <w:rsid w:val="00E47687"/>
    <w:rsid w:val="00E5011F"/>
    <w:rsid w:val="00E50A98"/>
    <w:rsid w:val="00E50B9E"/>
    <w:rsid w:val="00E50D90"/>
    <w:rsid w:val="00E54250"/>
    <w:rsid w:val="00E54395"/>
    <w:rsid w:val="00E54741"/>
    <w:rsid w:val="00E55A4B"/>
    <w:rsid w:val="00E568E5"/>
    <w:rsid w:val="00E57AAD"/>
    <w:rsid w:val="00E57CB4"/>
    <w:rsid w:val="00E6002B"/>
    <w:rsid w:val="00E6104C"/>
    <w:rsid w:val="00E6453F"/>
    <w:rsid w:val="00E647AA"/>
    <w:rsid w:val="00E64CC8"/>
    <w:rsid w:val="00E659EF"/>
    <w:rsid w:val="00E65D04"/>
    <w:rsid w:val="00E66DEA"/>
    <w:rsid w:val="00E677A6"/>
    <w:rsid w:val="00E704A0"/>
    <w:rsid w:val="00E70CBD"/>
    <w:rsid w:val="00E71628"/>
    <w:rsid w:val="00E717E8"/>
    <w:rsid w:val="00E72BAF"/>
    <w:rsid w:val="00E73D81"/>
    <w:rsid w:val="00E74D26"/>
    <w:rsid w:val="00E754F4"/>
    <w:rsid w:val="00E767C2"/>
    <w:rsid w:val="00E779F7"/>
    <w:rsid w:val="00E80533"/>
    <w:rsid w:val="00E808BF"/>
    <w:rsid w:val="00E80E19"/>
    <w:rsid w:val="00E81C38"/>
    <w:rsid w:val="00E83BB5"/>
    <w:rsid w:val="00E857E6"/>
    <w:rsid w:val="00E865D1"/>
    <w:rsid w:val="00E8686E"/>
    <w:rsid w:val="00E86CB3"/>
    <w:rsid w:val="00E87CCD"/>
    <w:rsid w:val="00E9174F"/>
    <w:rsid w:val="00E92C79"/>
    <w:rsid w:val="00E93EEB"/>
    <w:rsid w:val="00E941AA"/>
    <w:rsid w:val="00E9614B"/>
    <w:rsid w:val="00E97294"/>
    <w:rsid w:val="00EA00A3"/>
    <w:rsid w:val="00EA057C"/>
    <w:rsid w:val="00EA1008"/>
    <w:rsid w:val="00EA137D"/>
    <w:rsid w:val="00EA1ECD"/>
    <w:rsid w:val="00EA2D3D"/>
    <w:rsid w:val="00EA435E"/>
    <w:rsid w:val="00EA4F95"/>
    <w:rsid w:val="00EA4FC9"/>
    <w:rsid w:val="00EA53FE"/>
    <w:rsid w:val="00EA568E"/>
    <w:rsid w:val="00EA5B84"/>
    <w:rsid w:val="00EA5E3F"/>
    <w:rsid w:val="00EA6429"/>
    <w:rsid w:val="00EA67BC"/>
    <w:rsid w:val="00EB0B9B"/>
    <w:rsid w:val="00EB14CA"/>
    <w:rsid w:val="00EB1722"/>
    <w:rsid w:val="00EB20F9"/>
    <w:rsid w:val="00EB2466"/>
    <w:rsid w:val="00EB24EB"/>
    <w:rsid w:val="00EB30B7"/>
    <w:rsid w:val="00EB34AF"/>
    <w:rsid w:val="00EB52F6"/>
    <w:rsid w:val="00EB5D36"/>
    <w:rsid w:val="00EB64C2"/>
    <w:rsid w:val="00EB762C"/>
    <w:rsid w:val="00EB7A94"/>
    <w:rsid w:val="00EC0092"/>
    <w:rsid w:val="00EC1195"/>
    <w:rsid w:val="00EC136B"/>
    <w:rsid w:val="00EC1DE9"/>
    <w:rsid w:val="00EC2600"/>
    <w:rsid w:val="00EC27B3"/>
    <w:rsid w:val="00EC4235"/>
    <w:rsid w:val="00EC5923"/>
    <w:rsid w:val="00EC6AF6"/>
    <w:rsid w:val="00ED06CC"/>
    <w:rsid w:val="00ED1899"/>
    <w:rsid w:val="00ED206B"/>
    <w:rsid w:val="00ED2C8E"/>
    <w:rsid w:val="00ED3322"/>
    <w:rsid w:val="00ED379E"/>
    <w:rsid w:val="00ED4A69"/>
    <w:rsid w:val="00ED636C"/>
    <w:rsid w:val="00ED7680"/>
    <w:rsid w:val="00ED7C33"/>
    <w:rsid w:val="00EE0424"/>
    <w:rsid w:val="00EE05C2"/>
    <w:rsid w:val="00EE07D0"/>
    <w:rsid w:val="00EE0D47"/>
    <w:rsid w:val="00EE1F2B"/>
    <w:rsid w:val="00EE2F91"/>
    <w:rsid w:val="00EE311A"/>
    <w:rsid w:val="00EE3419"/>
    <w:rsid w:val="00EE37CC"/>
    <w:rsid w:val="00EE5358"/>
    <w:rsid w:val="00EE5A72"/>
    <w:rsid w:val="00EE65F2"/>
    <w:rsid w:val="00EE6FDE"/>
    <w:rsid w:val="00EF099F"/>
    <w:rsid w:val="00EF168E"/>
    <w:rsid w:val="00EF1B6A"/>
    <w:rsid w:val="00EF329C"/>
    <w:rsid w:val="00EF3C59"/>
    <w:rsid w:val="00EF3F0D"/>
    <w:rsid w:val="00EF54D8"/>
    <w:rsid w:val="00EF573A"/>
    <w:rsid w:val="00EF5D6F"/>
    <w:rsid w:val="00EF6DA0"/>
    <w:rsid w:val="00EF71E9"/>
    <w:rsid w:val="00EF799A"/>
    <w:rsid w:val="00EF7C81"/>
    <w:rsid w:val="00F006D2"/>
    <w:rsid w:val="00F00B8E"/>
    <w:rsid w:val="00F00BD1"/>
    <w:rsid w:val="00F01CEE"/>
    <w:rsid w:val="00F01FD9"/>
    <w:rsid w:val="00F03FAD"/>
    <w:rsid w:val="00F04B07"/>
    <w:rsid w:val="00F04C62"/>
    <w:rsid w:val="00F05BA8"/>
    <w:rsid w:val="00F07890"/>
    <w:rsid w:val="00F10EF6"/>
    <w:rsid w:val="00F10FD5"/>
    <w:rsid w:val="00F11444"/>
    <w:rsid w:val="00F11671"/>
    <w:rsid w:val="00F12671"/>
    <w:rsid w:val="00F12F4D"/>
    <w:rsid w:val="00F1337B"/>
    <w:rsid w:val="00F14BC1"/>
    <w:rsid w:val="00F15FF7"/>
    <w:rsid w:val="00F16F13"/>
    <w:rsid w:val="00F20AEA"/>
    <w:rsid w:val="00F219C3"/>
    <w:rsid w:val="00F21DE6"/>
    <w:rsid w:val="00F226CA"/>
    <w:rsid w:val="00F22846"/>
    <w:rsid w:val="00F23E9A"/>
    <w:rsid w:val="00F242D9"/>
    <w:rsid w:val="00F259DC"/>
    <w:rsid w:val="00F259FE"/>
    <w:rsid w:val="00F26841"/>
    <w:rsid w:val="00F27431"/>
    <w:rsid w:val="00F27669"/>
    <w:rsid w:val="00F3020B"/>
    <w:rsid w:val="00F307F3"/>
    <w:rsid w:val="00F30B33"/>
    <w:rsid w:val="00F3131E"/>
    <w:rsid w:val="00F32BF3"/>
    <w:rsid w:val="00F3385A"/>
    <w:rsid w:val="00F34185"/>
    <w:rsid w:val="00F348AD"/>
    <w:rsid w:val="00F34ADF"/>
    <w:rsid w:val="00F35A8C"/>
    <w:rsid w:val="00F35CCD"/>
    <w:rsid w:val="00F3708F"/>
    <w:rsid w:val="00F37146"/>
    <w:rsid w:val="00F3715D"/>
    <w:rsid w:val="00F3792C"/>
    <w:rsid w:val="00F41798"/>
    <w:rsid w:val="00F43069"/>
    <w:rsid w:val="00F43232"/>
    <w:rsid w:val="00F432D3"/>
    <w:rsid w:val="00F44B62"/>
    <w:rsid w:val="00F45949"/>
    <w:rsid w:val="00F45AD7"/>
    <w:rsid w:val="00F46192"/>
    <w:rsid w:val="00F461E7"/>
    <w:rsid w:val="00F4739B"/>
    <w:rsid w:val="00F4798A"/>
    <w:rsid w:val="00F47FE7"/>
    <w:rsid w:val="00F5072C"/>
    <w:rsid w:val="00F50773"/>
    <w:rsid w:val="00F50F61"/>
    <w:rsid w:val="00F519CD"/>
    <w:rsid w:val="00F51CBF"/>
    <w:rsid w:val="00F526D5"/>
    <w:rsid w:val="00F52F92"/>
    <w:rsid w:val="00F5411D"/>
    <w:rsid w:val="00F54CFD"/>
    <w:rsid w:val="00F5655F"/>
    <w:rsid w:val="00F56D2B"/>
    <w:rsid w:val="00F57D2D"/>
    <w:rsid w:val="00F606D8"/>
    <w:rsid w:val="00F62898"/>
    <w:rsid w:val="00F62A49"/>
    <w:rsid w:val="00F647BB"/>
    <w:rsid w:val="00F64907"/>
    <w:rsid w:val="00F64F0D"/>
    <w:rsid w:val="00F64FF8"/>
    <w:rsid w:val="00F65210"/>
    <w:rsid w:val="00F65560"/>
    <w:rsid w:val="00F65630"/>
    <w:rsid w:val="00F65636"/>
    <w:rsid w:val="00F65E2E"/>
    <w:rsid w:val="00F66428"/>
    <w:rsid w:val="00F66634"/>
    <w:rsid w:val="00F7026A"/>
    <w:rsid w:val="00F70454"/>
    <w:rsid w:val="00F70854"/>
    <w:rsid w:val="00F712AA"/>
    <w:rsid w:val="00F71826"/>
    <w:rsid w:val="00F721AA"/>
    <w:rsid w:val="00F72B45"/>
    <w:rsid w:val="00F73B00"/>
    <w:rsid w:val="00F764EE"/>
    <w:rsid w:val="00F7680D"/>
    <w:rsid w:val="00F77D04"/>
    <w:rsid w:val="00F8066C"/>
    <w:rsid w:val="00F8073A"/>
    <w:rsid w:val="00F8150D"/>
    <w:rsid w:val="00F822E1"/>
    <w:rsid w:val="00F823A9"/>
    <w:rsid w:val="00F8286C"/>
    <w:rsid w:val="00F837B2"/>
    <w:rsid w:val="00F8425E"/>
    <w:rsid w:val="00F84737"/>
    <w:rsid w:val="00F85B1C"/>
    <w:rsid w:val="00F87B69"/>
    <w:rsid w:val="00F905AB"/>
    <w:rsid w:val="00F90820"/>
    <w:rsid w:val="00F90C95"/>
    <w:rsid w:val="00F90E6B"/>
    <w:rsid w:val="00F9103E"/>
    <w:rsid w:val="00F924DC"/>
    <w:rsid w:val="00F939CF"/>
    <w:rsid w:val="00F95923"/>
    <w:rsid w:val="00F96A39"/>
    <w:rsid w:val="00F96DB3"/>
    <w:rsid w:val="00F97463"/>
    <w:rsid w:val="00FA124C"/>
    <w:rsid w:val="00FA129B"/>
    <w:rsid w:val="00FA2524"/>
    <w:rsid w:val="00FA322C"/>
    <w:rsid w:val="00FA44B6"/>
    <w:rsid w:val="00FA4B50"/>
    <w:rsid w:val="00FA4DC6"/>
    <w:rsid w:val="00FA53D9"/>
    <w:rsid w:val="00FA5D99"/>
    <w:rsid w:val="00FA5F7F"/>
    <w:rsid w:val="00FA76A9"/>
    <w:rsid w:val="00FB0121"/>
    <w:rsid w:val="00FB030E"/>
    <w:rsid w:val="00FB0B80"/>
    <w:rsid w:val="00FB14B5"/>
    <w:rsid w:val="00FB1A53"/>
    <w:rsid w:val="00FB3A28"/>
    <w:rsid w:val="00FB571F"/>
    <w:rsid w:val="00FB572C"/>
    <w:rsid w:val="00FB58B3"/>
    <w:rsid w:val="00FB61BE"/>
    <w:rsid w:val="00FB713F"/>
    <w:rsid w:val="00FB7567"/>
    <w:rsid w:val="00FC11BE"/>
    <w:rsid w:val="00FC1E22"/>
    <w:rsid w:val="00FC2939"/>
    <w:rsid w:val="00FC42BA"/>
    <w:rsid w:val="00FC52B4"/>
    <w:rsid w:val="00FC6166"/>
    <w:rsid w:val="00FC70D9"/>
    <w:rsid w:val="00FC74BD"/>
    <w:rsid w:val="00FC77BB"/>
    <w:rsid w:val="00FC7C9A"/>
    <w:rsid w:val="00FC7E08"/>
    <w:rsid w:val="00FD02B3"/>
    <w:rsid w:val="00FD08C1"/>
    <w:rsid w:val="00FD0938"/>
    <w:rsid w:val="00FD197D"/>
    <w:rsid w:val="00FD2C54"/>
    <w:rsid w:val="00FD3827"/>
    <w:rsid w:val="00FD54F8"/>
    <w:rsid w:val="00FD65E0"/>
    <w:rsid w:val="00FD7A7A"/>
    <w:rsid w:val="00FE007D"/>
    <w:rsid w:val="00FE10C1"/>
    <w:rsid w:val="00FE188F"/>
    <w:rsid w:val="00FE190E"/>
    <w:rsid w:val="00FE20A9"/>
    <w:rsid w:val="00FE28CC"/>
    <w:rsid w:val="00FE48A9"/>
    <w:rsid w:val="00FE5A63"/>
    <w:rsid w:val="00FE6D4C"/>
    <w:rsid w:val="00FE77E3"/>
    <w:rsid w:val="00FF04B2"/>
    <w:rsid w:val="00FF08B7"/>
    <w:rsid w:val="00FF0A23"/>
    <w:rsid w:val="00FF12B8"/>
    <w:rsid w:val="00FF13B9"/>
    <w:rsid w:val="00FF171B"/>
    <w:rsid w:val="00FF1D3B"/>
    <w:rsid w:val="00FF3333"/>
    <w:rsid w:val="00FF42F8"/>
    <w:rsid w:val="00FF489D"/>
    <w:rsid w:val="00FF4FA1"/>
    <w:rsid w:val="00FF521D"/>
    <w:rsid w:val="00FF52B1"/>
    <w:rsid w:val="00FF6911"/>
    <w:rsid w:val="00FF7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B1DDC8"/>
  <w14:defaultImageDpi w14:val="330"/>
  <w15:docId w15:val="{9963E658-C9C2-443D-9B43-E52939FA2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3"/>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1"/>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2"/>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2"/>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3"/>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customStyle="1" w:styleId="PlainTable41">
    <w:name w:val="Plain Table 41"/>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3D5E1D"/>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ind w:left="720"/>
      <w:contextualSpacing/>
    </w:pPr>
  </w:style>
  <w:style w:type="paragraph" w:styleId="Caption">
    <w:name w:val="caption"/>
    <w:aliases w:val="eTRM Caption"/>
    <w:basedOn w:val="Normal"/>
    <w:next w:val="Normal"/>
    <w:link w:val="CaptionChar"/>
    <w:autoRedefine/>
    <w:unhideWhenUsed/>
    <w:qFormat/>
    <w:rsid w:val="00184860"/>
    <w:pPr>
      <w:keepNext/>
      <w:spacing w:before="280" w:after="80"/>
    </w:pPr>
    <w:rPr>
      <w:rFonts w:cstheme="minorHAnsi"/>
      <w:b/>
      <w:color w:val="000000"/>
      <w:sz w:val="20"/>
      <w:szCs w:val="22"/>
      <w14:textFill>
        <w14:solidFill>
          <w14:srgbClr w14:val="000000">
            <w14:lumMod w14:val="50000"/>
          </w14:srgbClr>
        </w14:solidFill>
      </w14:textFill>
    </w:rPr>
  </w:style>
  <w:style w:type="character" w:customStyle="1" w:styleId="CaptionChar">
    <w:name w:val="Caption Char"/>
    <w:aliases w:val="eTRM Caption Char"/>
    <w:link w:val="Caption"/>
    <w:locked/>
    <w:rsid w:val="00184860"/>
    <w:rPr>
      <w:rFonts w:ascii="Calibri Light" w:hAnsi="Calibri Light" w:cstheme="minorHAnsi"/>
      <w:b/>
      <w:color w:val="000000"/>
      <w:sz w:val="20"/>
      <w:szCs w:val="22"/>
      <w14:textFill>
        <w14:solidFill>
          <w14:srgbClr w14:val="000000">
            <w14:lumMod w14:val="50000"/>
          </w14:srgbClr>
        </w14:solidFill>
      </w14:textFill>
    </w:rPr>
  </w:style>
  <w:style w:type="table" w:customStyle="1" w:styleId="PlainTable21">
    <w:name w:val="Plain Table 21"/>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nhideWhenUsed/>
    <w:qFormat/>
    <w:rsid w:val="005E25DC"/>
    <w:rPr>
      <w:sz w:val="18"/>
    </w:rPr>
  </w:style>
  <w:style w:type="character" w:customStyle="1" w:styleId="FootnoteTextChar">
    <w:name w:val="Footnote Text Char"/>
    <w:aliases w:val="EMI Footnote Text Char"/>
    <w:basedOn w:val="DefaultParagraphFont"/>
    <w:link w:val="FootnoteText"/>
    <w:rsid w:val="005E25DC"/>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5"/>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cs="Arial"/>
      <w:b/>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BB1E61"/>
    <w:pPr>
      <w:numPr>
        <w:numId w:val="6"/>
      </w:numPr>
      <w:spacing w:before="0" w:after="20"/>
      <w:ind w:left="7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uiPriority w:val="99"/>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semiHidden/>
    <w:qFormat/>
    <w:rsid w:val="00094517"/>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semiHidden/>
    <w:rsid w:val="00094517"/>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1Light1">
    <w:name w:val="Grid Table 1 Light1"/>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3D5E1D"/>
    <w:pPr>
      <w:keepNext/>
      <w:keepLines/>
      <w:spacing w:line="320" w:lineRule="exact"/>
      <w:contextualSpacing/>
      <w:jc w:val="center"/>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3D5E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2129BA"/>
    <w:pPr>
      <w:keepNext/>
      <w:keepLines/>
      <w:spacing w:line="360" w:lineRule="exact"/>
      <w:jc w:val="center"/>
      <w:outlineLvl w:val="1"/>
    </w:pPr>
    <w:rPr>
      <w:rFonts w:eastAsiaTheme="majorEastAsia" w:cstheme="majorBidi"/>
      <w:caps/>
      <w:color w:val="FFFFFF" w:themeColor="background1"/>
      <w:spacing w:val="60"/>
      <w:sz w:val="32"/>
      <w:szCs w:val="26"/>
    </w:rPr>
  </w:style>
  <w:style w:type="character" w:customStyle="1" w:styleId="eTRMHeading2Char">
    <w:name w:val="eTRM Heading 2 Char"/>
    <w:basedOn w:val="DefaultParagraphFont"/>
    <w:link w:val="eTRMHeading2"/>
    <w:rsid w:val="002129BA"/>
    <w:rPr>
      <w:rFonts w:ascii="Calibri Light" w:eastAsiaTheme="majorEastAsia" w:hAnsi="Calibri Light" w:cstheme="majorBidi"/>
      <w:caps/>
      <w:color w:val="FFFFFF" w:themeColor="background1"/>
      <w:spacing w:val="60"/>
      <w:sz w:val="32"/>
      <w:szCs w:val="26"/>
    </w:rPr>
  </w:style>
  <w:style w:type="paragraph" w:customStyle="1" w:styleId="eTRMHeading3">
    <w:name w:val="eTRM Heading 3"/>
    <w:basedOn w:val="Heading3"/>
    <w:link w:val="eTRMHeading3Char"/>
    <w:autoRedefine/>
    <w:qFormat/>
    <w:rsid w:val="00427574"/>
    <w:pPr>
      <w:spacing w:line="300" w:lineRule="exact"/>
      <w:pPrChange w:id="0" w:author="Akhilesh Endurthy" w:date="2020-10-13T11:31:00Z">
        <w:pPr>
          <w:keepNext/>
          <w:keepLines/>
          <w:spacing w:before="120" w:after="120" w:line="300" w:lineRule="exact"/>
          <w:outlineLvl w:val="2"/>
        </w:pPr>
      </w:pPrChange>
    </w:pPr>
    <w:rPr>
      <w:rFonts w:ascii="Calibri Light" w:hAnsi="Calibri Light"/>
      <w:caps/>
      <w:color w:val="CFAB7A"/>
      <w:sz w:val="24"/>
      <w:rPrChange w:id="0" w:author="Akhilesh Endurthy" w:date="2020-10-13T11:31:00Z">
        <w:rPr>
          <w:rFonts w:ascii="Calibri Light" w:eastAsiaTheme="majorEastAsia" w:hAnsi="Calibri Light" w:cstheme="majorBidi"/>
          <w:caps/>
          <w:color w:val="CFAB7A"/>
          <w:w w:val="102"/>
          <w:sz w:val="24"/>
          <w:szCs w:val="30"/>
          <w:lang w:val="en-US" w:eastAsia="en-US" w:bidi="ar-SA"/>
        </w:rPr>
      </w:rPrChange>
    </w:rPr>
  </w:style>
  <w:style w:type="character" w:customStyle="1" w:styleId="eTRMHeading3Char">
    <w:name w:val="eTRM Heading 3 Char"/>
    <w:basedOn w:val="DefaultParagraphFont"/>
    <w:link w:val="eTRMHeading3"/>
    <w:rsid w:val="00427574"/>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2A2471"/>
    <w:pPr>
      <w:spacing w:before="20" w:after="20"/>
      <w:ind w:left="1350"/>
    </w:pPr>
  </w:style>
  <w:style w:type="character" w:customStyle="1" w:styleId="eTRMFootnoteTextChar">
    <w:name w:val="eTRM Footnote Text Char"/>
    <w:basedOn w:val="FootnoteTextChar"/>
    <w:link w:val="eTRMFootnoteText"/>
    <w:rsid w:val="002A2471"/>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4"/>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iPriority w:val="99"/>
    <w:semiHidden/>
    <w:unhideWhenUsed/>
    <w:rsid w:val="00FD2C54"/>
    <w:rPr>
      <w:sz w:val="18"/>
      <w:szCs w:val="18"/>
    </w:rPr>
  </w:style>
  <w:style w:type="paragraph" w:styleId="CommentText">
    <w:name w:val="annotation text"/>
    <w:basedOn w:val="Normal"/>
    <w:link w:val="CommentTextChar"/>
    <w:uiPriority w:val="99"/>
    <w:unhideWhenUsed/>
    <w:rsid w:val="00FD2C54"/>
    <w:pPr>
      <w:spacing w:after="60" w:line="240" w:lineRule="auto"/>
    </w:pPr>
    <w:rPr>
      <w:sz w:val="24"/>
    </w:rPr>
  </w:style>
  <w:style w:type="character" w:customStyle="1" w:styleId="CommentTextChar">
    <w:name w:val="Comment Text Char"/>
    <w:basedOn w:val="DefaultParagraphFont"/>
    <w:link w:val="CommentText"/>
    <w:uiPriority w:val="99"/>
    <w:rsid w:val="00FD2C54"/>
    <w:rPr>
      <w:rFonts w:ascii="Calibri Light" w:hAnsi="Calibri Light"/>
    </w:rPr>
  </w:style>
  <w:style w:type="paragraph" w:styleId="BalloonText">
    <w:name w:val="Balloon Text"/>
    <w:basedOn w:val="Normal"/>
    <w:link w:val="BalloonTextChar"/>
    <w:uiPriority w:val="99"/>
    <w:semiHidden/>
    <w:unhideWhenUsed/>
    <w:rsid w:val="00FD2C5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 w:type="paragraph" w:customStyle="1" w:styleId="Reminder">
    <w:name w:val="Reminder"/>
    <w:basedOn w:val="Normal"/>
    <w:link w:val="ReminderChar"/>
    <w:rsid w:val="001501B3"/>
    <w:pPr>
      <w:spacing w:before="40" w:after="40" w:line="240" w:lineRule="auto"/>
    </w:pPr>
    <w:rPr>
      <w:rFonts w:ascii="Trebuchet MS" w:eastAsia="Times New Roman" w:hAnsi="Trebuchet MS" w:cs="Times New Roman"/>
      <w:i/>
      <w:color w:val="FF0000"/>
    </w:rPr>
  </w:style>
  <w:style w:type="character" w:customStyle="1" w:styleId="ReminderChar">
    <w:name w:val="Reminder Char"/>
    <w:basedOn w:val="DefaultParagraphFont"/>
    <w:link w:val="Reminder"/>
    <w:rsid w:val="001501B3"/>
    <w:rPr>
      <w:rFonts w:ascii="Trebuchet MS" w:eastAsia="Times New Roman" w:hAnsi="Trebuchet MS" w:cs="Times New Roman"/>
      <w:i/>
      <w:color w:val="FF0000"/>
      <w:sz w:val="22"/>
    </w:rPr>
  </w:style>
  <w:style w:type="table" w:customStyle="1" w:styleId="TableGrid1">
    <w:name w:val="Table Grid1"/>
    <w:basedOn w:val="TableNormal"/>
    <w:next w:val="TableGrid"/>
    <w:rsid w:val="001501B3"/>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C1EAE"/>
    <w:rPr>
      <w:rFonts w:eastAsiaTheme="minorHAnsi"/>
      <w:sz w:val="22"/>
      <w:szCs w:val="22"/>
    </w:rPr>
  </w:style>
  <w:style w:type="paragraph" w:customStyle="1" w:styleId="Reminders">
    <w:name w:val="Reminders"/>
    <w:basedOn w:val="Normal"/>
    <w:link w:val="RemindersChar"/>
    <w:rsid w:val="0094728D"/>
    <w:pPr>
      <w:spacing w:before="40" w:after="40" w:line="240" w:lineRule="auto"/>
    </w:pPr>
    <w:rPr>
      <w:rFonts w:ascii="Trebuchet MS" w:eastAsia="Times New Roman" w:hAnsi="Trebuchet MS" w:cs="Times New Roman"/>
      <w:i/>
      <w:color w:val="FF0000"/>
    </w:rPr>
  </w:style>
  <w:style w:type="character" w:customStyle="1" w:styleId="RemindersChar">
    <w:name w:val="Reminders Char"/>
    <w:basedOn w:val="DefaultParagraphFont"/>
    <w:link w:val="Reminders"/>
    <w:rsid w:val="0094728D"/>
    <w:rPr>
      <w:rFonts w:ascii="Trebuchet MS" w:eastAsia="Times New Roman" w:hAnsi="Trebuchet MS" w:cs="Times New Roman"/>
      <w:i/>
      <w:color w:val="FF0000"/>
      <w:sz w:val="22"/>
    </w:rPr>
  </w:style>
  <w:style w:type="character" w:styleId="PlaceholderText">
    <w:name w:val="Placeholder Text"/>
    <w:basedOn w:val="DefaultParagraphFont"/>
    <w:uiPriority w:val="99"/>
    <w:semiHidden/>
    <w:rsid w:val="00F905AB"/>
    <w:rPr>
      <w:color w:val="808080"/>
    </w:rPr>
  </w:style>
  <w:style w:type="character" w:customStyle="1" w:styleId="UnresolvedMention1">
    <w:name w:val="Unresolved Mention1"/>
    <w:basedOn w:val="DefaultParagraphFont"/>
    <w:uiPriority w:val="99"/>
    <w:rsid w:val="00CB76E8"/>
    <w:rPr>
      <w:color w:val="605E5C"/>
      <w:shd w:val="clear" w:color="auto" w:fill="E1DFDD"/>
    </w:rPr>
  </w:style>
  <w:style w:type="character" w:styleId="Emphasis">
    <w:name w:val="Emphasis"/>
    <w:basedOn w:val="DefaultParagraphFont"/>
    <w:uiPriority w:val="20"/>
    <w:qFormat/>
    <w:rsid w:val="00A107E7"/>
    <w:rPr>
      <w:i/>
      <w:iCs/>
    </w:rPr>
  </w:style>
  <w:style w:type="character" w:customStyle="1" w:styleId="NFTableBody">
    <w:name w:val="NF Table Body"/>
    <w:basedOn w:val="BodyTextChar"/>
    <w:uiPriority w:val="1"/>
    <w:qFormat/>
    <w:rsid w:val="00827164"/>
    <w:rPr>
      <w:rFonts w:ascii="Calibri Light" w:hAnsi="Calibri Light"/>
      <w:sz w:val="20"/>
    </w:rPr>
  </w:style>
  <w:style w:type="character" w:customStyle="1" w:styleId="dropdown">
    <w:name w:val="dropdown"/>
    <w:basedOn w:val="DefaultParagraphFont"/>
    <w:rsid w:val="005820CC"/>
  </w:style>
  <w:style w:type="paragraph" w:styleId="Title">
    <w:name w:val="Title"/>
    <w:basedOn w:val="Normal"/>
    <w:next w:val="Normal"/>
    <w:link w:val="TitleChar"/>
    <w:uiPriority w:val="10"/>
    <w:qFormat/>
    <w:rsid w:val="004C666D"/>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C666D"/>
    <w:rPr>
      <w:rFonts w:asciiTheme="majorHAnsi" w:eastAsiaTheme="majorEastAsia" w:hAnsiTheme="majorHAnsi" w:cstheme="majorBidi"/>
      <w:spacing w:val="-10"/>
      <w:kern w:val="28"/>
      <w:sz w:val="56"/>
      <w:szCs w:val="56"/>
    </w:rPr>
  </w:style>
  <w:style w:type="paragraph" w:customStyle="1" w:styleId="Default">
    <w:name w:val="Default"/>
    <w:rsid w:val="005854D4"/>
    <w:pPr>
      <w:autoSpaceDE w:val="0"/>
      <w:autoSpaceDN w:val="0"/>
      <w:adjustRightInd w:val="0"/>
    </w:pPr>
    <w:rPr>
      <w:rFonts w:ascii="Calibri" w:hAnsi="Calibri" w:cs="Calibri"/>
      <w:color w:val="000000"/>
    </w:rPr>
  </w:style>
  <w:style w:type="paragraph" w:customStyle="1" w:styleId="xetrmbulletedtext">
    <w:name w:val="x_etrmbulletedtext"/>
    <w:basedOn w:val="Normal"/>
    <w:rsid w:val="008E6F82"/>
    <w:pPr>
      <w:spacing w:before="0" w:after="20"/>
      <w:ind w:left="720" w:hanging="360"/>
    </w:pPr>
    <w:rPr>
      <w:rFonts w:eastAsiaTheme="minorHAnsi" w:cs="Calibri Light"/>
      <w:szCs w:val="22"/>
    </w:rPr>
  </w:style>
  <w:style w:type="character" w:styleId="UnresolvedMention">
    <w:name w:val="Unresolved Mention"/>
    <w:basedOn w:val="DefaultParagraphFont"/>
    <w:uiPriority w:val="99"/>
    <w:semiHidden/>
    <w:unhideWhenUsed/>
    <w:rsid w:val="003964F1"/>
    <w:rPr>
      <w:color w:val="605E5C"/>
      <w:shd w:val="clear" w:color="auto" w:fill="E1DFDD"/>
    </w:rPr>
  </w:style>
  <w:style w:type="paragraph" w:customStyle="1" w:styleId="Normal1">
    <w:name w:val="Normal1"/>
    <w:rsid w:val="00536FD2"/>
    <w:rPr>
      <w:rFonts w:ascii="Calibri" w:eastAsia="Calibri" w:hAnsi="Calibri" w:cs="Calibri"/>
      <w:color w:val="000000"/>
      <w:sz w:val="22"/>
      <w:szCs w:val="22"/>
    </w:rPr>
  </w:style>
  <w:style w:type="character" w:styleId="SubtleEmphasis">
    <w:name w:val="Subtle Emphasis"/>
    <w:basedOn w:val="DefaultParagraphFont"/>
    <w:uiPriority w:val="19"/>
    <w:qFormat/>
    <w:rsid w:val="00581236"/>
    <w:rPr>
      <w:i/>
      <w:iCs/>
      <w:color w:val="525252" w:themeColor="text1" w:themeTint="BF"/>
    </w:rPr>
  </w:style>
  <w:style w:type="table" w:styleId="TableGridLight">
    <w:name w:val="Grid Table Light"/>
    <w:basedOn w:val="TableNormal"/>
    <w:uiPriority w:val="40"/>
    <w:rsid w:val="002E567D"/>
    <w:rPr>
      <w:rFonts w:eastAsiaTheme="minorHAns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698580">
      <w:bodyDiv w:val="1"/>
      <w:marLeft w:val="0"/>
      <w:marRight w:val="0"/>
      <w:marTop w:val="0"/>
      <w:marBottom w:val="0"/>
      <w:divBdr>
        <w:top w:val="none" w:sz="0" w:space="0" w:color="auto"/>
        <w:left w:val="none" w:sz="0" w:space="0" w:color="auto"/>
        <w:bottom w:val="none" w:sz="0" w:space="0" w:color="auto"/>
        <w:right w:val="none" w:sz="0" w:space="0" w:color="auto"/>
      </w:divBdr>
    </w:div>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71509">
      <w:bodyDiv w:val="1"/>
      <w:marLeft w:val="0"/>
      <w:marRight w:val="0"/>
      <w:marTop w:val="0"/>
      <w:marBottom w:val="0"/>
      <w:divBdr>
        <w:top w:val="none" w:sz="0" w:space="0" w:color="auto"/>
        <w:left w:val="none" w:sz="0" w:space="0" w:color="auto"/>
        <w:bottom w:val="none" w:sz="0" w:space="0" w:color="auto"/>
        <w:right w:val="none" w:sz="0" w:space="0" w:color="auto"/>
      </w:divBdr>
    </w:div>
    <w:div w:id="599485212">
      <w:bodyDiv w:val="1"/>
      <w:marLeft w:val="0"/>
      <w:marRight w:val="0"/>
      <w:marTop w:val="0"/>
      <w:marBottom w:val="0"/>
      <w:divBdr>
        <w:top w:val="none" w:sz="0" w:space="0" w:color="auto"/>
        <w:left w:val="none" w:sz="0" w:space="0" w:color="auto"/>
        <w:bottom w:val="none" w:sz="0" w:space="0" w:color="auto"/>
        <w:right w:val="none" w:sz="0" w:space="0" w:color="auto"/>
      </w:divBdr>
    </w:div>
    <w:div w:id="706681155">
      <w:bodyDiv w:val="1"/>
      <w:marLeft w:val="0"/>
      <w:marRight w:val="0"/>
      <w:marTop w:val="0"/>
      <w:marBottom w:val="0"/>
      <w:divBdr>
        <w:top w:val="none" w:sz="0" w:space="0" w:color="auto"/>
        <w:left w:val="none" w:sz="0" w:space="0" w:color="auto"/>
        <w:bottom w:val="none" w:sz="0" w:space="0" w:color="auto"/>
        <w:right w:val="none" w:sz="0" w:space="0" w:color="auto"/>
      </w:divBdr>
      <w:divsChild>
        <w:div w:id="1850679086">
          <w:marLeft w:val="0"/>
          <w:marRight w:val="0"/>
          <w:marTop w:val="0"/>
          <w:marBottom w:val="0"/>
          <w:divBdr>
            <w:top w:val="none" w:sz="0" w:space="0" w:color="auto"/>
            <w:left w:val="none" w:sz="0" w:space="0" w:color="auto"/>
            <w:bottom w:val="none" w:sz="0" w:space="0" w:color="auto"/>
            <w:right w:val="none" w:sz="0" w:space="0" w:color="auto"/>
          </w:divBdr>
        </w:div>
      </w:divsChild>
    </w:div>
    <w:div w:id="727337395">
      <w:bodyDiv w:val="1"/>
      <w:marLeft w:val="0"/>
      <w:marRight w:val="0"/>
      <w:marTop w:val="0"/>
      <w:marBottom w:val="0"/>
      <w:divBdr>
        <w:top w:val="none" w:sz="0" w:space="0" w:color="auto"/>
        <w:left w:val="none" w:sz="0" w:space="0" w:color="auto"/>
        <w:bottom w:val="none" w:sz="0" w:space="0" w:color="auto"/>
        <w:right w:val="none" w:sz="0" w:space="0" w:color="auto"/>
      </w:divBdr>
    </w:div>
    <w:div w:id="756438484">
      <w:bodyDiv w:val="1"/>
      <w:marLeft w:val="0"/>
      <w:marRight w:val="0"/>
      <w:marTop w:val="0"/>
      <w:marBottom w:val="0"/>
      <w:divBdr>
        <w:top w:val="none" w:sz="0" w:space="0" w:color="auto"/>
        <w:left w:val="none" w:sz="0" w:space="0" w:color="auto"/>
        <w:bottom w:val="none" w:sz="0" w:space="0" w:color="auto"/>
        <w:right w:val="none" w:sz="0" w:space="0" w:color="auto"/>
      </w:divBdr>
    </w:div>
    <w:div w:id="778372646">
      <w:bodyDiv w:val="1"/>
      <w:marLeft w:val="0"/>
      <w:marRight w:val="0"/>
      <w:marTop w:val="0"/>
      <w:marBottom w:val="0"/>
      <w:divBdr>
        <w:top w:val="none" w:sz="0" w:space="0" w:color="auto"/>
        <w:left w:val="none" w:sz="0" w:space="0" w:color="auto"/>
        <w:bottom w:val="none" w:sz="0" w:space="0" w:color="auto"/>
        <w:right w:val="none" w:sz="0" w:space="0" w:color="auto"/>
      </w:divBdr>
    </w:div>
    <w:div w:id="888416918">
      <w:bodyDiv w:val="1"/>
      <w:marLeft w:val="0"/>
      <w:marRight w:val="0"/>
      <w:marTop w:val="0"/>
      <w:marBottom w:val="0"/>
      <w:divBdr>
        <w:top w:val="none" w:sz="0" w:space="0" w:color="auto"/>
        <w:left w:val="none" w:sz="0" w:space="0" w:color="auto"/>
        <w:bottom w:val="none" w:sz="0" w:space="0" w:color="auto"/>
        <w:right w:val="none" w:sz="0" w:space="0" w:color="auto"/>
      </w:divBdr>
    </w:div>
    <w:div w:id="891312664">
      <w:bodyDiv w:val="1"/>
      <w:marLeft w:val="0"/>
      <w:marRight w:val="0"/>
      <w:marTop w:val="0"/>
      <w:marBottom w:val="0"/>
      <w:divBdr>
        <w:top w:val="none" w:sz="0" w:space="0" w:color="auto"/>
        <w:left w:val="none" w:sz="0" w:space="0" w:color="auto"/>
        <w:bottom w:val="none" w:sz="0" w:space="0" w:color="auto"/>
        <w:right w:val="none" w:sz="0" w:space="0" w:color="auto"/>
      </w:divBdr>
    </w:div>
    <w:div w:id="919020025">
      <w:bodyDiv w:val="1"/>
      <w:marLeft w:val="0"/>
      <w:marRight w:val="0"/>
      <w:marTop w:val="0"/>
      <w:marBottom w:val="0"/>
      <w:divBdr>
        <w:top w:val="none" w:sz="0" w:space="0" w:color="auto"/>
        <w:left w:val="none" w:sz="0" w:space="0" w:color="auto"/>
        <w:bottom w:val="none" w:sz="0" w:space="0" w:color="auto"/>
        <w:right w:val="none" w:sz="0" w:space="0" w:color="auto"/>
      </w:divBdr>
    </w:div>
    <w:div w:id="1035887867">
      <w:bodyDiv w:val="1"/>
      <w:marLeft w:val="0"/>
      <w:marRight w:val="0"/>
      <w:marTop w:val="0"/>
      <w:marBottom w:val="0"/>
      <w:divBdr>
        <w:top w:val="none" w:sz="0" w:space="0" w:color="auto"/>
        <w:left w:val="none" w:sz="0" w:space="0" w:color="auto"/>
        <w:bottom w:val="none" w:sz="0" w:space="0" w:color="auto"/>
        <w:right w:val="none" w:sz="0" w:space="0" w:color="auto"/>
      </w:divBdr>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384459">
      <w:bodyDiv w:val="1"/>
      <w:marLeft w:val="0"/>
      <w:marRight w:val="0"/>
      <w:marTop w:val="0"/>
      <w:marBottom w:val="0"/>
      <w:divBdr>
        <w:top w:val="none" w:sz="0" w:space="0" w:color="auto"/>
        <w:left w:val="none" w:sz="0" w:space="0" w:color="auto"/>
        <w:bottom w:val="none" w:sz="0" w:space="0" w:color="auto"/>
        <w:right w:val="none" w:sz="0" w:space="0" w:color="auto"/>
      </w:divBdr>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228223098">
      <w:bodyDiv w:val="1"/>
      <w:marLeft w:val="0"/>
      <w:marRight w:val="0"/>
      <w:marTop w:val="0"/>
      <w:marBottom w:val="0"/>
      <w:divBdr>
        <w:top w:val="none" w:sz="0" w:space="0" w:color="auto"/>
        <w:left w:val="none" w:sz="0" w:space="0" w:color="auto"/>
        <w:bottom w:val="none" w:sz="0" w:space="0" w:color="auto"/>
        <w:right w:val="none" w:sz="0" w:space="0" w:color="auto"/>
      </w:divBdr>
    </w:div>
    <w:div w:id="1332294825">
      <w:bodyDiv w:val="1"/>
      <w:marLeft w:val="0"/>
      <w:marRight w:val="0"/>
      <w:marTop w:val="0"/>
      <w:marBottom w:val="0"/>
      <w:divBdr>
        <w:top w:val="none" w:sz="0" w:space="0" w:color="auto"/>
        <w:left w:val="none" w:sz="0" w:space="0" w:color="auto"/>
        <w:bottom w:val="none" w:sz="0" w:space="0" w:color="auto"/>
        <w:right w:val="none" w:sz="0" w:space="0" w:color="auto"/>
      </w:divBdr>
    </w:div>
    <w:div w:id="1359308910">
      <w:bodyDiv w:val="1"/>
      <w:marLeft w:val="0"/>
      <w:marRight w:val="0"/>
      <w:marTop w:val="0"/>
      <w:marBottom w:val="0"/>
      <w:divBdr>
        <w:top w:val="none" w:sz="0" w:space="0" w:color="auto"/>
        <w:left w:val="none" w:sz="0" w:space="0" w:color="auto"/>
        <w:bottom w:val="none" w:sz="0" w:space="0" w:color="auto"/>
        <w:right w:val="none" w:sz="0" w:space="0" w:color="auto"/>
      </w:divBdr>
    </w:div>
    <w:div w:id="1362392371">
      <w:bodyDiv w:val="1"/>
      <w:marLeft w:val="0"/>
      <w:marRight w:val="0"/>
      <w:marTop w:val="0"/>
      <w:marBottom w:val="0"/>
      <w:divBdr>
        <w:top w:val="none" w:sz="0" w:space="0" w:color="auto"/>
        <w:left w:val="none" w:sz="0" w:space="0" w:color="auto"/>
        <w:bottom w:val="none" w:sz="0" w:space="0" w:color="auto"/>
        <w:right w:val="none" w:sz="0" w:space="0" w:color="auto"/>
      </w:divBdr>
    </w:div>
    <w:div w:id="1405908035">
      <w:bodyDiv w:val="1"/>
      <w:marLeft w:val="0"/>
      <w:marRight w:val="0"/>
      <w:marTop w:val="0"/>
      <w:marBottom w:val="0"/>
      <w:divBdr>
        <w:top w:val="none" w:sz="0" w:space="0" w:color="auto"/>
        <w:left w:val="none" w:sz="0" w:space="0" w:color="auto"/>
        <w:bottom w:val="none" w:sz="0" w:space="0" w:color="auto"/>
        <w:right w:val="none" w:sz="0" w:space="0" w:color="auto"/>
      </w:divBdr>
    </w:div>
    <w:div w:id="1535003099">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626691160">
      <w:bodyDiv w:val="1"/>
      <w:marLeft w:val="0"/>
      <w:marRight w:val="0"/>
      <w:marTop w:val="0"/>
      <w:marBottom w:val="0"/>
      <w:divBdr>
        <w:top w:val="none" w:sz="0" w:space="0" w:color="auto"/>
        <w:left w:val="none" w:sz="0" w:space="0" w:color="auto"/>
        <w:bottom w:val="none" w:sz="0" w:space="0" w:color="auto"/>
        <w:right w:val="none" w:sz="0" w:space="0" w:color="auto"/>
      </w:divBdr>
    </w:div>
    <w:div w:id="1640266409">
      <w:bodyDiv w:val="1"/>
      <w:marLeft w:val="0"/>
      <w:marRight w:val="0"/>
      <w:marTop w:val="0"/>
      <w:marBottom w:val="0"/>
      <w:divBdr>
        <w:top w:val="none" w:sz="0" w:space="0" w:color="auto"/>
        <w:left w:val="none" w:sz="0" w:space="0" w:color="auto"/>
        <w:bottom w:val="none" w:sz="0" w:space="0" w:color="auto"/>
        <w:right w:val="none" w:sz="0" w:space="0" w:color="auto"/>
      </w:divBdr>
    </w:div>
    <w:div w:id="1728994867">
      <w:bodyDiv w:val="1"/>
      <w:marLeft w:val="0"/>
      <w:marRight w:val="0"/>
      <w:marTop w:val="0"/>
      <w:marBottom w:val="0"/>
      <w:divBdr>
        <w:top w:val="none" w:sz="0" w:space="0" w:color="auto"/>
        <w:left w:val="none" w:sz="0" w:space="0" w:color="auto"/>
        <w:bottom w:val="none" w:sz="0" w:space="0" w:color="auto"/>
        <w:right w:val="none" w:sz="0" w:space="0" w:color="auto"/>
      </w:divBdr>
    </w:div>
    <w:div w:id="1741755668">
      <w:bodyDiv w:val="1"/>
      <w:marLeft w:val="0"/>
      <w:marRight w:val="0"/>
      <w:marTop w:val="0"/>
      <w:marBottom w:val="0"/>
      <w:divBdr>
        <w:top w:val="none" w:sz="0" w:space="0" w:color="auto"/>
        <w:left w:val="none" w:sz="0" w:space="0" w:color="auto"/>
        <w:bottom w:val="none" w:sz="0" w:space="0" w:color="auto"/>
        <w:right w:val="none" w:sz="0" w:space="0" w:color="auto"/>
      </w:divBdr>
    </w:div>
    <w:div w:id="1788767972">
      <w:bodyDiv w:val="1"/>
      <w:marLeft w:val="0"/>
      <w:marRight w:val="0"/>
      <w:marTop w:val="0"/>
      <w:marBottom w:val="0"/>
      <w:divBdr>
        <w:top w:val="none" w:sz="0" w:space="0" w:color="auto"/>
        <w:left w:val="none" w:sz="0" w:space="0" w:color="auto"/>
        <w:bottom w:val="none" w:sz="0" w:space="0" w:color="auto"/>
        <w:right w:val="none" w:sz="0" w:space="0" w:color="auto"/>
      </w:divBdr>
    </w:div>
    <w:div w:id="1809543129">
      <w:bodyDiv w:val="1"/>
      <w:marLeft w:val="0"/>
      <w:marRight w:val="0"/>
      <w:marTop w:val="0"/>
      <w:marBottom w:val="0"/>
      <w:divBdr>
        <w:top w:val="none" w:sz="0" w:space="0" w:color="auto"/>
        <w:left w:val="none" w:sz="0" w:space="0" w:color="auto"/>
        <w:bottom w:val="none" w:sz="0" w:space="0" w:color="auto"/>
        <w:right w:val="none" w:sz="0" w:space="0" w:color="auto"/>
      </w:divBdr>
    </w:div>
    <w:div w:id="1893080559">
      <w:bodyDiv w:val="1"/>
      <w:marLeft w:val="0"/>
      <w:marRight w:val="0"/>
      <w:marTop w:val="0"/>
      <w:marBottom w:val="0"/>
      <w:divBdr>
        <w:top w:val="none" w:sz="0" w:space="0" w:color="auto"/>
        <w:left w:val="none" w:sz="0" w:space="0" w:color="auto"/>
        <w:bottom w:val="none" w:sz="0" w:space="0" w:color="auto"/>
        <w:right w:val="none" w:sz="0" w:space="0" w:color="auto"/>
      </w:divBdr>
    </w:div>
    <w:div w:id="20015014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comments.xml.rels><?xml version="1.0" encoding="UTF-8" standalone="yes"?>
<Relationships xmlns="http://schemas.openxmlformats.org/package/2006/relationships"><Relationship Id="rId1" Type="http://schemas.openxmlformats.org/officeDocument/2006/relationships/image" Target="media/image3.png"/></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5.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3" Type="http://schemas.openxmlformats.org/officeDocument/2006/relationships/hyperlink" Target="https://library.cee1.org/content/cee-residential-high-efficiency-central-air-conditioners-and-air-source-heat-pumps-specifica" TargetMode="External"/><Relationship Id="rId2" Type="http://schemas.openxmlformats.org/officeDocument/2006/relationships/hyperlink" Target="https://www.energystar.gov/products/heating_cooling/heat_pumps_air_source/key_product_criteria" TargetMode="External"/><Relationship Id="rId1" Type="http://schemas.openxmlformats.org/officeDocument/2006/relationships/hyperlink" Target="https://www.energy.gov/energysaver/heat-pump-systems/ductless-mini-split-heat-pumps" TargetMode="External"/><Relationship Id="rId4" Type="http://schemas.openxmlformats.org/officeDocument/2006/relationships/hyperlink" Target="https://www.nrel.gov/docs/fy17osti/64855.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AC27B3470EAB46A329FD92A11ACBD1" ma:contentTypeVersion="13" ma:contentTypeDescription="Create a new document." ma:contentTypeScope="" ma:versionID="516ccbc37f03e723052be7a8c7c63dd9">
  <xsd:schema xmlns:xsd="http://www.w3.org/2001/XMLSchema" xmlns:xs="http://www.w3.org/2001/XMLSchema" xmlns:p="http://schemas.microsoft.com/office/2006/metadata/properties" xmlns:ns3="0bc2e7ab-a9ef-4507-aecb-8204a3dc15b0" xmlns:ns4="974c324c-599a-433a-b66e-41663df5c93f" targetNamespace="http://schemas.microsoft.com/office/2006/metadata/properties" ma:root="true" ma:fieldsID="4c9ca2bf1c433fa93e8de51b6638498a" ns3:_="" ns4:_="">
    <xsd:import namespace="0bc2e7ab-a9ef-4507-aecb-8204a3dc15b0"/>
    <xsd:import namespace="974c324c-599a-433a-b66e-41663df5c93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c2e7ab-a9ef-4507-aecb-8204a3dc15b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4c324c-599a-433a-b66e-41663df5c93f"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C76DB-1303-485F-AB33-318947BDDF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c2e7ab-a9ef-4507-aecb-8204a3dc15b0"/>
    <ds:schemaRef ds:uri="974c324c-599a-433a-b66e-41663df5c9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226A27-AC4A-439E-9829-17A89E46C3D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4A1FFE7-F9CD-4214-9CB3-E72CC60B7085}">
  <ds:schemaRefs>
    <ds:schemaRef ds:uri="http://schemas.microsoft.com/sharepoint/v3/contenttype/forms"/>
  </ds:schemaRefs>
</ds:datastoreItem>
</file>

<file path=customXml/itemProps4.xml><?xml version="1.0" encoding="utf-8"?>
<ds:datastoreItem xmlns:ds="http://schemas.openxmlformats.org/officeDocument/2006/customXml" ds:itemID="{B1F08ACC-6CC4-488B-AFE4-C3D949726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171</TotalTime>
  <Pages>19</Pages>
  <Words>6018</Words>
  <Characters>34309</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eTRM Measure Documentation</vt:lpstr>
    </vt:vector>
  </TitlesOfParts>
  <Company>Southern California Edison</Company>
  <LinksUpToDate>false</LinksUpToDate>
  <CharactersWithSpaces>40247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creator>Jennifer Holmes</dc:creator>
  <cp:lastModifiedBy>Andres Fergadiotti</cp:lastModifiedBy>
  <cp:revision>3</cp:revision>
  <cp:lastPrinted>2019-08-21T21:11:00Z</cp:lastPrinted>
  <dcterms:created xsi:type="dcterms:W3CDTF">2020-10-16T20:17:00Z</dcterms:created>
  <dcterms:modified xsi:type="dcterms:W3CDTF">2020-10-16T23:26:00Z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0x010100B8AC27B3470EAB46A329FD92A11ACBD1</vt:lpwstr>
  </property>
</Properties>
</file>